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ulukkoRuudukko"/>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7777777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2BE5698E" w14:textId="77777777" w:rsidR="008972C3" w:rsidRPr="00F55AD7" w:rsidRDefault="008972C3" w:rsidP="00CB1D11">
      <w:pPr>
        <w:suppressAutoHyphens/>
      </w:pPr>
    </w:p>
    <w:p w14:paraId="1B0F4108" w14:textId="77777777" w:rsidR="00D74AE1" w:rsidRPr="00F55AD7" w:rsidRDefault="00D74AE1" w:rsidP="00CB1D11">
      <w:pPr>
        <w:suppressAutoHyphens/>
      </w:pPr>
    </w:p>
    <w:p w14:paraId="333E9E95" w14:textId="77777777" w:rsidR="0093492E" w:rsidRPr="00F55AD7" w:rsidRDefault="002735DD" w:rsidP="00CB1D11">
      <w:pPr>
        <w:pStyle w:val="Documentnumber"/>
        <w:suppressAutoHyphens/>
      </w:pPr>
      <w:r>
        <w:t>G</w:t>
      </w:r>
      <w:r w:rsidR="00161401">
        <w:t>nnnn</w:t>
      </w:r>
      <w:r w:rsidR="0074084C">
        <w:t xml:space="preserve"> </w:t>
      </w:r>
    </w:p>
    <w:p w14:paraId="06DF3522" w14:textId="2089DACE" w:rsidR="00CF49CC" w:rsidRPr="00D740A5" w:rsidRDefault="002735DD" w:rsidP="00866600">
      <w:pPr>
        <w:pStyle w:val="Documentname"/>
      </w:pPr>
      <w:r>
        <w:t>Guide</w:t>
      </w:r>
      <w:r w:rsidR="00827301">
        <w:t>l</w:t>
      </w:r>
      <w:r>
        <w:t xml:space="preserve">ine </w:t>
      </w:r>
      <w:r w:rsidR="00007BD8" w:rsidRPr="00007BD8">
        <w:t xml:space="preserve">on VTS Digital Communications </w:t>
      </w:r>
      <w:del w:id="0" w:author="Karlsson, Fredrik" w:date="2024-03-14T11:08:00Z">
        <w:r w:rsidR="00866600" w:rsidDel="00FE6132">
          <w:delText>-</w:delText>
        </w:r>
      </w:del>
      <w:ins w:id="1" w:author="Karlsson, Fredrik" w:date="2024-03-14T11:08:00Z">
        <w:r w:rsidR="00FE6132">
          <w:t>–</w:t>
        </w:r>
      </w:ins>
      <w:r w:rsidR="00866600">
        <w:t xml:space="preserve"> </w:t>
      </w:r>
      <w:ins w:id="2" w:author="Karlsson, Fredrik" w:date="2024-03-14T11:08:00Z">
        <w:r w:rsidR="00FE6132">
          <w:rPr>
            <w:color w:val="FF0000"/>
          </w:rPr>
          <w:t>DRAFT 2024-03-14</w:t>
        </w:r>
      </w:ins>
    </w:p>
    <w:p w14:paraId="3C06161E" w14:textId="77777777" w:rsidR="004E0BBB" w:rsidRPr="00F55AD7" w:rsidRDefault="004E0BBB" w:rsidP="00CB1D11">
      <w:pPr>
        <w:suppressAutoHyphens/>
      </w:pPr>
    </w:p>
    <w:p w14:paraId="508B62A6" w14:textId="77777777" w:rsidR="004E0BBB" w:rsidRPr="00F55AD7" w:rsidRDefault="004E0BBB" w:rsidP="00CB1D11">
      <w:pPr>
        <w:suppressAutoHyphens/>
      </w:pPr>
    </w:p>
    <w:p w14:paraId="0E546DC6" w14:textId="77777777" w:rsidR="004E0BBB" w:rsidRPr="00F55AD7" w:rsidRDefault="004E0BBB" w:rsidP="00CB1D11">
      <w:pPr>
        <w:suppressAutoHyphens/>
      </w:pPr>
    </w:p>
    <w:p w14:paraId="5803F4E2" w14:textId="77777777" w:rsidR="004E0BBB" w:rsidRPr="00F55AD7" w:rsidRDefault="004E0BBB" w:rsidP="00CB1D11">
      <w:pPr>
        <w:suppressAutoHyphens/>
      </w:pPr>
    </w:p>
    <w:p w14:paraId="2AD66588" w14:textId="07D6679D" w:rsidR="004E0BBB" w:rsidRDefault="000E542C" w:rsidP="00201579">
      <w:pPr>
        <w:pStyle w:val="Leipteksti"/>
        <w:rPr>
          <w:ins w:id="3" w:author="Karlsson, Fredrik" w:date="2024-03-14T14:03:00Z"/>
        </w:rPr>
      </w:pPr>
      <w:ins w:id="4" w:author="Karlsson, Fredrik" w:date="2024-03-14T14:03:00Z">
        <w:r>
          <w:t>For VTS56:</w:t>
        </w:r>
      </w:ins>
    </w:p>
    <w:p w14:paraId="4751B878" w14:textId="0CDD838A" w:rsidR="000E542C" w:rsidRDefault="000E542C">
      <w:pPr>
        <w:pStyle w:val="Leipteksti"/>
        <w:numPr>
          <w:ilvl w:val="0"/>
          <w:numId w:val="64"/>
        </w:numPr>
        <w:rPr>
          <w:ins w:id="5" w:author="Karlsson, Fredrik" w:date="2024-03-14T14:04:00Z"/>
        </w:rPr>
        <w:pPrChange w:id="6" w:author="Karlsson, Fredrik" w:date="2024-03-14T14:03:00Z">
          <w:pPr>
            <w:pStyle w:val="Leipteksti"/>
          </w:pPr>
        </w:pPrChange>
      </w:pPr>
      <w:ins w:id="7" w:author="Karlsson, Fredrik" w:date="2024-03-14T14:04:00Z">
        <w:r>
          <w:t>Revise</w:t>
        </w:r>
      </w:ins>
      <w:ins w:id="8" w:author="Karlsson, Fredrik" w:date="2024-03-14T14:03:00Z">
        <w:r>
          <w:t xml:space="preserve"> </w:t>
        </w:r>
      </w:ins>
      <w:ins w:id="9" w:author="Karlsson, Fredrik" w:date="2024-03-14T14:04:00Z">
        <w:r>
          <w:t>Pictures</w:t>
        </w:r>
      </w:ins>
    </w:p>
    <w:p w14:paraId="290BF52A" w14:textId="0D330068" w:rsidR="000E542C" w:rsidRDefault="000E542C">
      <w:pPr>
        <w:pStyle w:val="Leipteksti"/>
        <w:numPr>
          <w:ilvl w:val="0"/>
          <w:numId w:val="64"/>
        </w:numPr>
        <w:rPr>
          <w:ins w:id="10" w:author="Karlsson, Fredrik" w:date="2024-03-14T14:05:00Z"/>
        </w:rPr>
        <w:pPrChange w:id="11" w:author="Karlsson, Fredrik" w:date="2024-03-14T14:03:00Z">
          <w:pPr>
            <w:pStyle w:val="Leipteksti"/>
          </w:pPr>
        </w:pPrChange>
      </w:pPr>
      <w:ins w:id="12" w:author="Karlsson, Fredrik" w:date="2024-03-14T14:04:00Z">
        <w:r>
          <w:t>Rename</w:t>
        </w:r>
      </w:ins>
      <w:ins w:id="13" w:author="Karlsson, Fredrik" w:date="2024-03-14T14:05:00Z">
        <w:r>
          <w:t>/change</w:t>
        </w:r>
      </w:ins>
      <w:ins w:id="14" w:author="Karlsson, Fredrik" w:date="2024-03-14T14:04:00Z">
        <w:r>
          <w:t xml:space="preserve"> the </w:t>
        </w:r>
      </w:ins>
      <w:ins w:id="15" w:author="Karlsson, Fredrik" w:date="2024-03-14T14:05:00Z">
        <w:r>
          <w:t>“Part A,B,C,D” part</w:t>
        </w:r>
      </w:ins>
      <w:ins w:id="16" w:author="Karlsson, Fredrik" w:date="2024-03-14T14:13:00Z">
        <w:r>
          <w:t xml:space="preserve"> </w:t>
        </w:r>
      </w:ins>
    </w:p>
    <w:p w14:paraId="2FC827CE" w14:textId="74C7FFBE" w:rsidR="000E542C" w:rsidRDefault="000E542C">
      <w:pPr>
        <w:pStyle w:val="Leipteksti"/>
        <w:numPr>
          <w:ilvl w:val="0"/>
          <w:numId w:val="64"/>
        </w:numPr>
        <w:rPr>
          <w:ins w:id="17" w:author="Karlsson, Fredrik" w:date="2024-03-14T14:06:00Z"/>
        </w:rPr>
        <w:pPrChange w:id="18" w:author="Karlsson, Fredrik" w:date="2024-03-14T14:03:00Z">
          <w:pPr>
            <w:pStyle w:val="Leipteksti"/>
          </w:pPr>
        </w:pPrChange>
      </w:pPr>
      <w:ins w:id="19" w:author="Karlsson, Fredrik" w:date="2024-03-14T14:05:00Z">
        <w:r>
          <w:t xml:space="preserve">Revise </w:t>
        </w:r>
      </w:ins>
      <w:ins w:id="20" w:author="Karlsson, Fredrik" w:date="2024-03-14T14:06:00Z">
        <w:r>
          <w:t xml:space="preserve">S100 </w:t>
        </w:r>
      </w:ins>
    </w:p>
    <w:p w14:paraId="505197EA" w14:textId="485EA0E2" w:rsidR="000E542C" w:rsidRDefault="000E542C">
      <w:pPr>
        <w:pStyle w:val="Leipteksti"/>
        <w:numPr>
          <w:ilvl w:val="0"/>
          <w:numId w:val="64"/>
        </w:numPr>
        <w:rPr>
          <w:ins w:id="21" w:author="Karlsson, Fredrik" w:date="2024-03-14T14:10:00Z"/>
        </w:rPr>
        <w:pPrChange w:id="22" w:author="Karlsson, Fredrik" w:date="2024-03-14T14:03:00Z">
          <w:pPr>
            <w:pStyle w:val="Leipteksti"/>
          </w:pPr>
        </w:pPrChange>
      </w:pPr>
      <w:commentRangeStart w:id="23"/>
      <w:ins w:id="24" w:author="Karlsson, Fredrik" w:date="2024-03-14T14:07:00Z">
        <w:r>
          <w:t xml:space="preserve">Revise </w:t>
        </w:r>
      </w:ins>
      <w:ins w:id="25" w:author="Karlsson, Fredrik" w:date="2024-03-14T14:11:00Z">
        <w:r>
          <w:t>“</w:t>
        </w:r>
      </w:ins>
      <w:ins w:id="26" w:author="Karlsson, Fredrik" w:date="2024-03-14T14:10:00Z">
        <w:r>
          <w:t>document</w:t>
        </w:r>
      </w:ins>
      <w:ins w:id="27" w:author="Karlsson, Fredrik" w:date="2024-03-14T14:11:00Z">
        <w:r>
          <w:t xml:space="preserve"> purpose”</w:t>
        </w:r>
        <w:commentRangeEnd w:id="23"/>
        <w:r>
          <w:rPr>
            <w:rStyle w:val="Kommentinviite"/>
          </w:rPr>
          <w:commentReference w:id="23"/>
        </w:r>
      </w:ins>
      <w:ins w:id="28" w:author="Karlsson, Fredrik" w:date="2024-03-14T14:13:00Z">
        <w:r>
          <w:t xml:space="preserve"> </w:t>
        </w:r>
      </w:ins>
    </w:p>
    <w:p w14:paraId="37AB08BF" w14:textId="635EDD92" w:rsidR="000E542C" w:rsidRDefault="000E542C">
      <w:pPr>
        <w:pStyle w:val="Leipteksti"/>
        <w:numPr>
          <w:ilvl w:val="0"/>
          <w:numId w:val="64"/>
        </w:numPr>
        <w:rPr>
          <w:ins w:id="29" w:author="Karlsson, Fredrik" w:date="2024-03-14T14:13:00Z"/>
        </w:rPr>
        <w:pPrChange w:id="30" w:author="Karlsson, Fredrik" w:date="2024-03-14T14:03:00Z">
          <w:pPr>
            <w:pStyle w:val="Leipteksti"/>
          </w:pPr>
        </w:pPrChange>
      </w:pPr>
      <w:ins w:id="31" w:author="Karlsson, Fredrik" w:date="2024-03-14T14:13:00Z">
        <w:r>
          <w:t>Revise Route exchange part</w:t>
        </w:r>
      </w:ins>
    </w:p>
    <w:p w14:paraId="496726DF" w14:textId="658FB97C" w:rsidR="000E542C" w:rsidRPr="00F55AD7" w:rsidRDefault="006373AF">
      <w:pPr>
        <w:pStyle w:val="Leipteksti"/>
        <w:numPr>
          <w:ilvl w:val="0"/>
          <w:numId w:val="64"/>
        </w:numPr>
        <w:pPrChange w:id="32" w:author="Karlsson, Fredrik" w:date="2024-03-14T14:03:00Z">
          <w:pPr>
            <w:pStyle w:val="Leipteksti"/>
          </w:pPr>
        </w:pPrChange>
      </w:pPr>
      <w:ins w:id="33" w:author="Karlsson, Fredrik" w:date="2024-03-14T14:30:00Z">
        <w:r>
          <w:t xml:space="preserve">Definition of Route and Voyage, sailing plan, route plan vs </w:t>
        </w:r>
      </w:ins>
      <w:ins w:id="34" w:author="Karlsson, Fredrik" w:date="2024-03-14T14:31:00Z">
        <w:r>
          <w:t>VTS route plan VTS Sailing Plan</w:t>
        </w:r>
      </w:ins>
    </w:p>
    <w:p w14:paraId="7E01EDAA" w14:textId="77777777" w:rsidR="004E0BBB" w:rsidRDefault="004E0BBB" w:rsidP="00CB1D11">
      <w:pPr>
        <w:suppressAutoHyphens/>
      </w:pPr>
    </w:p>
    <w:p w14:paraId="2B079C1A" w14:textId="77777777" w:rsidR="00A87080" w:rsidRDefault="00A87080" w:rsidP="00CB1D11">
      <w:pPr>
        <w:suppressAutoHyphens/>
      </w:pPr>
    </w:p>
    <w:p w14:paraId="5DFC6956" w14:textId="77777777" w:rsidR="00A87080" w:rsidRDefault="00A87080" w:rsidP="00CB1D11">
      <w:pPr>
        <w:suppressAutoHyphens/>
      </w:pPr>
    </w:p>
    <w:p w14:paraId="3761E48E" w14:textId="77777777" w:rsidR="00A87080" w:rsidRDefault="00593EFC" w:rsidP="00CB1D11">
      <w:pPr>
        <w:tabs>
          <w:tab w:val="left" w:pos="6240"/>
        </w:tabs>
        <w:suppressAutoHyphens/>
      </w:pPr>
      <w:r>
        <w:tab/>
      </w:r>
    </w:p>
    <w:p w14:paraId="4189ED09" w14:textId="77777777" w:rsidR="00A87080" w:rsidRDefault="00A87080" w:rsidP="00CB1D11">
      <w:pPr>
        <w:suppressAutoHyphens/>
      </w:pPr>
    </w:p>
    <w:p w14:paraId="635736C1" w14:textId="77777777" w:rsidR="00A87080" w:rsidRDefault="00A87080" w:rsidP="00CB1D11">
      <w:pPr>
        <w:suppressAutoHyphens/>
      </w:pPr>
    </w:p>
    <w:p w14:paraId="23DC64B4" w14:textId="77777777" w:rsidR="00A87080" w:rsidRDefault="00A87080" w:rsidP="00CB1D11">
      <w:pPr>
        <w:suppressAutoHyphens/>
      </w:pPr>
    </w:p>
    <w:p w14:paraId="59101805" w14:textId="77777777" w:rsidR="00A87080" w:rsidRDefault="00A87080" w:rsidP="00CB1D11">
      <w:pPr>
        <w:suppressAutoHyphens/>
      </w:pPr>
    </w:p>
    <w:p w14:paraId="59764E5B" w14:textId="77777777" w:rsidR="00A87080" w:rsidRDefault="00A87080" w:rsidP="00CB1D11">
      <w:pPr>
        <w:suppressAutoHyphens/>
      </w:pPr>
    </w:p>
    <w:p w14:paraId="2AA8F165" w14:textId="77777777" w:rsidR="00A87080" w:rsidRDefault="00A87080" w:rsidP="00CB1D11">
      <w:pPr>
        <w:suppressAutoHyphens/>
      </w:pPr>
    </w:p>
    <w:p w14:paraId="2E417E98" w14:textId="77777777" w:rsidR="00A87080" w:rsidRDefault="00A87080" w:rsidP="00CB1D11">
      <w:pPr>
        <w:suppressAutoHyphens/>
      </w:pPr>
    </w:p>
    <w:p w14:paraId="21A24AF6" w14:textId="77777777" w:rsidR="00A87080" w:rsidRPr="00F55AD7" w:rsidRDefault="00A87080" w:rsidP="00CB1D11">
      <w:pPr>
        <w:suppressAutoHyphens/>
      </w:pPr>
    </w:p>
    <w:p w14:paraId="6A228C9E" w14:textId="77777777" w:rsidR="004E0BBB" w:rsidRPr="00F55AD7" w:rsidRDefault="004E0BBB" w:rsidP="00CB1D11">
      <w:pPr>
        <w:suppressAutoHyphens/>
      </w:pPr>
    </w:p>
    <w:p w14:paraId="4A796DA7" w14:textId="77777777" w:rsidR="004E0BBB" w:rsidRPr="00F55AD7" w:rsidRDefault="004E0BBB" w:rsidP="00CB1D11">
      <w:pPr>
        <w:suppressAutoHyphens/>
      </w:pPr>
    </w:p>
    <w:p w14:paraId="2F707ADB" w14:textId="77777777" w:rsidR="000E0EC6" w:rsidRDefault="000E0EC6" w:rsidP="00CB1D11">
      <w:pPr>
        <w:suppressAutoHyphens/>
      </w:pPr>
    </w:p>
    <w:p w14:paraId="0925FF93" w14:textId="77777777" w:rsidR="00925B39" w:rsidRDefault="00925B39" w:rsidP="00CB1D11">
      <w:pPr>
        <w:suppressAutoHyphens/>
      </w:pPr>
    </w:p>
    <w:p w14:paraId="11CA5FFB" w14:textId="77777777" w:rsidR="004E0BBB" w:rsidRPr="00F55AD7" w:rsidRDefault="002735DD" w:rsidP="00CB1D11">
      <w:pPr>
        <w:pStyle w:val="Editionnumber"/>
        <w:suppressAutoHyphens/>
      </w:pPr>
      <w:r>
        <w:t>Edition x.x</w:t>
      </w:r>
    </w:p>
    <w:p w14:paraId="1BD0CECB" w14:textId="77777777" w:rsidR="004E0BBB" w:rsidRDefault="002735DD" w:rsidP="00CB1D11">
      <w:pPr>
        <w:pStyle w:val="Documentdate"/>
        <w:suppressAutoHyphens/>
      </w:pPr>
      <w:r>
        <w:t>Date (of approval by Council)</w:t>
      </w:r>
    </w:p>
    <w:p w14:paraId="3499F479" w14:textId="77777777" w:rsidR="00BC27F6" w:rsidRDefault="00BC27F6" w:rsidP="00CB1D11">
      <w:pPr>
        <w:suppressAutoHyphens/>
      </w:pPr>
    </w:p>
    <w:p w14:paraId="11449EAD" w14:textId="77777777" w:rsidR="000E0EC6" w:rsidRPr="000870E9" w:rsidRDefault="00F404B9" w:rsidP="00CB1D11">
      <w:pPr>
        <w:pStyle w:val="MRN"/>
        <w:suppressAutoHyphens/>
        <w:rPr>
          <w:lang w:val="sv-SE"/>
        </w:rPr>
        <w:sectPr w:rsidR="000E0EC6" w:rsidRPr="000870E9" w:rsidSect="006304CF">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567" w:right="1276" w:bottom="2494" w:left="1276" w:header="567" w:footer="760" w:gutter="0"/>
          <w:cols w:space="708"/>
          <w:docGrid w:linePitch="360"/>
        </w:sectPr>
      </w:pPr>
      <w:r w:rsidRPr="000870E9">
        <w:rPr>
          <w:lang w:val="sv-SE"/>
        </w:rPr>
        <w:t>urn:mrn:iala:pub:gnnnn</w:t>
      </w:r>
    </w:p>
    <w:p w14:paraId="108808B9" w14:textId="77777777" w:rsidR="00914E26" w:rsidRPr="00F55AD7" w:rsidRDefault="00914E26" w:rsidP="00CB1D11">
      <w:pPr>
        <w:pStyle w:val="Leipteksti"/>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77777777" w:rsidR="00914E26" w:rsidRPr="00CB7D0F" w:rsidRDefault="00914E26" w:rsidP="00CB1D11">
            <w:pPr>
              <w:pStyle w:val="Tabletext"/>
              <w:suppressAutoHyphens/>
            </w:pPr>
          </w:p>
        </w:tc>
        <w:tc>
          <w:tcPr>
            <w:tcW w:w="6025" w:type="dxa"/>
            <w:vAlign w:val="center"/>
          </w:tcPr>
          <w:p w14:paraId="1DF8FB2B" w14:textId="77777777" w:rsidR="00914E26" w:rsidRPr="00CB7D0F" w:rsidRDefault="00914E26" w:rsidP="00CB1D11">
            <w:pPr>
              <w:pStyle w:val="Tabletext"/>
              <w:suppressAutoHyphens/>
            </w:pPr>
          </w:p>
        </w:tc>
        <w:tc>
          <w:tcPr>
            <w:tcW w:w="2552" w:type="dxa"/>
            <w:vAlign w:val="center"/>
          </w:tcPr>
          <w:p w14:paraId="73C856CB" w14:textId="77777777" w:rsidR="00914E26" w:rsidRPr="00CB7D0F" w:rsidRDefault="00914E26" w:rsidP="00CB1D11">
            <w:pPr>
              <w:pStyle w:val="Tabletext"/>
              <w:suppressAutoHyphens/>
            </w:pPr>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Leipteksti"/>
        <w:suppressAutoHyphens/>
        <w:sectPr w:rsidR="005E4659" w:rsidRPr="00F55AD7" w:rsidSect="006304CF">
          <w:headerReference w:type="even" r:id="rId20"/>
          <w:headerReference w:type="default" r:id="rId21"/>
          <w:footerReference w:type="default" r:id="rId22"/>
          <w:headerReference w:type="first" r:id="rId23"/>
          <w:pgSz w:w="11906" w:h="16838" w:code="9"/>
          <w:pgMar w:top="567" w:right="794" w:bottom="567" w:left="907" w:header="567" w:footer="850" w:gutter="0"/>
          <w:cols w:space="708"/>
          <w:docGrid w:linePitch="360"/>
        </w:sectPr>
      </w:pPr>
    </w:p>
    <w:p w14:paraId="5DB1FB51" w14:textId="36F90D83" w:rsidR="000B6FAC" w:rsidRDefault="000C2857">
      <w:pPr>
        <w:pStyle w:val="Sisluet1"/>
        <w:rPr>
          <w:ins w:id="35" w:author="Kaski Maiju" w:date="2024-03-14T15:54:00Z"/>
          <w:rFonts w:eastAsiaTheme="minorEastAsia"/>
          <w:b w:val="0"/>
          <w:caps w:val="0"/>
          <w:color w:val="auto"/>
          <w:kern w:val="2"/>
          <w:lang w:val="fi-FI" w:eastAsia="fi-FI"/>
          <w14:ligatures w14:val="standardContextual"/>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ins w:id="36" w:author="Kaski Maiju" w:date="2024-03-14T15:54:00Z">
        <w:r w:rsidR="000B6FAC" w:rsidRPr="0073421B">
          <w:t>1.</w:t>
        </w:r>
        <w:r w:rsidR="000B6FAC">
          <w:rPr>
            <w:rFonts w:eastAsiaTheme="minorEastAsia"/>
            <w:b w:val="0"/>
            <w:caps w:val="0"/>
            <w:color w:val="auto"/>
            <w:kern w:val="2"/>
            <w:lang w:val="fi-FI" w:eastAsia="fi-FI"/>
            <w14:ligatures w14:val="standardContextual"/>
          </w:rPr>
          <w:tab/>
        </w:r>
        <w:r w:rsidR="000B6FAC">
          <w:t>INTRODUCTION</w:t>
        </w:r>
        <w:r w:rsidR="000B6FAC">
          <w:tab/>
        </w:r>
        <w:r w:rsidR="000B6FAC">
          <w:fldChar w:fldCharType="begin"/>
        </w:r>
        <w:r w:rsidR="000B6FAC">
          <w:instrText xml:space="preserve"> PAGEREF _Toc161324100 \h </w:instrText>
        </w:r>
      </w:ins>
      <w:r w:rsidR="000B6FAC">
        <w:fldChar w:fldCharType="separate"/>
      </w:r>
      <w:ins w:id="37" w:author="Kaski Maiju" w:date="2024-03-14T15:54:00Z">
        <w:r w:rsidR="000B6FAC">
          <w:t>7</w:t>
        </w:r>
        <w:r w:rsidR="000B6FAC">
          <w:fldChar w:fldCharType="end"/>
        </w:r>
      </w:ins>
    </w:p>
    <w:p w14:paraId="10034538" w14:textId="13963574" w:rsidR="000B6FAC" w:rsidRPr="000B6FAC" w:rsidRDefault="000B6FAC">
      <w:pPr>
        <w:pStyle w:val="Sisluet1"/>
        <w:rPr>
          <w:ins w:id="38" w:author="Kaski Maiju" w:date="2024-03-14T15:54:00Z"/>
          <w:rFonts w:eastAsiaTheme="minorEastAsia"/>
          <w:b w:val="0"/>
          <w:caps w:val="0"/>
          <w:color w:val="auto"/>
          <w:kern w:val="2"/>
          <w:lang w:val="en-US" w:eastAsia="fi-FI"/>
          <w14:ligatures w14:val="standardContextual"/>
          <w:rPrChange w:id="39" w:author="Kaski Maiju" w:date="2024-03-14T15:55:00Z">
            <w:rPr>
              <w:ins w:id="40" w:author="Kaski Maiju" w:date="2024-03-14T15:54:00Z"/>
              <w:rFonts w:eastAsiaTheme="minorEastAsia"/>
              <w:b w:val="0"/>
              <w:caps w:val="0"/>
              <w:color w:val="auto"/>
              <w:kern w:val="2"/>
              <w:lang w:val="fi-FI" w:eastAsia="fi-FI"/>
              <w14:ligatures w14:val="standardContextual"/>
            </w:rPr>
          </w:rPrChange>
        </w:rPr>
      </w:pPr>
      <w:ins w:id="41" w:author="Kaski Maiju" w:date="2024-03-14T15:54:00Z">
        <w:r w:rsidRPr="0073421B">
          <w:t>2.</w:t>
        </w:r>
        <w:r w:rsidRPr="000B6FAC">
          <w:rPr>
            <w:rFonts w:eastAsiaTheme="minorEastAsia"/>
            <w:b w:val="0"/>
            <w:caps w:val="0"/>
            <w:color w:val="auto"/>
            <w:kern w:val="2"/>
            <w:lang w:val="en-US" w:eastAsia="fi-FI"/>
            <w14:ligatures w14:val="standardContextual"/>
            <w:rPrChange w:id="42" w:author="Kaski Maiju" w:date="2024-03-14T15:55:00Z">
              <w:rPr>
                <w:rFonts w:eastAsiaTheme="minorEastAsia"/>
                <w:b w:val="0"/>
                <w:caps w:val="0"/>
                <w:color w:val="auto"/>
                <w:kern w:val="2"/>
                <w:lang w:val="fi-FI" w:eastAsia="fi-FI"/>
                <w14:ligatures w14:val="standardContextual"/>
              </w:rPr>
            </w:rPrChange>
          </w:rPr>
          <w:tab/>
        </w:r>
        <w:r>
          <w:t>DOCUMENT PURPOSE</w:t>
        </w:r>
        <w:r>
          <w:tab/>
        </w:r>
        <w:r>
          <w:fldChar w:fldCharType="begin"/>
        </w:r>
        <w:r>
          <w:instrText xml:space="preserve"> PAGEREF _Toc161324101 \h </w:instrText>
        </w:r>
      </w:ins>
      <w:r>
        <w:fldChar w:fldCharType="separate"/>
      </w:r>
      <w:ins w:id="43" w:author="Kaski Maiju" w:date="2024-03-14T15:54:00Z">
        <w:r>
          <w:t>8</w:t>
        </w:r>
        <w:r>
          <w:fldChar w:fldCharType="end"/>
        </w:r>
      </w:ins>
    </w:p>
    <w:p w14:paraId="6883334F" w14:textId="2C631521" w:rsidR="000B6FAC" w:rsidRPr="000B6FAC" w:rsidRDefault="000B6FAC">
      <w:pPr>
        <w:pStyle w:val="Sisluet1"/>
        <w:rPr>
          <w:ins w:id="44" w:author="Kaski Maiju" w:date="2024-03-14T15:54:00Z"/>
          <w:rFonts w:eastAsiaTheme="minorEastAsia"/>
          <w:b w:val="0"/>
          <w:caps w:val="0"/>
          <w:color w:val="auto"/>
          <w:kern w:val="2"/>
          <w:lang w:val="en-US" w:eastAsia="fi-FI"/>
          <w14:ligatures w14:val="standardContextual"/>
          <w:rPrChange w:id="45" w:author="Kaski Maiju" w:date="2024-03-14T15:55:00Z">
            <w:rPr>
              <w:ins w:id="46" w:author="Kaski Maiju" w:date="2024-03-14T15:54:00Z"/>
              <w:rFonts w:eastAsiaTheme="minorEastAsia"/>
              <w:b w:val="0"/>
              <w:caps w:val="0"/>
              <w:color w:val="auto"/>
              <w:kern w:val="2"/>
              <w:lang w:val="fi-FI" w:eastAsia="fi-FI"/>
              <w14:ligatures w14:val="standardContextual"/>
            </w:rPr>
          </w:rPrChange>
        </w:rPr>
      </w:pPr>
      <w:ins w:id="47" w:author="Kaski Maiju" w:date="2024-03-14T15:54:00Z">
        <w:r w:rsidRPr="0073421B">
          <w:t>3.</w:t>
        </w:r>
        <w:r w:rsidRPr="000B6FAC">
          <w:rPr>
            <w:rFonts w:eastAsiaTheme="minorEastAsia"/>
            <w:b w:val="0"/>
            <w:caps w:val="0"/>
            <w:color w:val="auto"/>
            <w:kern w:val="2"/>
            <w:lang w:val="en-US" w:eastAsia="fi-FI"/>
            <w14:ligatures w14:val="standardContextual"/>
            <w:rPrChange w:id="48" w:author="Kaski Maiju" w:date="2024-03-14T15:55:00Z">
              <w:rPr>
                <w:rFonts w:eastAsiaTheme="minorEastAsia"/>
                <w:b w:val="0"/>
                <w:caps w:val="0"/>
                <w:color w:val="auto"/>
                <w:kern w:val="2"/>
                <w:lang w:val="fi-FI" w:eastAsia="fi-FI"/>
                <w14:ligatures w14:val="standardContextual"/>
              </w:rPr>
            </w:rPrChange>
          </w:rPr>
          <w:tab/>
        </w:r>
        <w:r>
          <w:t>DOCUMENT STRUCTURE</w:t>
        </w:r>
        <w:r>
          <w:tab/>
        </w:r>
        <w:r>
          <w:fldChar w:fldCharType="begin"/>
        </w:r>
        <w:r>
          <w:instrText xml:space="preserve"> PAGEREF _Toc161324102 \h </w:instrText>
        </w:r>
      </w:ins>
      <w:r>
        <w:fldChar w:fldCharType="separate"/>
      </w:r>
      <w:ins w:id="49" w:author="Kaski Maiju" w:date="2024-03-14T15:54:00Z">
        <w:r>
          <w:t>8</w:t>
        </w:r>
        <w:r>
          <w:fldChar w:fldCharType="end"/>
        </w:r>
      </w:ins>
    </w:p>
    <w:p w14:paraId="0C543FDC" w14:textId="5BDCE409" w:rsidR="000B6FAC" w:rsidRPr="000B6FAC" w:rsidRDefault="000B6FAC">
      <w:pPr>
        <w:pStyle w:val="Sisluet1"/>
        <w:rPr>
          <w:ins w:id="50" w:author="Kaski Maiju" w:date="2024-03-14T15:54:00Z"/>
          <w:rFonts w:eastAsiaTheme="minorEastAsia"/>
          <w:b w:val="0"/>
          <w:caps w:val="0"/>
          <w:color w:val="auto"/>
          <w:kern w:val="2"/>
          <w:lang w:val="en-US" w:eastAsia="fi-FI"/>
          <w14:ligatures w14:val="standardContextual"/>
          <w:rPrChange w:id="51" w:author="Kaski Maiju" w:date="2024-03-14T15:55:00Z">
            <w:rPr>
              <w:ins w:id="52" w:author="Kaski Maiju" w:date="2024-03-14T15:54:00Z"/>
              <w:rFonts w:eastAsiaTheme="minorEastAsia"/>
              <w:b w:val="0"/>
              <w:caps w:val="0"/>
              <w:color w:val="auto"/>
              <w:kern w:val="2"/>
              <w:lang w:val="fi-FI" w:eastAsia="fi-FI"/>
              <w14:ligatures w14:val="standardContextual"/>
            </w:rPr>
          </w:rPrChange>
        </w:rPr>
      </w:pPr>
      <w:ins w:id="53" w:author="Kaski Maiju" w:date="2024-03-14T15:54:00Z">
        <w:r w:rsidRPr="0073421B">
          <w:t>4.</w:t>
        </w:r>
        <w:r w:rsidRPr="000B6FAC">
          <w:rPr>
            <w:rFonts w:eastAsiaTheme="minorEastAsia"/>
            <w:b w:val="0"/>
            <w:caps w:val="0"/>
            <w:color w:val="auto"/>
            <w:kern w:val="2"/>
            <w:lang w:val="en-US" w:eastAsia="fi-FI"/>
            <w14:ligatures w14:val="standardContextual"/>
            <w:rPrChange w:id="54" w:author="Kaski Maiju" w:date="2024-03-14T15:55:00Z">
              <w:rPr>
                <w:rFonts w:eastAsiaTheme="minorEastAsia"/>
                <w:b w:val="0"/>
                <w:caps w:val="0"/>
                <w:color w:val="auto"/>
                <w:kern w:val="2"/>
                <w:lang w:val="fi-FI" w:eastAsia="fi-FI"/>
                <w14:ligatures w14:val="standardContextual"/>
              </w:rPr>
            </w:rPrChange>
          </w:rPr>
          <w:tab/>
        </w:r>
        <w:r>
          <w:t>PART a  general principles of vts digital communications</w:t>
        </w:r>
        <w:r>
          <w:tab/>
        </w:r>
        <w:r>
          <w:fldChar w:fldCharType="begin"/>
        </w:r>
        <w:r>
          <w:instrText xml:space="preserve"> PAGEREF _Toc161324103 \h </w:instrText>
        </w:r>
      </w:ins>
      <w:r>
        <w:fldChar w:fldCharType="separate"/>
      </w:r>
      <w:ins w:id="55" w:author="Kaski Maiju" w:date="2024-03-14T15:54:00Z">
        <w:r>
          <w:t>9</w:t>
        </w:r>
        <w:r>
          <w:fldChar w:fldCharType="end"/>
        </w:r>
      </w:ins>
    </w:p>
    <w:p w14:paraId="17228C74" w14:textId="14F69BD8" w:rsidR="000B6FAC" w:rsidRPr="000B6FAC" w:rsidRDefault="000B6FAC">
      <w:pPr>
        <w:pStyle w:val="Sisluet2"/>
        <w:rPr>
          <w:ins w:id="56" w:author="Kaski Maiju" w:date="2024-03-14T15:54:00Z"/>
          <w:rFonts w:eastAsiaTheme="minorEastAsia"/>
          <w:color w:val="auto"/>
          <w:kern w:val="2"/>
          <w:lang w:val="en-US" w:eastAsia="fi-FI"/>
          <w14:ligatures w14:val="standardContextual"/>
          <w:rPrChange w:id="57" w:author="Kaski Maiju" w:date="2024-03-14T15:55:00Z">
            <w:rPr>
              <w:ins w:id="58" w:author="Kaski Maiju" w:date="2024-03-14T15:54:00Z"/>
              <w:rFonts w:eastAsiaTheme="minorEastAsia"/>
              <w:color w:val="auto"/>
              <w:kern w:val="2"/>
              <w:lang w:val="fi-FI" w:eastAsia="fi-FI"/>
              <w14:ligatures w14:val="standardContextual"/>
            </w:rPr>
          </w:rPrChange>
        </w:rPr>
      </w:pPr>
      <w:ins w:id="59" w:author="Kaski Maiju" w:date="2024-03-14T15:54:00Z">
        <w:r w:rsidRPr="0073421B">
          <w:t>4.1.</w:t>
        </w:r>
        <w:r w:rsidRPr="000B6FAC">
          <w:rPr>
            <w:rFonts w:eastAsiaTheme="minorEastAsia"/>
            <w:color w:val="auto"/>
            <w:kern w:val="2"/>
            <w:lang w:val="en-US" w:eastAsia="fi-FI"/>
            <w14:ligatures w14:val="standardContextual"/>
            <w:rPrChange w:id="60" w:author="Kaski Maiju" w:date="2024-03-14T15:55:00Z">
              <w:rPr>
                <w:rFonts w:eastAsiaTheme="minorEastAsia"/>
                <w:color w:val="auto"/>
                <w:kern w:val="2"/>
                <w:lang w:val="fi-FI" w:eastAsia="fi-FI"/>
                <w14:ligatures w14:val="standardContextual"/>
              </w:rPr>
            </w:rPrChange>
          </w:rPr>
          <w:tab/>
        </w:r>
        <w:r>
          <w:t>Managing a mix of traditional VHF voice, digital communications, and automated data exchange</w:t>
        </w:r>
        <w:r>
          <w:tab/>
        </w:r>
        <w:r>
          <w:fldChar w:fldCharType="begin"/>
        </w:r>
        <w:r>
          <w:instrText xml:space="preserve"> PAGEREF _Toc161324104 \h </w:instrText>
        </w:r>
      </w:ins>
      <w:r>
        <w:fldChar w:fldCharType="separate"/>
      </w:r>
      <w:ins w:id="61" w:author="Kaski Maiju" w:date="2024-03-14T15:54:00Z">
        <w:r>
          <w:t>9</w:t>
        </w:r>
        <w:r>
          <w:fldChar w:fldCharType="end"/>
        </w:r>
      </w:ins>
    </w:p>
    <w:p w14:paraId="2372F417" w14:textId="70BB05C1" w:rsidR="000B6FAC" w:rsidRPr="000B6FAC" w:rsidRDefault="000B6FAC">
      <w:pPr>
        <w:pStyle w:val="Sisluet3"/>
        <w:tabs>
          <w:tab w:val="left" w:pos="1134"/>
        </w:tabs>
        <w:rPr>
          <w:ins w:id="62" w:author="Kaski Maiju" w:date="2024-03-14T15:54:00Z"/>
          <w:rFonts w:eastAsiaTheme="minorEastAsia"/>
          <w:noProof/>
          <w:color w:val="auto"/>
          <w:kern w:val="2"/>
          <w:sz w:val="22"/>
          <w:lang w:val="en-US" w:eastAsia="fi-FI"/>
          <w14:ligatures w14:val="standardContextual"/>
          <w:rPrChange w:id="63" w:author="Kaski Maiju" w:date="2024-03-14T15:54:00Z">
            <w:rPr>
              <w:ins w:id="64" w:author="Kaski Maiju" w:date="2024-03-14T15:54:00Z"/>
              <w:rFonts w:eastAsiaTheme="minorEastAsia"/>
              <w:noProof/>
              <w:color w:val="auto"/>
              <w:kern w:val="2"/>
              <w:sz w:val="22"/>
              <w:lang w:val="fi-FI" w:eastAsia="fi-FI"/>
              <w14:ligatures w14:val="standardContextual"/>
            </w:rPr>
          </w:rPrChange>
        </w:rPr>
      </w:pPr>
      <w:ins w:id="65" w:author="Kaski Maiju" w:date="2024-03-14T15:54:00Z">
        <w:r w:rsidRPr="0073421B">
          <w:rPr>
            <w:noProof/>
          </w:rPr>
          <w:t>4.1.1.</w:t>
        </w:r>
        <w:r w:rsidRPr="000B6FAC">
          <w:rPr>
            <w:rFonts w:eastAsiaTheme="minorEastAsia"/>
            <w:noProof/>
            <w:color w:val="auto"/>
            <w:kern w:val="2"/>
            <w:sz w:val="22"/>
            <w:lang w:val="en-US" w:eastAsia="fi-FI"/>
            <w14:ligatures w14:val="standardContextual"/>
            <w:rPrChange w:id="66" w:author="Kaski Maiju" w:date="2024-03-14T15:54:00Z">
              <w:rPr>
                <w:rFonts w:eastAsiaTheme="minorEastAsia"/>
                <w:noProof/>
                <w:color w:val="auto"/>
                <w:kern w:val="2"/>
                <w:sz w:val="22"/>
                <w:lang w:val="fi-FI" w:eastAsia="fi-FI"/>
                <w14:ligatures w14:val="standardContextual"/>
              </w:rPr>
            </w:rPrChange>
          </w:rPr>
          <w:tab/>
        </w:r>
        <w:r>
          <w:rPr>
            <w:noProof/>
          </w:rPr>
          <w:t>Time critical messages</w:t>
        </w:r>
        <w:r>
          <w:rPr>
            <w:noProof/>
          </w:rPr>
          <w:tab/>
        </w:r>
        <w:r>
          <w:rPr>
            <w:noProof/>
          </w:rPr>
          <w:fldChar w:fldCharType="begin"/>
        </w:r>
        <w:r>
          <w:rPr>
            <w:noProof/>
          </w:rPr>
          <w:instrText xml:space="preserve"> PAGEREF _Toc161324105 \h </w:instrText>
        </w:r>
        <w:r>
          <w:rPr>
            <w:noProof/>
          </w:rPr>
        </w:r>
      </w:ins>
      <w:r>
        <w:rPr>
          <w:noProof/>
        </w:rPr>
        <w:fldChar w:fldCharType="separate"/>
      </w:r>
      <w:ins w:id="67" w:author="Kaski Maiju" w:date="2024-03-14T15:54:00Z">
        <w:r>
          <w:rPr>
            <w:noProof/>
          </w:rPr>
          <w:t>9</w:t>
        </w:r>
        <w:r>
          <w:rPr>
            <w:noProof/>
          </w:rPr>
          <w:fldChar w:fldCharType="end"/>
        </w:r>
      </w:ins>
    </w:p>
    <w:p w14:paraId="0C0AE7CE" w14:textId="719255CA" w:rsidR="000B6FAC" w:rsidRPr="000B6FAC" w:rsidRDefault="000B6FAC">
      <w:pPr>
        <w:pStyle w:val="Sisluet3"/>
        <w:tabs>
          <w:tab w:val="left" w:pos="1134"/>
        </w:tabs>
        <w:rPr>
          <w:ins w:id="68" w:author="Kaski Maiju" w:date="2024-03-14T15:54:00Z"/>
          <w:rFonts w:eastAsiaTheme="minorEastAsia"/>
          <w:noProof/>
          <w:color w:val="auto"/>
          <w:kern w:val="2"/>
          <w:sz w:val="22"/>
          <w:lang w:val="en-US" w:eastAsia="fi-FI"/>
          <w14:ligatures w14:val="standardContextual"/>
          <w:rPrChange w:id="69" w:author="Kaski Maiju" w:date="2024-03-14T15:54:00Z">
            <w:rPr>
              <w:ins w:id="70" w:author="Kaski Maiju" w:date="2024-03-14T15:54:00Z"/>
              <w:rFonts w:eastAsiaTheme="minorEastAsia"/>
              <w:noProof/>
              <w:color w:val="auto"/>
              <w:kern w:val="2"/>
              <w:sz w:val="22"/>
              <w:lang w:val="fi-FI" w:eastAsia="fi-FI"/>
              <w14:ligatures w14:val="standardContextual"/>
            </w:rPr>
          </w:rPrChange>
        </w:rPr>
      </w:pPr>
      <w:ins w:id="71" w:author="Kaski Maiju" w:date="2024-03-14T15:54:00Z">
        <w:r w:rsidRPr="0073421B">
          <w:rPr>
            <w:noProof/>
          </w:rPr>
          <w:t>4.1.2.</w:t>
        </w:r>
        <w:r w:rsidRPr="000B6FAC">
          <w:rPr>
            <w:rFonts w:eastAsiaTheme="minorEastAsia"/>
            <w:noProof/>
            <w:color w:val="auto"/>
            <w:kern w:val="2"/>
            <w:sz w:val="22"/>
            <w:lang w:val="en-US" w:eastAsia="fi-FI"/>
            <w14:ligatures w14:val="standardContextual"/>
            <w:rPrChange w:id="72" w:author="Kaski Maiju" w:date="2024-03-14T15:54:00Z">
              <w:rPr>
                <w:rFonts w:eastAsiaTheme="minorEastAsia"/>
                <w:noProof/>
                <w:color w:val="auto"/>
                <w:kern w:val="2"/>
                <w:sz w:val="22"/>
                <w:lang w:val="fi-FI" w:eastAsia="fi-FI"/>
                <w14:ligatures w14:val="standardContextual"/>
              </w:rPr>
            </w:rPrChange>
          </w:rPr>
          <w:tab/>
        </w:r>
        <w:r>
          <w:rPr>
            <w:noProof/>
          </w:rPr>
          <w:t>Publishing information on digital VTS services</w:t>
        </w:r>
        <w:r>
          <w:rPr>
            <w:noProof/>
          </w:rPr>
          <w:tab/>
        </w:r>
        <w:r>
          <w:rPr>
            <w:noProof/>
          </w:rPr>
          <w:fldChar w:fldCharType="begin"/>
        </w:r>
        <w:r>
          <w:rPr>
            <w:noProof/>
          </w:rPr>
          <w:instrText xml:space="preserve"> PAGEREF _Toc161324106 \h </w:instrText>
        </w:r>
        <w:r>
          <w:rPr>
            <w:noProof/>
          </w:rPr>
        </w:r>
      </w:ins>
      <w:r>
        <w:rPr>
          <w:noProof/>
        </w:rPr>
        <w:fldChar w:fldCharType="separate"/>
      </w:r>
      <w:ins w:id="73" w:author="Kaski Maiju" w:date="2024-03-14T15:54:00Z">
        <w:r>
          <w:rPr>
            <w:noProof/>
          </w:rPr>
          <w:t>9</w:t>
        </w:r>
        <w:r>
          <w:rPr>
            <w:noProof/>
          </w:rPr>
          <w:fldChar w:fldCharType="end"/>
        </w:r>
      </w:ins>
    </w:p>
    <w:p w14:paraId="196B8E53" w14:textId="67F14A30" w:rsidR="000B6FAC" w:rsidRPr="000B6FAC" w:rsidRDefault="000B6FAC">
      <w:pPr>
        <w:pStyle w:val="Sisluet3"/>
        <w:tabs>
          <w:tab w:val="left" w:pos="1134"/>
        </w:tabs>
        <w:rPr>
          <w:ins w:id="74" w:author="Kaski Maiju" w:date="2024-03-14T15:54:00Z"/>
          <w:rFonts w:eastAsiaTheme="minorEastAsia"/>
          <w:noProof/>
          <w:color w:val="auto"/>
          <w:kern w:val="2"/>
          <w:sz w:val="22"/>
          <w:lang w:val="en-US" w:eastAsia="fi-FI"/>
          <w14:ligatures w14:val="standardContextual"/>
          <w:rPrChange w:id="75" w:author="Kaski Maiju" w:date="2024-03-14T15:54:00Z">
            <w:rPr>
              <w:ins w:id="76" w:author="Kaski Maiju" w:date="2024-03-14T15:54:00Z"/>
              <w:rFonts w:eastAsiaTheme="minorEastAsia"/>
              <w:noProof/>
              <w:color w:val="auto"/>
              <w:kern w:val="2"/>
              <w:sz w:val="22"/>
              <w:lang w:val="fi-FI" w:eastAsia="fi-FI"/>
              <w14:ligatures w14:val="standardContextual"/>
            </w:rPr>
          </w:rPrChange>
        </w:rPr>
      </w:pPr>
      <w:ins w:id="77" w:author="Kaski Maiju" w:date="2024-03-14T15:54:00Z">
        <w:r w:rsidRPr="0073421B">
          <w:rPr>
            <w:noProof/>
          </w:rPr>
          <w:t>4.1.3.</w:t>
        </w:r>
        <w:r w:rsidRPr="000B6FAC">
          <w:rPr>
            <w:rFonts w:eastAsiaTheme="minorEastAsia"/>
            <w:noProof/>
            <w:color w:val="auto"/>
            <w:kern w:val="2"/>
            <w:sz w:val="22"/>
            <w:lang w:val="en-US" w:eastAsia="fi-FI"/>
            <w14:ligatures w14:val="standardContextual"/>
            <w:rPrChange w:id="78" w:author="Kaski Maiju" w:date="2024-03-14T15:54:00Z">
              <w:rPr>
                <w:rFonts w:eastAsiaTheme="minorEastAsia"/>
                <w:noProof/>
                <w:color w:val="auto"/>
                <w:kern w:val="2"/>
                <w:sz w:val="22"/>
                <w:lang w:val="fi-FI" w:eastAsia="fi-FI"/>
                <w14:ligatures w14:val="standardContextual"/>
              </w:rPr>
            </w:rPrChange>
          </w:rPr>
          <w:tab/>
        </w:r>
        <w:r>
          <w:rPr>
            <w:noProof/>
          </w:rPr>
          <w:t>Ensuring that all vessels have the information</w:t>
        </w:r>
        <w:r>
          <w:rPr>
            <w:noProof/>
          </w:rPr>
          <w:tab/>
        </w:r>
        <w:r>
          <w:rPr>
            <w:noProof/>
          </w:rPr>
          <w:fldChar w:fldCharType="begin"/>
        </w:r>
        <w:r>
          <w:rPr>
            <w:noProof/>
          </w:rPr>
          <w:instrText xml:space="preserve"> PAGEREF _Toc161324107 \h </w:instrText>
        </w:r>
        <w:r>
          <w:rPr>
            <w:noProof/>
          </w:rPr>
        </w:r>
      </w:ins>
      <w:r>
        <w:rPr>
          <w:noProof/>
        </w:rPr>
        <w:fldChar w:fldCharType="separate"/>
      </w:r>
      <w:ins w:id="79" w:author="Kaski Maiju" w:date="2024-03-14T15:54:00Z">
        <w:r>
          <w:rPr>
            <w:noProof/>
          </w:rPr>
          <w:t>9</w:t>
        </w:r>
        <w:r>
          <w:rPr>
            <w:noProof/>
          </w:rPr>
          <w:fldChar w:fldCharType="end"/>
        </w:r>
      </w:ins>
    </w:p>
    <w:p w14:paraId="4E3FBA60" w14:textId="5BDE87FB" w:rsidR="000B6FAC" w:rsidRPr="000B6FAC" w:rsidRDefault="000B6FAC">
      <w:pPr>
        <w:pStyle w:val="Sisluet3"/>
        <w:tabs>
          <w:tab w:val="left" w:pos="1134"/>
        </w:tabs>
        <w:rPr>
          <w:ins w:id="80" w:author="Kaski Maiju" w:date="2024-03-14T15:54:00Z"/>
          <w:rFonts w:eastAsiaTheme="minorEastAsia"/>
          <w:noProof/>
          <w:color w:val="auto"/>
          <w:kern w:val="2"/>
          <w:sz w:val="22"/>
          <w:lang w:val="en-US" w:eastAsia="fi-FI"/>
          <w14:ligatures w14:val="standardContextual"/>
          <w:rPrChange w:id="81" w:author="Kaski Maiju" w:date="2024-03-14T15:55:00Z">
            <w:rPr>
              <w:ins w:id="82" w:author="Kaski Maiju" w:date="2024-03-14T15:54:00Z"/>
              <w:rFonts w:eastAsiaTheme="minorEastAsia"/>
              <w:noProof/>
              <w:color w:val="auto"/>
              <w:kern w:val="2"/>
              <w:sz w:val="22"/>
              <w:lang w:val="fi-FI" w:eastAsia="fi-FI"/>
              <w14:ligatures w14:val="standardContextual"/>
            </w:rPr>
          </w:rPrChange>
        </w:rPr>
      </w:pPr>
      <w:ins w:id="83" w:author="Kaski Maiju" w:date="2024-03-14T15:54:00Z">
        <w:r w:rsidRPr="0073421B">
          <w:rPr>
            <w:noProof/>
          </w:rPr>
          <w:t>4.1.4.</w:t>
        </w:r>
        <w:r w:rsidRPr="000B6FAC">
          <w:rPr>
            <w:rFonts w:eastAsiaTheme="minorEastAsia"/>
            <w:noProof/>
            <w:color w:val="auto"/>
            <w:kern w:val="2"/>
            <w:sz w:val="22"/>
            <w:lang w:val="en-US" w:eastAsia="fi-FI"/>
            <w14:ligatures w14:val="standardContextual"/>
            <w:rPrChange w:id="84" w:author="Kaski Maiju" w:date="2024-03-14T15:55:00Z">
              <w:rPr>
                <w:rFonts w:eastAsiaTheme="minorEastAsia"/>
                <w:noProof/>
                <w:color w:val="auto"/>
                <w:kern w:val="2"/>
                <w:sz w:val="22"/>
                <w:lang w:val="fi-FI" w:eastAsia="fi-FI"/>
                <w14:ligatures w14:val="standardContextual"/>
              </w:rPr>
            </w:rPrChange>
          </w:rPr>
          <w:tab/>
        </w:r>
        <w:r>
          <w:rPr>
            <w:noProof/>
          </w:rPr>
          <w:t>Information originating from sources outside of VTS</w:t>
        </w:r>
        <w:r>
          <w:rPr>
            <w:noProof/>
          </w:rPr>
          <w:tab/>
        </w:r>
        <w:r>
          <w:rPr>
            <w:noProof/>
          </w:rPr>
          <w:fldChar w:fldCharType="begin"/>
        </w:r>
        <w:r>
          <w:rPr>
            <w:noProof/>
          </w:rPr>
          <w:instrText xml:space="preserve"> PAGEREF _Toc161324108 \h </w:instrText>
        </w:r>
        <w:r>
          <w:rPr>
            <w:noProof/>
          </w:rPr>
        </w:r>
      </w:ins>
      <w:r>
        <w:rPr>
          <w:noProof/>
        </w:rPr>
        <w:fldChar w:fldCharType="separate"/>
      </w:r>
      <w:ins w:id="85" w:author="Kaski Maiju" w:date="2024-03-14T15:54:00Z">
        <w:r>
          <w:rPr>
            <w:noProof/>
          </w:rPr>
          <w:t>10</w:t>
        </w:r>
        <w:r>
          <w:rPr>
            <w:noProof/>
          </w:rPr>
          <w:fldChar w:fldCharType="end"/>
        </w:r>
      </w:ins>
    </w:p>
    <w:p w14:paraId="7DDDE5DD" w14:textId="7C102545" w:rsidR="000B6FAC" w:rsidRDefault="000B6FAC">
      <w:pPr>
        <w:pStyle w:val="Sisluet3"/>
        <w:tabs>
          <w:tab w:val="left" w:pos="1134"/>
        </w:tabs>
        <w:rPr>
          <w:ins w:id="86" w:author="Kaski Maiju" w:date="2024-03-14T15:54:00Z"/>
          <w:rFonts w:eastAsiaTheme="minorEastAsia"/>
          <w:noProof/>
          <w:color w:val="auto"/>
          <w:kern w:val="2"/>
          <w:sz w:val="22"/>
          <w:lang w:val="fi-FI" w:eastAsia="fi-FI"/>
          <w14:ligatures w14:val="standardContextual"/>
        </w:rPr>
      </w:pPr>
      <w:ins w:id="87" w:author="Kaski Maiju" w:date="2024-03-14T15:54:00Z">
        <w:r w:rsidRPr="0073421B">
          <w:rPr>
            <w:noProof/>
          </w:rPr>
          <w:t>4.1.5.</w:t>
        </w:r>
        <w:r>
          <w:rPr>
            <w:rFonts w:eastAsiaTheme="minorEastAsia"/>
            <w:noProof/>
            <w:color w:val="auto"/>
            <w:kern w:val="2"/>
            <w:sz w:val="22"/>
            <w:lang w:val="fi-FI" w:eastAsia="fi-FI"/>
            <w14:ligatures w14:val="standardContextual"/>
          </w:rPr>
          <w:tab/>
        </w:r>
        <w:r>
          <w:rPr>
            <w:noProof/>
          </w:rPr>
          <w:t>Route exchange</w:t>
        </w:r>
        <w:r>
          <w:rPr>
            <w:noProof/>
          </w:rPr>
          <w:tab/>
        </w:r>
        <w:r>
          <w:rPr>
            <w:noProof/>
          </w:rPr>
          <w:fldChar w:fldCharType="begin"/>
        </w:r>
        <w:r>
          <w:rPr>
            <w:noProof/>
          </w:rPr>
          <w:instrText xml:space="preserve"> PAGEREF _Toc161324109 \h </w:instrText>
        </w:r>
        <w:r>
          <w:rPr>
            <w:noProof/>
          </w:rPr>
        </w:r>
      </w:ins>
      <w:r>
        <w:rPr>
          <w:noProof/>
        </w:rPr>
        <w:fldChar w:fldCharType="separate"/>
      </w:r>
      <w:ins w:id="88" w:author="Kaski Maiju" w:date="2024-03-14T15:54:00Z">
        <w:r>
          <w:rPr>
            <w:noProof/>
          </w:rPr>
          <w:t>10</w:t>
        </w:r>
        <w:r>
          <w:rPr>
            <w:noProof/>
          </w:rPr>
          <w:fldChar w:fldCharType="end"/>
        </w:r>
      </w:ins>
    </w:p>
    <w:p w14:paraId="44C84C31" w14:textId="21099D87" w:rsidR="000B6FAC" w:rsidRDefault="000B6FAC">
      <w:pPr>
        <w:pStyle w:val="Sisluet3"/>
        <w:tabs>
          <w:tab w:val="left" w:pos="1134"/>
        </w:tabs>
        <w:rPr>
          <w:ins w:id="89" w:author="Kaski Maiju" w:date="2024-03-14T15:54:00Z"/>
          <w:rFonts w:eastAsiaTheme="minorEastAsia"/>
          <w:noProof/>
          <w:color w:val="auto"/>
          <w:kern w:val="2"/>
          <w:sz w:val="22"/>
          <w:lang w:val="fi-FI" w:eastAsia="fi-FI"/>
          <w14:ligatures w14:val="standardContextual"/>
        </w:rPr>
      </w:pPr>
      <w:ins w:id="90" w:author="Kaski Maiju" w:date="2024-03-14T15:54:00Z">
        <w:r w:rsidRPr="0073421B">
          <w:rPr>
            <w:noProof/>
          </w:rPr>
          <w:t>4.1.6.</w:t>
        </w:r>
        <w:r>
          <w:rPr>
            <w:rFonts w:eastAsiaTheme="minorEastAsia"/>
            <w:noProof/>
            <w:color w:val="auto"/>
            <w:kern w:val="2"/>
            <w:sz w:val="22"/>
            <w:lang w:val="fi-FI" w:eastAsia="fi-FI"/>
            <w14:ligatures w14:val="standardContextual"/>
          </w:rPr>
          <w:tab/>
        </w:r>
        <w:r>
          <w:rPr>
            <w:noProof/>
          </w:rPr>
          <w:t>Cyber security</w:t>
        </w:r>
        <w:r>
          <w:rPr>
            <w:noProof/>
          </w:rPr>
          <w:tab/>
        </w:r>
        <w:r>
          <w:rPr>
            <w:noProof/>
          </w:rPr>
          <w:fldChar w:fldCharType="begin"/>
        </w:r>
        <w:r>
          <w:rPr>
            <w:noProof/>
          </w:rPr>
          <w:instrText xml:space="preserve"> PAGEREF _Toc161324110 \h </w:instrText>
        </w:r>
        <w:r>
          <w:rPr>
            <w:noProof/>
          </w:rPr>
        </w:r>
      </w:ins>
      <w:r>
        <w:rPr>
          <w:noProof/>
        </w:rPr>
        <w:fldChar w:fldCharType="separate"/>
      </w:r>
      <w:ins w:id="91" w:author="Kaski Maiju" w:date="2024-03-14T15:54:00Z">
        <w:r>
          <w:rPr>
            <w:noProof/>
          </w:rPr>
          <w:t>10</w:t>
        </w:r>
        <w:r>
          <w:rPr>
            <w:noProof/>
          </w:rPr>
          <w:fldChar w:fldCharType="end"/>
        </w:r>
      </w:ins>
    </w:p>
    <w:p w14:paraId="531FC5D9" w14:textId="756DE8F8" w:rsidR="000B6FAC" w:rsidRPr="000B6FAC" w:rsidRDefault="000B6FAC">
      <w:pPr>
        <w:pStyle w:val="Sisluet2"/>
        <w:rPr>
          <w:ins w:id="92" w:author="Kaski Maiju" w:date="2024-03-14T15:54:00Z"/>
          <w:rFonts w:eastAsiaTheme="minorEastAsia"/>
          <w:color w:val="auto"/>
          <w:kern w:val="2"/>
          <w:lang w:val="en-US" w:eastAsia="fi-FI"/>
          <w14:ligatures w14:val="standardContextual"/>
          <w:rPrChange w:id="93" w:author="Kaski Maiju" w:date="2024-03-14T15:54:00Z">
            <w:rPr>
              <w:ins w:id="94" w:author="Kaski Maiju" w:date="2024-03-14T15:54:00Z"/>
              <w:rFonts w:eastAsiaTheme="minorEastAsia"/>
              <w:color w:val="auto"/>
              <w:kern w:val="2"/>
              <w:lang w:val="fi-FI" w:eastAsia="fi-FI"/>
              <w14:ligatures w14:val="standardContextual"/>
            </w:rPr>
          </w:rPrChange>
        </w:rPr>
      </w:pPr>
      <w:ins w:id="95" w:author="Kaski Maiju" w:date="2024-03-14T15:54:00Z">
        <w:r w:rsidRPr="0073421B">
          <w:t>4.2.</w:t>
        </w:r>
        <w:r w:rsidRPr="000B6FAC">
          <w:rPr>
            <w:rFonts w:eastAsiaTheme="minorEastAsia"/>
            <w:color w:val="auto"/>
            <w:kern w:val="2"/>
            <w:lang w:val="en-US" w:eastAsia="fi-FI"/>
            <w14:ligatures w14:val="standardContextual"/>
            <w:rPrChange w:id="96" w:author="Kaski Maiju" w:date="2024-03-14T15:54:00Z">
              <w:rPr>
                <w:rFonts w:eastAsiaTheme="minorEastAsia"/>
                <w:color w:val="auto"/>
                <w:kern w:val="2"/>
                <w:lang w:val="fi-FI" w:eastAsia="fi-FI"/>
                <w14:ligatures w14:val="standardContextual"/>
              </w:rPr>
            </w:rPrChange>
          </w:rPr>
          <w:tab/>
        </w:r>
        <w:r>
          <w:t>The intent of messages.</w:t>
        </w:r>
        <w:r>
          <w:tab/>
        </w:r>
        <w:r>
          <w:fldChar w:fldCharType="begin"/>
        </w:r>
        <w:r>
          <w:instrText xml:space="preserve"> PAGEREF _Toc161324111 \h </w:instrText>
        </w:r>
      </w:ins>
      <w:r>
        <w:fldChar w:fldCharType="separate"/>
      </w:r>
      <w:ins w:id="97" w:author="Kaski Maiju" w:date="2024-03-14T15:54:00Z">
        <w:r>
          <w:t>11</w:t>
        </w:r>
        <w:r>
          <w:fldChar w:fldCharType="end"/>
        </w:r>
      </w:ins>
    </w:p>
    <w:p w14:paraId="04F5EBB4" w14:textId="287E0B86" w:rsidR="000B6FAC" w:rsidRPr="000B6FAC" w:rsidRDefault="000B6FAC">
      <w:pPr>
        <w:pStyle w:val="Sisluet1"/>
        <w:rPr>
          <w:ins w:id="98" w:author="Kaski Maiju" w:date="2024-03-14T15:54:00Z"/>
          <w:rFonts w:eastAsiaTheme="minorEastAsia"/>
          <w:b w:val="0"/>
          <w:caps w:val="0"/>
          <w:color w:val="auto"/>
          <w:kern w:val="2"/>
          <w:lang w:val="en-US" w:eastAsia="fi-FI"/>
          <w14:ligatures w14:val="standardContextual"/>
          <w:rPrChange w:id="99" w:author="Kaski Maiju" w:date="2024-03-14T15:54:00Z">
            <w:rPr>
              <w:ins w:id="100" w:author="Kaski Maiju" w:date="2024-03-14T15:54:00Z"/>
              <w:rFonts w:eastAsiaTheme="minorEastAsia"/>
              <w:b w:val="0"/>
              <w:caps w:val="0"/>
              <w:color w:val="auto"/>
              <w:kern w:val="2"/>
              <w:lang w:val="fi-FI" w:eastAsia="fi-FI"/>
              <w14:ligatures w14:val="standardContextual"/>
            </w:rPr>
          </w:rPrChange>
        </w:rPr>
      </w:pPr>
      <w:ins w:id="101" w:author="Kaski Maiju" w:date="2024-03-14T15:54:00Z">
        <w:r w:rsidRPr="0073421B">
          <w:t>5.</w:t>
        </w:r>
        <w:r w:rsidRPr="000B6FAC">
          <w:rPr>
            <w:rFonts w:eastAsiaTheme="minorEastAsia"/>
            <w:b w:val="0"/>
            <w:caps w:val="0"/>
            <w:color w:val="auto"/>
            <w:kern w:val="2"/>
            <w:lang w:val="en-US" w:eastAsia="fi-FI"/>
            <w14:ligatures w14:val="standardContextual"/>
            <w:rPrChange w:id="102" w:author="Kaski Maiju" w:date="2024-03-14T15:54:00Z">
              <w:rPr>
                <w:rFonts w:eastAsiaTheme="minorEastAsia"/>
                <w:b w:val="0"/>
                <w:caps w:val="0"/>
                <w:color w:val="auto"/>
                <w:kern w:val="2"/>
                <w:lang w:val="fi-FI" w:eastAsia="fi-FI"/>
                <w14:ligatures w14:val="standardContextual"/>
              </w:rPr>
            </w:rPrChange>
          </w:rPr>
          <w:tab/>
        </w:r>
        <w:r>
          <w:t>part b  message composition, delivery and interpretation</w:t>
        </w:r>
        <w:r>
          <w:tab/>
        </w:r>
        <w:r>
          <w:fldChar w:fldCharType="begin"/>
        </w:r>
        <w:r>
          <w:instrText xml:space="preserve"> PAGEREF _Toc161324112 \h </w:instrText>
        </w:r>
      </w:ins>
      <w:r>
        <w:fldChar w:fldCharType="separate"/>
      </w:r>
      <w:ins w:id="103" w:author="Kaski Maiju" w:date="2024-03-14T15:54:00Z">
        <w:r>
          <w:t>11</w:t>
        </w:r>
        <w:r>
          <w:fldChar w:fldCharType="end"/>
        </w:r>
      </w:ins>
    </w:p>
    <w:p w14:paraId="69601202" w14:textId="41CE1873" w:rsidR="000B6FAC" w:rsidRPr="000B6FAC" w:rsidRDefault="000B6FAC">
      <w:pPr>
        <w:pStyle w:val="Sisluet2"/>
        <w:rPr>
          <w:ins w:id="104" w:author="Kaski Maiju" w:date="2024-03-14T15:54:00Z"/>
          <w:rFonts w:eastAsiaTheme="minorEastAsia"/>
          <w:color w:val="auto"/>
          <w:kern w:val="2"/>
          <w:lang w:val="en-US" w:eastAsia="fi-FI"/>
          <w14:ligatures w14:val="standardContextual"/>
          <w:rPrChange w:id="105" w:author="Kaski Maiju" w:date="2024-03-14T15:54:00Z">
            <w:rPr>
              <w:ins w:id="106" w:author="Kaski Maiju" w:date="2024-03-14T15:54:00Z"/>
              <w:rFonts w:eastAsiaTheme="minorEastAsia"/>
              <w:color w:val="auto"/>
              <w:kern w:val="2"/>
              <w:lang w:val="fi-FI" w:eastAsia="fi-FI"/>
              <w14:ligatures w14:val="standardContextual"/>
            </w:rPr>
          </w:rPrChange>
        </w:rPr>
      </w:pPr>
      <w:ins w:id="107" w:author="Kaski Maiju" w:date="2024-03-14T15:54:00Z">
        <w:r w:rsidRPr="0073421B">
          <w:t>5.1.</w:t>
        </w:r>
        <w:r w:rsidRPr="000B6FAC">
          <w:rPr>
            <w:rFonts w:eastAsiaTheme="minorEastAsia"/>
            <w:color w:val="auto"/>
            <w:kern w:val="2"/>
            <w:lang w:val="en-US" w:eastAsia="fi-FI"/>
            <w14:ligatures w14:val="standardContextual"/>
            <w:rPrChange w:id="108" w:author="Kaski Maiju" w:date="2024-03-14T15:54:00Z">
              <w:rPr>
                <w:rFonts w:eastAsiaTheme="minorEastAsia"/>
                <w:color w:val="auto"/>
                <w:kern w:val="2"/>
                <w:lang w:val="fi-FI" w:eastAsia="fi-FI"/>
                <w14:ligatures w14:val="standardContextual"/>
              </w:rPr>
            </w:rPrChange>
          </w:rPr>
          <w:tab/>
        </w:r>
        <w:r>
          <w:t>S-100</w:t>
        </w:r>
        <w:r>
          <w:tab/>
        </w:r>
        <w:r>
          <w:fldChar w:fldCharType="begin"/>
        </w:r>
        <w:r>
          <w:instrText xml:space="preserve"> PAGEREF _Toc161324113 \h </w:instrText>
        </w:r>
      </w:ins>
      <w:r>
        <w:fldChar w:fldCharType="separate"/>
      </w:r>
      <w:ins w:id="109" w:author="Kaski Maiju" w:date="2024-03-14T15:54:00Z">
        <w:r>
          <w:t>12</w:t>
        </w:r>
        <w:r>
          <w:fldChar w:fldCharType="end"/>
        </w:r>
      </w:ins>
    </w:p>
    <w:p w14:paraId="259FCAB8" w14:textId="15C768A8" w:rsidR="000B6FAC" w:rsidRPr="000B6FAC" w:rsidRDefault="000B6FAC">
      <w:pPr>
        <w:pStyle w:val="Sisluet2"/>
        <w:rPr>
          <w:ins w:id="110" w:author="Kaski Maiju" w:date="2024-03-14T15:54:00Z"/>
          <w:rFonts w:eastAsiaTheme="minorEastAsia"/>
          <w:color w:val="auto"/>
          <w:kern w:val="2"/>
          <w:lang w:val="en-US" w:eastAsia="fi-FI"/>
          <w14:ligatures w14:val="standardContextual"/>
          <w:rPrChange w:id="111" w:author="Kaski Maiju" w:date="2024-03-14T15:54:00Z">
            <w:rPr>
              <w:ins w:id="112" w:author="Kaski Maiju" w:date="2024-03-14T15:54:00Z"/>
              <w:rFonts w:eastAsiaTheme="minorEastAsia"/>
              <w:color w:val="auto"/>
              <w:kern w:val="2"/>
              <w:lang w:val="fi-FI" w:eastAsia="fi-FI"/>
              <w14:ligatures w14:val="standardContextual"/>
            </w:rPr>
          </w:rPrChange>
        </w:rPr>
      </w:pPr>
      <w:ins w:id="113" w:author="Kaski Maiju" w:date="2024-03-14T15:54:00Z">
        <w:r w:rsidRPr="0073421B">
          <w:t>5.2.</w:t>
        </w:r>
        <w:r w:rsidRPr="000B6FAC">
          <w:rPr>
            <w:rFonts w:eastAsiaTheme="minorEastAsia"/>
            <w:color w:val="auto"/>
            <w:kern w:val="2"/>
            <w:lang w:val="en-US" w:eastAsia="fi-FI"/>
            <w14:ligatures w14:val="standardContextual"/>
            <w:rPrChange w:id="114" w:author="Kaski Maiju" w:date="2024-03-14T15:54:00Z">
              <w:rPr>
                <w:rFonts w:eastAsiaTheme="minorEastAsia"/>
                <w:color w:val="auto"/>
                <w:kern w:val="2"/>
                <w:lang w:val="fi-FI" w:eastAsia="fi-FI"/>
                <w14:ligatures w14:val="standardContextual"/>
              </w:rPr>
            </w:rPrChange>
          </w:rPr>
          <w:tab/>
        </w:r>
        <w:r>
          <w:t>AIS/VDES messages</w:t>
        </w:r>
        <w:r>
          <w:tab/>
        </w:r>
        <w:r>
          <w:fldChar w:fldCharType="begin"/>
        </w:r>
        <w:r>
          <w:instrText xml:space="preserve"> PAGEREF _Toc161324114 \h </w:instrText>
        </w:r>
      </w:ins>
      <w:r>
        <w:fldChar w:fldCharType="separate"/>
      </w:r>
      <w:ins w:id="115" w:author="Kaski Maiju" w:date="2024-03-14T15:54:00Z">
        <w:r>
          <w:t>12</w:t>
        </w:r>
        <w:r>
          <w:fldChar w:fldCharType="end"/>
        </w:r>
      </w:ins>
    </w:p>
    <w:p w14:paraId="7E30AF36" w14:textId="3FDAE792" w:rsidR="000B6FAC" w:rsidRPr="000B6FAC" w:rsidRDefault="000B6FAC">
      <w:pPr>
        <w:pStyle w:val="Sisluet1"/>
        <w:rPr>
          <w:ins w:id="116" w:author="Kaski Maiju" w:date="2024-03-14T15:54:00Z"/>
          <w:rFonts w:eastAsiaTheme="minorEastAsia"/>
          <w:b w:val="0"/>
          <w:caps w:val="0"/>
          <w:color w:val="auto"/>
          <w:kern w:val="2"/>
          <w:lang w:val="en-US" w:eastAsia="fi-FI"/>
          <w14:ligatures w14:val="standardContextual"/>
          <w:rPrChange w:id="117" w:author="Kaski Maiju" w:date="2024-03-14T15:54:00Z">
            <w:rPr>
              <w:ins w:id="118" w:author="Kaski Maiju" w:date="2024-03-14T15:54:00Z"/>
              <w:rFonts w:eastAsiaTheme="minorEastAsia"/>
              <w:b w:val="0"/>
              <w:caps w:val="0"/>
              <w:color w:val="auto"/>
              <w:kern w:val="2"/>
              <w:lang w:val="fi-FI" w:eastAsia="fi-FI"/>
              <w14:ligatures w14:val="standardContextual"/>
            </w:rPr>
          </w:rPrChange>
        </w:rPr>
      </w:pPr>
      <w:ins w:id="119" w:author="Kaski Maiju" w:date="2024-03-14T15:54:00Z">
        <w:r w:rsidRPr="0073421B">
          <w:t>6.</w:t>
        </w:r>
        <w:r w:rsidRPr="000B6FAC">
          <w:rPr>
            <w:rFonts w:eastAsiaTheme="minorEastAsia"/>
            <w:b w:val="0"/>
            <w:caps w:val="0"/>
            <w:color w:val="auto"/>
            <w:kern w:val="2"/>
            <w:lang w:val="en-US" w:eastAsia="fi-FI"/>
            <w14:ligatures w14:val="standardContextual"/>
            <w:rPrChange w:id="120" w:author="Kaski Maiju" w:date="2024-03-14T15:54:00Z">
              <w:rPr>
                <w:rFonts w:eastAsiaTheme="minorEastAsia"/>
                <w:b w:val="0"/>
                <w:caps w:val="0"/>
                <w:color w:val="auto"/>
                <w:kern w:val="2"/>
                <w:lang w:val="fi-FI" w:eastAsia="fi-FI"/>
                <w14:ligatures w14:val="standardContextual"/>
              </w:rPr>
            </w:rPrChange>
          </w:rPr>
          <w:tab/>
        </w:r>
        <w:r>
          <w:t>Part C VTS DIGITAL services</w:t>
        </w:r>
        <w:r>
          <w:tab/>
        </w:r>
        <w:r>
          <w:fldChar w:fldCharType="begin"/>
        </w:r>
        <w:r>
          <w:instrText xml:space="preserve"> PAGEREF _Toc161324116 \h </w:instrText>
        </w:r>
      </w:ins>
      <w:r>
        <w:fldChar w:fldCharType="separate"/>
      </w:r>
      <w:ins w:id="121" w:author="Kaski Maiju" w:date="2024-03-14T15:54:00Z">
        <w:r>
          <w:t>13</w:t>
        </w:r>
        <w:r>
          <w:fldChar w:fldCharType="end"/>
        </w:r>
      </w:ins>
    </w:p>
    <w:p w14:paraId="2CBE9790" w14:textId="50330EC5" w:rsidR="000B6FAC" w:rsidRPr="000B6FAC" w:rsidRDefault="000B6FAC">
      <w:pPr>
        <w:pStyle w:val="Sisluet2"/>
        <w:rPr>
          <w:ins w:id="122" w:author="Kaski Maiju" w:date="2024-03-14T15:54:00Z"/>
          <w:rFonts w:eastAsiaTheme="minorEastAsia"/>
          <w:color w:val="auto"/>
          <w:kern w:val="2"/>
          <w:lang w:val="en-US" w:eastAsia="fi-FI"/>
          <w14:ligatures w14:val="standardContextual"/>
          <w:rPrChange w:id="123" w:author="Kaski Maiju" w:date="2024-03-14T15:55:00Z">
            <w:rPr>
              <w:ins w:id="124" w:author="Kaski Maiju" w:date="2024-03-14T15:54:00Z"/>
              <w:rFonts w:eastAsiaTheme="minorEastAsia"/>
              <w:color w:val="auto"/>
              <w:kern w:val="2"/>
              <w:lang w:val="fi-FI" w:eastAsia="fi-FI"/>
              <w14:ligatures w14:val="standardContextual"/>
            </w:rPr>
          </w:rPrChange>
        </w:rPr>
      </w:pPr>
      <w:ins w:id="125" w:author="Kaski Maiju" w:date="2024-03-14T15:54:00Z">
        <w:r w:rsidRPr="0073421B">
          <w:t>6.1.</w:t>
        </w:r>
        <w:r w:rsidRPr="000B6FAC">
          <w:rPr>
            <w:rFonts w:eastAsiaTheme="minorEastAsia"/>
            <w:color w:val="auto"/>
            <w:kern w:val="2"/>
            <w:lang w:val="en-US" w:eastAsia="fi-FI"/>
            <w14:ligatures w14:val="standardContextual"/>
            <w:rPrChange w:id="126" w:author="Kaski Maiju" w:date="2024-03-14T15:55:00Z">
              <w:rPr>
                <w:rFonts w:eastAsiaTheme="minorEastAsia"/>
                <w:color w:val="auto"/>
                <w:kern w:val="2"/>
                <w:lang w:val="fi-FI" w:eastAsia="fi-FI"/>
                <w14:ligatures w14:val="standardContextual"/>
              </w:rPr>
            </w:rPrChange>
          </w:rPr>
          <w:tab/>
        </w:r>
        <w:r>
          <w:t>VTS Specific Technical Services</w:t>
        </w:r>
        <w:r>
          <w:tab/>
        </w:r>
        <w:r>
          <w:fldChar w:fldCharType="begin"/>
        </w:r>
        <w:r>
          <w:instrText xml:space="preserve"> PAGEREF _Toc161324117 \h </w:instrText>
        </w:r>
      </w:ins>
      <w:r>
        <w:fldChar w:fldCharType="separate"/>
      </w:r>
      <w:ins w:id="127" w:author="Kaski Maiju" w:date="2024-03-14T15:54:00Z">
        <w:r>
          <w:t>14</w:t>
        </w:r>
        <w:r>
          <w:fldChar w:fldCharType="end"/>
        </w:r>
      </w:ins>
    </w:p>
    <w:p w14:paraId="26C94D59" w14:textId="718669E1" w:rsidR="000B6FAC" w:rsidRPr="000B6FAC" w:rsidRDefault="000B6FAC">
      <w:pPr>
        <w:pStyle w:val="Sisluet3"/>
        <w:tabs>
          <w:tab w:val="left" w:pos="1134"/>
        </w:tabs>
        <w:rPr>
          <w:ins w:id="128" w:author="Kaski Maiju" w:date="2024-03-14T15:54:00Z"/>
          <w:rFonts w:eastAsiaTheme="minorEastAsia"/>
          <w:noProof/>
          <w:color w:val="auto"/>
          <w:kern w:val="2"/>
          <w:sz w:val="22"/>
          <w:lang w:val="en-US" w:eastAsia="fi-FI"/>
          <w14:ligatures w14:val="standardContextual"/>
          <w:rPrChange w:id="129" w:author="Kaski Maiju" w:date="2024-03-14T15:55:00Z">
            <w:rPr>
              <w:ins w:id="130" w:author="Kaski Maiju" w:date="2024-03-14T15:54:00Z"/>
              <w:rFonts w:eastAsiaTheme="minorEastAsia"/>
              <w:noProof/>
              <w:color w:val="auto"/>
              <w:kern w:val="2"/>
              <w:sz w:val="22"/>
              <w:lang w:val="fi-FI" w:eastAsia="fi-FI"/>
              <w14:ligatures w14:val="standardContextual"/>
            </w:rPr>
          </w:rPrChange>
        </w:rPr>
      </w:pPr>
      <w:ins w:id="131" w:author="Kaski Maiju" w:date="2024-03-14T15:54:00Z">
        <w:r w:rsidRPr="0073421B">
          <w:rPr>
            <w:noProof/>
          </w:rPr>
          <w:t>6.1.1.</w:t>
        </w:r>
        <w:r w:rsidRPr="000B6FAC">
          <w:rPr>
            <w:rFonts w:eastAsiaTheme="minorEastAsia"/>
            <w:noProof/>
            <w:color w:val="auto"/>
            <w:kern w:val="2"/>
            <w:sz w:val="22"/>
            <w:lang w:val="en-US" w:eastAsia="fi-FI"/>
            <w14:ligatures w14:val="standardContextual"/>
            <w:rPrChange w:id="132" w:author="Kaski Maiju" w:date="2024-03-14T15:55:00Z">
              <w:rPr>
                <w:rFonts w:eastAsiaTheme="minorEastAsia"/>
                <w:noProof/>
                <w:color w:val="auto"/>
                <w:kern w:val="2"/>
                <w:sz w:val="22"/>
                <w:lang w:val="fi-FI" w:eastAsia="fi-FI"/>
                <w14:ligatures w14:val="standardContextual"/>
              </w:rPr>
            </w:rPrChange>
          </w:rPr>
          <w:tab/>
        </w:r>
        <w:r>
          <w:rPr>
            <w:noProof/>
          </w:rPr>
          <w:t>Traffic clearance Service including anchorage assignment</w:t>
        </w:r>
        <w:r>
          <w:rPr>
            <w:noProof/>
          </w:rPr>
          <w:tab/>
        </w:r>
        <w:r>
          <w:rPr>
            <w:noProof/>
          </w:rPr>
          <w:fldChar w:fldCharType="begin"/>
        </w:r>
        <w:r>
          <w:rPr>
            <w:noProof/>
          </w:rPr>
          <w:instrText xml:space="preserve"> PAGEREF _Toc161324118 \h </w:instrText>
        </w:r>
        <w:r>
          <w:rPr>
            <w:noProof/>
          </w:rPr>
        </w:r>
      </w:ins>
      <w:r>
        <w:rPr>
          <w:noProof/>
        </w:rPr>
        <w:fldChar w:fldCharType="separate"/>
      </w:r>
      <w:ins w:id="133" w:author="Kaski Maiju" w:date="2024-03-14T15:54:00Z">
        <w:r>
          <w:rPr>
            <w:noProof/>
          </w:rPr>
          <w:t>14</w:t>
        </w:r>
        <w:r>
          <w:rPr>
            <w:noProof/>
          </w:rPr>
          <w:fldChar w:fldCharType="end"/>
        </w:r>
      </w:ins>
    </w:p>
    <w:p w14:paraId="13A9279A" w14:textId="77D08580" w:rsidR="000B6FAC" w:rsidRPr="000B6FAC" w:rsidRDefault="000B6FAC">
      <w:pPr>
        <w:pStyle w:val="Sisluet3"/>
        <w:tabs>
          <w:tab w:val="left" w:pos="1134"/>
        </w:tabs>
        <w:rPr>
          <w:ins w:id="134" w:author="Kaski Maiju" w:date="2024-03-14T15:54:00Z"/>
          <w:rFonts w:eastAsiaTheme="minorEastAsia"/>
          <w:noProof/>
          <w:color w:val="auto"/>
          <w:kern w:val="2"/>
          <w:sz w:val="22"/>
          <w:lang w:val="en-US" w:eastAsia="fi-FI"/>
          <w14:ligatures w14:val="standardContextual"/>
          <w:rPrChange w:id="135" w:author="Kaski Maiju" w:date="2024-03-14T15:55:00Z">
            <w:rPr>
              <w:ins w:id="136" w:author="Kaski Maiju" w:date="2024-03-14T15:54:00Z"/>
              <w:rFonts w:eastAsiaTheme="minorEastAsia"/>
              <w:noProof/>
              <w:color w:val="auto"/>
              <w:kern w:val="2"/>
              <w:sz w:val="22"/>
              <w:lang w:val="fi-FI" w:eastAsia="fi-FI"/>
              <w14:ligatures w14:val="standardContextual"/>
            </w:rPr>
          </w:rPrChange>
        </w:rPr>
      </w:pPr>
      <w:ins w:id="137" w:author="Kaski Maiju" w:date="2024-03-14T15:54:00Z">
        <w:r w:rsidRPr="0073421B">
          <w:rPr>
            <w:noProof/>
          </w:rPr>
          <w:t>6.1.2.</w:t>
        </w:r>
        <w:r w:rsidRPr="000B6FAC">
          <w:rPr>
            <w:rFonts w:eastAsiaTheme="minorEastAsia"/>
            <w:noProof/>
            <w:color w:val="auto"/>
            <w:kern w:val="2"/>
            <w:sz w:val="22"/>
            <w:lang w:val="en-US" w:eastAsia="fi-FI"/>
            <w14:ligatures w14:val="standardContextual"/>
            <w:rPrChange w:id="138" w:author="Kaski Maiju" w:date="2024-03-14T15:55:00Z">
              <w:rPr>
                <w:rFonts w:eastAsiaTheme="minorEastAsia"/>
                <w:noProof/>
                <w:color w:val="auto"/>
                <w:kern w:val="2"/>
                <w:sz w:val="22"/>
                <w:lang w:val="fi-FI" w:eastAsia="fi-FI"/>
                <w14:ligatures w14:val="standardContextual"/>
              </w:rPr>
            </w:rPrChange>
          </w:rPr>
          <w:tab/>
        </w:r>
        <w:r>
          <w:rPr>
            <w:noProof/>
          </w:rPr>
          <w:t>Traffic Image Service</w:t>
        </w:r>
        <w:r>
          <w:rPr>
            <w:noProof/>
          </w:rPr>
          <w:tab/>
        </w:r>
        <w:r>
          <w:rPr>
            <w:noProof/>
          </w:rPr>
          <w:fldChar w:fldCharType="begin"/>
        </w:r>
        <w:r>
          <w:rPr>
            <w:noProof/>
          </w:rPr>
          <w:instrText xml:space="preserve"> PAGEREF _Toc161324119 \h </w:instrText>
        </w:r>
        <w:r>
          <w:rPr>
            <w:noProof/>
          </w:rPr>
        </w:r>
      </w:ins>
      <w:r>
        <w:rPr>
          <w:noProof/>
        </w:rPr>
        <w:fldChar w:fldCharType="separate"/>
      </w:r>
      <w:ins w:id="139" w:author="Kaski Maiju" w:date="2024-03-14T15:54:00Z">
        <w:r>
          <w:rPr>
            <w:noProof/>
          </w:rPr>
          <w:t>18</w:t>
        </w:r>
        <w:r>
          <w:rPr>
            <w:noProof/>
          </w:rPr>
          <w:fldChar w:fldCharType="end"/>
        </w:r>
      </w:ins>
    </w:p>
    <w:p w14:paraId="5B60F15F" w14:textId="7FB4A568" w:rsidR="000B6FAC" w:rsidRPr="000B6FAC" w:rsidRDefault="000B6FAC">
      <w:pPr>
        <w:pStyle w:val="Sisluet3"/>
        <w:tabs>
          <w:tab w:val="left" w:pos="1134"/>
        </w:tabs>
        <w:rPr>
          <w:ins w:id="140" w:author="Kaski Maiju" w:date="2024-03-14T15:54:00Z"/>
          <w:rFonts w:eastAsiaTheme="minorEastAsia"/>
          <w:noProof/>
          <w:color w:val="auto"/>
          <w:kern w:val="2"/>
          <w:sz w:val="22"/>
          <w:lang w:val="en-US" w:eastAsia="fi-FI"/>
          <w14:ligatures w14:val="standardContextual"/>
          <w:rPrChange w:id="141" w:author="Kaski Maiju" w:date="2024-03-14T15:55:00Z">
            <w:rPr>
              <w:ins w:id="142" w:author="Kaski Maiju" w:date="2024-03-14T15:54:00Z"/>
              <w:rFonts w:eastAsiaTheme="minorEastAsia"/>
              <w:noProof/>
              <w:color w:val="auto"/>
              <w:kern w:val="2"/>
              <w:sz w:val="22"/>
              <w:lang w:val="fi-FI" w:eastAsia="fi-FI"/>
              <w14:ligatures w14:val="standardContextual"/>
            </w:rPr>
          </w:rPrChange>
        </w:rPr>
      </w:pPr>
      <w:ins w:id="143" w:author="Kaski Maiju" w:date="2024-03-14T15:54:00Z">
        <w:r w:rsidRPr="0073421B">
          <w:rPr>
            <w:noProof/>
          </w:rPr>
          <w:t>6.1.3.</w:t>
        </w:r>
        <w:r w:rsidRPr="000B6FAC">
          <w:rPr>
            <w:rFonts w:eastAsiaTheme="minorEastAsia"/>
            <w:noProof/>
            <w:color w:val="auto"/>
            <w:kern w:val="2"/>
            <w:sz w:val="22"/>
            <w:lang w:val="en-US" w:eastAsia="fi-FI"/>
            <w14:ligatures w14:val="standardContextual"/>
            <w:rPrChange w:id="144" w:author="Kaski Maiju" w:date="2024-03-14T15:55:00Z">
              <w:rPr>
                <w:rFonts w:eastAsiaTheme="minorEastAsia"/>
                <w:noProof/>
                <w:color w:val="auto"/>
                <w:kern w:val="2"/>
                <w:sz w:val="22"/>
                <w:lang w:val="fi-FI" w:eastAsia="fi-FI"/>
                <w14:ligatures w14:val="standardContextual"/>
              </w:rPr>
            </w:rPrChange>
          </w:rPr>
          <w:tab/>
        </w:r>
        <w:r>
          <w:rPr>
            <w:noProof/>
          </w:rPr>
          <w:t>Intended Track Exchange Service</w:t>
        </w:r>
        <w:r>
          <w:rPr>
            <w:noProof/>
          </w:rPr>
          <w:tab/>
        </w:r>
        <w:r>
          <w:rPr>
            <w:noProof/>
          </w:rPr>
          <w:fldChar w:fldCharType="begin"/>
        </w:r>
        <w:r>
          <w:rPr>
            <w:noProof/>
          </w:rPr>
          <w:instrText xml:space="preserve"> PAGEREF _Toc161324120 \h </w:instrText>
        </w:r>
        <w:r>
          <w:rPr>
            <w:noProof/>
          </w:rPr>
        </w:r>
      </w:ins>
      <w:r>
        <w:rPr>
          <w:noProof/>
        </w:rPr>
        <w:fldChar w:fldCharType="separate"/>
      </w:r>
      <w:ins w:id="145" w:author="Kaski Maiju" w:date="2024-03-14T15:54:00Z">
        <w:r>
          <w:rPr>
            <w:noProof/>
          </w:rPr>
          <w:t>18</w:t>
        </w:r>
        <w:r>
          <w:rPr>
            <w:noProof/>
          </w:rPr>
          <w:fldChar w:fldCharType="end"/>
        </w:r>
      </w:ins>
    </w:p>
    <w:p w14:paraId="3118ACB8" w14:textId="338F794A" w:rsidR="000B6FAC" w:rsidRPr="000B6FAC" w:rsidRDefault="000B6FAC">
      <w:pPr>
        <w:pStyle w:val="Sisluet3"/>
        <w:tabs>
          <w:tab w:val="left" w:pos="1134"/>
        </w:tabs>
        <w:rPr>
          <w:ins w:id="146" w:author="Kaski Maiju" w:date="2024-03-14T15:54:00Z"/>
          <w:rFonts w:eastAsiaTheme="minorEastAsia"/>
          <w:noProof/>
          <w:color w:val="auto"/>
          <w:kern w:val="2"/>
          <w:sz w:val="22"/>
          <w:lang w:val="en-US" w:eastAsia="fi-FI"/>
          <w14:ligatures w14:val="standardContextual"/>
          <w:rPrChange w:id="147" w:author="Kaski Maiju" w:date="2024-03-14T15:55:00Z">
            <w:rPr>
              <w:ins w:id="148" w:author="Kaski Maiju" w:date="2024-03-14T15:54:00Z"/>
              <w:rFonts w:eastAsiaTheme="minorEastAsia"/>
              <w:noProof/>
              <w:color w:val="auto"/>
              <w:kern w:val="2"/>
              <w:sz w:val="22"/>
              <w:lang w:val="fi-FI" w:eastAsia="fi-FI"/>
              <w14:ligatures w14:val="standardContextual"/>
            </w:rPr>
          </w:rPrChange>
        </w:rPr>
      </w:pPr>
      <w:ins w:id="149" w:author="Kaski Maiju" w:date="2024-03-14T15:54:00Z">
        <w:r w:rsidRPr="0073421B">
          <w:rPr>
            <w:noProof/>
          </w:rPr>
          <w:t>6.1.4.</w:t>
        </w:r>
        <w:r w:rsidRPr="000B6FAC">
          <w:rPr>
            <w:rFonts w:eastAsiaTheme="minorEastAsia"/>
            <w:noProof/>
            <w:color w:val="auto"/>
            <w:kern w:val="2"/>
            <w:sz w:val="22"/>
            <w:lang w:val="en-US" w:eastAsia="fi-FI"/>
            <w14:ligatures w14:val="standardContextual"/>
            <w:rPrChange w:id="150" w:author="Kaski Maiju" w:date="2024-03-14T15:55:00Z">
              <w:rPr>
                <w:rFonts w:eastAsiaTheme="minorEastAsia"/>
                <w:noProof/>
                <w:color w:val="auto"/>
                <w:kern w:val="2"/>
                <w:sz w:val="22"/>
                <w:lang w:val="fi-FI" w:eastAsia="fi-FI"/>
                <w14:ligatures w14:val="standardContextual"/>
              </w:rPr>
            </w:rPrChange>
          </w:rPr>
          <w:tab/>
        </w:r>
        <w:r>
          <w:rPr>
            <w:noProof/>
          </w:rPr>
          <w:t>Voyage Plan Information Service</w:t>
        </w:r>
        <w:r>
          <w:rPr>
            <w:noProof/>
          </w:rPr>
          <w:tab/>
        </w:r>
        <w:r>
          <w:rPr>
            <w:noProof/>
          </w:rPr>
          <w:fldChar w:fldCharType="begin"/>
        </w:r>
        <w:r>
          <w:rPr>
            <w:noProof/>
          </w:rPr>
          <w:instrText xml:space="preserve"> PAGEREF _Toc161324121 \h </w:instrText>
        </w:r>
        <w:r>
          <w:rPr>
            <w:noProof/>
          </w:rPr>
        </w:r>
      </w:ins>
      <w:r>
        <w:rPr>
          <w:noProof/>
        </w:rPr>
        <w:fldChar w:fldCharType="separate"/>
      </w:r>
      <w:ins w:id="151" w:author="Kaski Maiju" w:date="2024-03-14T15:54:00Z">
        <w:r>
          <w:rPr>
            <w:noProof/>
          </w:rPr>
          <w:t>18</w:t>
        </w:r>
        <w:r>
          <w:rPr>
            <w:noProof/>
          </w:rPr>
          <w:fldChar w:fldCharType="end"/>
        </w:r>
      </w:ins>
    </w:p>
    <w:p w14:paraId="1AA6D534" w14:textId="6ECB564D" w:rsidR="000B6FAC" w:rsidRPr="000B6FAC" w:rsidRDefault="000B6FAC">
      <w:pPr>
        <w:pStyle w:val="Sisluet3"/>
        <w:tabs>
          <w:tab w:val="left" w:pos="1134"/>
        </w:tabs>
        <w:rPr>
          <w:ins w:id="152" w:author="Kaski Maiju" w:date="2024-03-14T15:54:00Z"/>
          <w:rFonts w:eastAsiaTheme="minorEastAsia"/>
          <w:noProof/>
          <w:color w:val="auto"/>
          <w:kern w:val="2"/>
          <w:sz w:val="22"/>
          <w:lang w:val="en-US" w:eastAsia="fi-FI"/>
          <w14:ligatures w14:val="standardContextual"/>
          <w:rPrChange w:id="153" w:author="Kaski Maiju" w:date="2024-03-14T15:55:00Z">
            <w:rPr>
              <w:ins w:id="154" w:author="Kaski Maiju" w:date="2024-03-14T15:54:00Z"/>
              <w:rFonts w:eastAsiaTheme="minorEastAsia"/>
              <w:noProof/>
              <w:color w:val="auto"/>
              <w:kern w:val="2"/>
              <w:sz w:val="22"/>
              <w:lang w:val="fi-FI" w:eastAsia="fi-FI"/>
              <w14:ligatures w14:val="standardContextual"/>
            </w:rPr>
          </w:rPrChange>
        </w:rPr>
      </w:pPr>
      <w:ins w:id="155" w:author="Kaski Maiju" w:date="2024-03-14T15:54:00Z">
        <w:r w:rsidRPr="0073421B">
          <w:rPr>
            <w:noProof/>
          </w:rPr>
          <w:t>6.1.5.</w:t>
        </w:r>
        <w:r w:rsidRPr="000B6FAC">
          <w:rPr>
            <w:rFonts w:eastAsiaTheme="minorEastAsia"/>
            <w:noProof/>
            <w:color w:val="auto"/>
            <w:kern w:val="2"/>
            <w:sz w:val="22"/>
            <w:lang w:val="en-US" w:eastAsia="fi-FI"/>
            <w14:ligatures w14:val="standardContextual"/>
            <w:rPrChange w:id="156" w:author="Kaski Maiju" w:date="2024-03-14T15:55:00Z">
              <w:rPr>
                <w:rFonts w:eastAsiaTheme="minorEastAsia"/>
                <w:noProof/>
                <w:color w:val="auto"/>
                <w:kern w:val="2"/>
                <w:sz w:val="22"/>
                <w:lang w:val="fi-FI" w:eastAsia="fi-FI"/>
                <w14:ligatures w14:val="standardContextual"/>
              </w:rPr>
            </w:rPrChange>
          </w:rPr>
          <w:tab/>
        </w:r>
        <w:r>
          <w:rPr>
            <w:noProof/>
          </w:rPr>
          <w:t>VTS Reporting Service</w:t>
        </w:r>
        <w:r>
          <w:rPr>
            <w:noProof/>
          </w:rPr>
          <w:tab/>
        </w:r>
        <w:r>
          <w:rPr>
            <w:noProof/>
          </w:rPr>
          <w:fldChar w:fldCharType="begin"/>
        </w:r>
        <w:r>
          <w:rPr>
            <w:noProof/>
          </w:rPr>
          <w:instrText xml:space="preserve"> PAGEREF _Toc161324122 \h </w:instrText>
        </w:r>
        <w:r>
          <w:rPr>
            <w:noProof/>
          </w:rPr>
        </w:r>
      </w:ins>
      <w:r>
        <w:rPr>
          <w:noProof/>
        </w:rPr>
        <w:fldChar w:fldCharType="separate"/>
      </w:r>
      <w:ins w:id="157" w:author="Kaski Maiju" w:date="2024-03-14T15:54:00Z">
        <w:r>
          <w:rPr>
            <w:noProof/>
          </w:rPr>
          <w:t>19</w:t>
        </w:r>
        <w:r>
          <w:rPr>
            <w:noProof/>
          </w:rPr>
          <w:fldChar w:fldCharType="end"/>
        </w:r>
      </w:ins>
    </w:p>
    <w:p w14:paraId="0D4DF4E0" w14:textId="081E5B1A" w:rsidR="000B6FAC" w:rsidRPr="000B6FAC" w:rsidRDefault="000B6FAC">
      <w:pPr>
        <w:pStyle w:val="Sisluet3"/>
        <w:tabs>
          <w:tab w:val="left" w:pos="1134"/>
        </w:tabs>
        <w:rPr>
          <w:ins w:id="158" w:author="Kaski Maiju" w:date="2024-03-14T15:54:00Z"/>
          <w:rFonts w:eastAsiaTheme="minorEastAsia"/>
          <w:noProof/>
          <w:color w:val="auto"/>
          <w:kern w:val="2"/>
          <w:sz w:val="22"/>
          <w:lang w:val="en-US" w:eastAsia="fi-FI"/>
          <w14:ligatures w14:val="standardContextual"/>
          <w:rPrChange w:id="159" w:author="Kaski Maiju" w:date="2024-03-14T15:55:00Z">
            <w:rPr>
              <w:ins w:id="160" w:author="Kaski Maiju" w:date="2024-03-14T15:54:00Z"/>
              <w:rFonts w:eastAsiaTheme="minorEastAsia"/>
              <w:noProof/>
              <w:color w:val="auto"/>
              <w:kern w:val="2"/>
              <w:sz w:val="22"/>
              <w:lang w:val="fi-FI" w:eastAsia="fi-FI"/>
              <w14:ligatures w14:val="standardContextual"/>
            </w:rPr>
          </w:rPrChange>
        </w:rPr>
      </w:pPr>
      <w:ins w:id="161" w:author="Kaski Maiju" w:date="2024-03-14T15:54:00Z">
        <w:r w:rsidRPr="0073421B">
          <w:rPr>
            <w:noProof/>
          </w:rPr>
          <w:t>6.1.6.</w:t>
        </w:r>
        <w:r w:rsidRPr="000B6FAC">
          <w:rPr>
            <w:rFonts w:eastAsiaTheme="minorEastAsia"/>
            <w:noProof/>
            <w:color w:val="auto"/>
            <w:kern w:val="2"/>
            <w:sz w:val="22"/>
            <w:lang w:val="en-US" w:eastAsia="fi-FI"/>
            <w14:ligatures w14:val="standardContextual"/>
            <w:rPrChange w:id="162" w:author="Kaski Maiju" w:date="2024-03-14T15:55:00Z">
              <w:rPr>
                <w:rFonts w:eastAsiaTheme="minorEastAsia"/>
                <w:noProof/>
                <w:color w:val="auto"/>
                <w:kern w:val="2"/>
                <w:sz w:val="22"/>
                <w:lang w:val="fi-FI" w:eastAsia="fi-FI"/>
                <w14:ligatures w14:val="standardContextual"/>
              </w:rPr>
            </w:rPrChange>
          </w:rPr>
          <w:tab/>
        </w:r>
        <w:r>
          <w:rPr>
            <w:noProof/>
          </w:rPr>
          <w:t>Pre Arrival Information Service</w:t>
        </w:r>
        <w:r>
          <w:rPr>
            <w:noProof/>
          </w:rPr>
          <w:tab/>
        </w:r>
        <w:r>
          <w:rPr>
            <w:noProof/>
          </w:rPr>
          <w:fldChar w:fldCharType="begin"/>
        </w:r>
        <w:r>
          <w:rPr>
            <w:noProof/>
          </w:rPr>
          <w:instrText xml:space="preserve"> PAGEREF _Toc161324123 \h </w:instrText>
        </w:r>
        <w:r>
          <w:rPr>
            <w:noProof/>
          </w:rPr>
        </w:r>
      </w:ins>
      <w:r>
        <w:rPr>
          <w:noProof/>
        </w:rPr>
        <w:fldChar w:fldCharType="separate"/>
      </w:r>
      <w:ins w:id="163" w:author="Kaski Maiju" w:date="2024-03-14T15:54:00Z">
        <w:r>
          <w:rPr>
            <w:noProof/>
          </w:rPr>
          <w:t>19</w:t>
        </w:r>
        <w:r>
          <w:rPr>
            <w:noProof/>
          </w:rPr>
          <w:fldChar w:fldCharType="end"/>
        </w:r>
      </w:ins>
    </w:p>
    <w:p w14:paraId="02B7E5B5" w14:textId="4E449592" w:rsidR="000B6FAC" w:rsidRPr="000B6FAC" w:rsidRDefault="000B6FAC">
      <w:pPr>
        <w:pStyle w:val="Sisluet3"/>
        <w:tabs>
          <w:tab w:val="left" w:pos="1134"/>
        </w:tabs>
        <w:rPr>
          <w:ins w:id="164" w:author="Kaski Maiju" w:date="2024-03-14T15:54:00Z"/>
          <w:rFonts w:eastAsiaTheme="minorEastAsia"/>
          <w:noProof/>
          <w:color w:val="auto"/>
          <w:kern w:val="2"/>
          <w:sz w:val="22"/>
          <w:lang w:val="en-US" w:eastAsia="fi-FI"/>
          <w14:ligatures w14:val="standardContextual"/>
          <w:rPrChange w:id="165" w:author="Kaski Maiju" w:date="2024-03-14T15:55:00Z">
            <w:rPr>
              <w:ins w:id="166" w:author="Kaski Maiju" w:date="2024-03-14T15:54:00Z"/>
              <w:rFonts w:eastAsiaTheme="minorEastAsia"/>
              <w:noProof/>
              <w:color w:val="auto"/>
              <w:kern w:val="2"/>
              <w:sz w:val="22"/>
              <w:lang w:val="fi-FI" w:eastAsia="fi-FI"/>
              <w14:ligatures w14:val="standardContextual"/>
            </w:rPr>
          </w:rPrChange>
        </w:rPr>
      </w:pPr>
      <w:ins w:id="167" w:author="Kaski Maiju" w:date="2024-03-14T15:54:00Z">
        <w:r w:rsidRPr="0073421B">
          <w:rPr>
            <w:noProof/>
          </w:rPr>
          <w:t>6.1.7.</w:t>
        </w:r>
        <w:r w:rsidRPr="000B6FAC">
          <w:rPr>
            <w:rFonts w:eastAsiaTheme="minorEastAsia"/>
            <w:noProof/>
            <w:color w:val="auto"/>
            <w:kern w:val="2"/>
            <w:sz w:val="22"/>
            <w:lang w:val="en-US" w:eastAsia="fi-FI"/>
            <w14:ligatures w14:val="standardContextual"/>
            <w:rPrChange w:id="168" w:author="Kaski Maiju" w:date="2024-03-14T15:55:00Z">
              <w:rPr>
                <w:rFonts w:eastAsiaTheme="minorEastAsia"/>
                <w:noProof/>
                <w:color w:val="auto"/>
                <w:kern w:val="2"/>
                <w:sz w:val="22"/>
                <w:lang w:val="fi-FI" w:eastAsia="fi-FI"/>
                <w14:ligatures w14:val="standardContextual"/>
              </w:rPr>
            </w:rPrChange>
          </w:rPr>
          <w:tab/>
        </w:r>
        <w:r>
          <w:rPr>
            <w:noProof/>
          </w:rPr>
          <w:t>VTS information service</w:t>
        </w:r>
        <w:r>
          <w:rPr>
            <w:noProof/>
          </w:rPr>
          <w:tab/>
        </w:r>
        <w:r>
          <w:rPr>
            <w:noProof/>
          </w:rPr>
          <w:fldChar w:fldCharType="begin"/>
        </w:r>
        <w:r>
          <w:rPr>
            <w:noProof/>
          </w:rPr>
          <w:instrText xml:space="preserve"> PAGEREF _Toc161324124 \h </w:instrText>
        </w:r>
        <w:r>
          <w:rPr>
            <w:noProof/>
          </w:rPr>
        </w:r>
      </w:ins>
      <w:r>
        <w:rPr>
          <w:noProof/>
        </w:rPr>
        <w:fldChar w:fldCharType="separate"/>
      </w:r>
      <w:ins w:id="169" w:author="Kaski Maiju" w:date="2024-03-14T15:54:00Z">
        <w:r>
          <w:rPr>
            <w:noProof/>
          </w:rPr>
          <w:t>19</w:t>
        </w:r>
        <w:r>
          <w:rPr>
            <w:noProof/>
          </w:rPr>
          <w:fldChar w:fldCharType="end"/>
        </w:r>
      </w:ins>
    </w:p>
    <w:p w14:paraId="63F40A4C" w14:textId="486A8686" w:rsidR="000B6FAC" w:rsidRPr="000B6FAC" w:rsidRDefault="000B6FAC">
      <w:pPr>
        <w:pStyle w:val="Sisluet3"/>
        <w:tabs>
          <w:tab w:val="left" w:pos="1134"/>
        </w:tabs>
        <w:rPr>
          <w:ins w:id="170" w:author="Kaski Maiju" w:date="2024-03-14T15:54:00Z"/>
          <w:rFonts w:eastAsiaTheme="minorEastAsia"/>
          <w:noProof/>
          <w:color w:val="auto"/>
          <w:kern w:val="2"/>
          <w:sz w:val="22"/>
          <w:lang w:val="en-US" w:eastAsia="fi-FI"/>
          <w14:ligatures w14:val="standardContextual"/>
          <w:rPrChange w:id="171" w:author="Kaski Maiju" w:date="2024-03-14T15:55:00Z">
            <w:rPr>
              <w:ins w:id="172" w:author="Kaski Maiju" w:date="2024-03-14T15:54:00Z"/>
              <w:rFonts w:eastAsiaTheme="minorEastAsia"/>
              <w:noProof/>
              <w:color w:val="auto"/>
              <w:kern w:val="2"/>
              <w:sz w:val="22"/>
              <w:lang w:val="fi-FI" w:eastAsia="fi-FI"/>
              <w14:ligatures w14:val="standardContextual"/>
            </w:rPr>
          </w:rPrChange>
        </w:rPr>
      </w:pPr>
      <w:ins w:id="173" w:author="Kaski Maiju" w:date="2024-03-14T15:54:00Z">
        <w:r w:rsidRPr="0073421B">
          <w:rPr>
            <w:noProof/>
          </w:rPr>
          <w:t>6.1.8.</w:t>
        </w:r>
        <w:r w:rsidRPr="000B6FAC">
          <w:rPr>
            <w:rFonts w:eastAsiaTheme="minorEastAsia"/>
            <w:noProof/>
            <w:color w:val="auto"/>
            <w:kern w:val="2"/>
            <w:sz w:val="22"/>
            <w:lang w:val="en-US" w:eastAsia="fi-FI"/>
            <w14:ligatures w14:val="standardContextual"/>
            <w:rPrChange w:id="174" w:author="Kaski Maiju" w:date="2024-03-14T15:55:00Z">
              <w:rPr>
                <w:rFonts w:eastAsiaTheme="minorEastAsia"/>
                <w:noProof/>
                <w:color w:val="auto"/>
                <w:kern w:val="2"/>
                <w:sz w:val="22"/>
                <w:lang w:val="fi-FI" w:eastAsia="fi-FI"/>
                <w14:ligatures w14:val="standardContextual"/>
              </w:rPr>
            </w:rPrChange>
          </w:rPr>
          <w:tab/>
        </w:r>
        <w:r>
          <w:rPr>
            <w:noProof/>
          </w:rPr>
          <w:t xml:space="preserve">Route Reference Service </w:t>
        </w:r>
        <w:r>
          <w:rPr>
            <w:noProof/>
          </w:rPr>
          <w:tab/>
        </w:r>
        <w:r>
          <w:rPr>
            <w:noProof/>
          </w:rPr>
          <w:fldChar w:fldCharType="begin"/>
        </w:r>
        <w:r>
          <w:rPr>
            <w:noProof/>
          </w:rPr>
          <w:instrText xml:space="preserve"> PAGEREF _Toc161324125 \h </w:instrText>
        </w:r>
        <w:r>
          <w:rPr>
            <w:noProof/>
          </w:rPr>
        </w:r>
      </w:ins>
      <w:r>
        <w:rPr>
          <w:noProof/>
        </w:rPr>
        <w:fldChar w:fldCharType="separate"/>
      </w:r>
      <w:ins w:id="175" w:author="Kaski Maiju" w:date="2024-03-14T15:54:00Z">
        <w:r>
          <w:rPr>
            <w:noProof/>
          </w:rPr>
          <w:t>19</w:t>
        </w:r>
        <w:r>
          <w:rPr>
            <w:noProof/>
          </w:rPr>
          <w:fldChar w:fldCharType="end"/>
        </w:r>
      </w:ins>
    </w:p>
    <w:p w14:paraId="243BF2A2" w14:textId="11F9DA2D" w:rsidR="000B6FAC" w:rsidRPr="000B6FAC" w:rsidRDefault="000B6FAC">
      <w:pPr>
        <w:pStyle w:val="Sisluet3"/>
        <w:tabs>
          <w:tab w:val="left" w:pos="1134"/>
        </w:tabs>
        <w:rPr>
          <w:ins w:id="176" w:author="Kaski Maiju" w:date="2024-03-14T15:54:00Z"/>
          <w:rFonts w:eastAsiaTheme="minorEastAsia"/>
          <w:noProof/>
          <w:color w:val="auto"/>
          <w:kern w:val="2"/>
          <w:sz w:val="22"/>
          <w:lang w:val="en-US" w:eastAsia="fi-FI"/>
          <w14:ligatures w14:val="standardContextual"/>
          <w:rPrChange w:id="177" w:author="Kaski Maiju" w:date="2024-03-14T15:55:00Z">
            <w:rPr>
              <w:ins w:id="178" w:author="Kaski Maiju" w:date="2024-03-14T15:54:00Z"/>
              <w:rFonts w:eastAsiaTheme="minorEastAsia"/>
              <w:noProof/>
              <w:color w:val="auto"/>
              <w:kern w:val="2"/>
              <w:sz w:val="22"/>
              <w:lang w:val="fi-FI" w:eastAsia="fi-FI"/>
              <w14:ligatures w14:val="standardContextual"/>
            </w:rPr>
          </w:rPrChange>
        </w:rPr>
      </w:pPr>
      <w:ins w:id="179" w:author="Kaski Maiju" w:date="2024-03-14T15:54:00Z">
        <w:r w:rsidRPr="0073421B">
          <w:rPr>
            <w:noProof/>
          </w:rPr>
          <w:t>6.1.9.</w:t>
        </w:r>
        <w:r w:rsidRPr="000B6FAC">
          <w:rPr>
            <w:rFonts w:eastAsiaTheme="minorEastAsia"/>
            <w:noProof/>
            <w:color w:val="auto"/>
            <w:kern w:val="2"/>
            <w:sz w:val="22"/>
            <w:lang w:val="en-US" w:eastAsia="fi-FI"/>
            <w14:ligatures w14:val="standardContextual"/>
            <w:rPrChange w:id="180" w:author="Kaski Maiju" w:date="2024-03-14T15:55:00Z">
              <w:rPr>
                <w:rFonts w:eastAsiaTheme="minorEastAsia"/>
                <w:noProof/>
                <w:color w:val="auto"/>
                <w:kern w:val="2"/>
                <w:sz w:val="22"/>
                <w:lang w:val="fi-FI" w:eastAsia="fi-FI"/>
                <w14:ligatures w14:val="standardContextual"/>
              </w:rPr>
            </w:rPrChange>
          </w:rPr>
          <w:tab/>
        </w:r>
        <w:r>
          <w:rPr>
            <w:noProof/>
          </w:rPr>
          <w:t>Route  Service  Exchange</w:t>
        </w:r>
        <w:r>
          <w:rPr>
            <w:noProof/>
          </w:rPr>
          <w:tab/>
        </w:r>
        <w:r>
          <w:rPr>
            <w:noProof/>
          </w:rPr>
          <w:fldChar w:fldCharType="begin"/>
        </w:r>
        <w:r>
          <w:rPr>
            <w:noProof/>
          </w:rPr>
          <w:instrText xml:space="preserve"> PAGEREF _Toc161324126 \h </w:instrText>
        </w:r>
        <w:r>
          <w:rPr>
            <w:noProof/>
          </w:rPr>
        </w:r>
      </w:ins>
      <w:r>
        <w:rPr>
          <w:noProof/>
        </w:rPr>
        <w:fldChar w:fldCharType="separate"/>
      </w:r>
      <w:ins w:id="181" w:author="Kaski Maiju" w:date="2024-03-14T15:54:00Z">
        <w:r>
          <w:rPr>
            <w:noProof/>
          </w:rPr>
          <w:t>19</w:t>
        </w:r>
        <w:r>
          <w:rPr>
            <w:noProof/>
          </w:rPr>
          <w:fldChar w:fldCharType="end"/>
        </w:r>
      </w:ins>
    </w:p>
    <w:p w14:paraId="2AD80659" w14:textId="6DECB6DE" w:rsidR="000B6FAC" w:rsidRPr="000B6FAC" w:rsidRDefault="000B6FAC">
      <w:pPr>
        <w:pStyle w:val="Sisluet3"/>
        <w:tabs>
          <w:tab w:val="left" w:pos="1418"/>
        </w:tabs>
        <w:rPr>
          <w:ins w:id="182" w:author="Kaski Maiju" w:date="2024-03-14T15:54:00Z"/>
          <w:rFonts w:eastAsiaTheme="minorEastAsia"/>
          <w:noProof/>
          <w:color w:val="auto"/>
          <w:kern w:val="2"/>
          <w:sz w:val="22"/>
          <w:lang w:val="en-US" w:eastAsia="fi-FI"/>
          <w14:ligatures w14:val="standardContextual"/>
          <w:rPrChange w:id="183" w:author="Kaski Maiju" w:date="2024-03-14T15:55:00Z">
            <w:rPr>
              <w:ins w:id="184" w:author="Kaski Maiju" w:date="2024-03-14T15:54:00Z"/>
              <w:rFonts w:eastAsiaTheme="minorEastAsia"/>
              <w:noProof/>
              <w:color w:val="auto"/>
              <w:kern w:val="2"/>
              <w:sz w:val="22"/>
              <w:lang w:val="fi-FI" w:eastAsia="fi-FI"/>
              <w14:ligatures w14:val="standardContextual"/>
            </w:rPr>
          </w:rPrChange>
        </w:rPr>
      </w:pPr>
      <w:ins w:id="185" w:author="Kaski Maiju" w:date="2024-03-14T15:54:00Z">
        <w:r w:rsidRPr="0073421B">
          <w:rPr>
            <w:noProof/>
          </w:rPr>
          <w:t>6.1.10.</w:t>
        </w:r>
        <w:r w:rsidRPr="000B6FAC">
          <w:rPr>
            <w:rFonts w:eastAsiaTheme="minorEastAsia"/>
            <w:noProof/>
            <w:color w:val="auto"/>
            <w:kern w:val="2"/>
            <w:sz w:val="22"/>
            <w:lang w:val="en-US" w:eastAsia="fi-FI"/>
            <w14:ligatures w14:val="standardContextual"/>
            <w:rPrChange w:id="186" w:author="Kaski Maiju" w:date="2024-03-14T15:55:00Z">
              <w:rPr>
                <w:rFonts w:eastAsiaTheme="minorEastAsia"/>
                <w:noProof/>
                <w:color w:val="auto"/>
                <w:kern w:val="2"/>
                <w:sz w:val="22"/>
                <w:lang w:val="fi-FI" w:eastAsia="fi-FI"/>
                <w14:ligatures w14:val="standardContextual"/>
              </w:rPr>
            </w:rPrChange>
          </w:rPr>
          <w:tab/>
        </w:r>
        <w:r>
          <w:rPr>
            <w:noProof/>
          </w:rPr>
          <w:t xml:space="preserve">Route Crosscheck service </w:t>
        </w:r>
        <w:r>
          <w:rPr>
            <w:noProof/>
          </w:rPr>
          <w:tab/>
        </w:r>
        <w:r>
          <w:rPr>
            <w:noProof/>
          </w:rPr>
          <w:fldChar w:fldCharType="begin"/>
        </w:r>
        <w:r>
          <w:rPr>
            <w:noProof/>
          </w:rPr>
          <w:instrText xml:space="preserve"> PAGEREF _Toc161324127 \h </w:instrText>
        </w:r>
        <w:r>
          <w:rPr>
            <w:noProof/>
          </w:rPr>
        </w:r>
      </w:ins>
      <w:r>
        <w:rPr>
          <w:noProof/>
        </w:rPr>
        <w:fldChar w:fldCharType="separate"/>
      </w:r>
      <w:ins w:id="187" w:author="Kaski Maiju" w:date="2024-03-14T15:54:00Z">
        <w:r>
          <w:rPr>
            <w:noProof/>
          </w:rPr>
          <w:t>22</w:t>
        </w:r>
        <w:r>
          <w:rPr>
            <w:noProof/>
          </w:rPr>
          <w:fldChar w:fldCharType="end"/>
        </w:r>
      </w:ins>
    </w:p>
    <w:p w14:paraId="3C784179" w14:textId="51B3AA7F" w:rsidR="000B6FAC" w:rsidRPr="000B6FAC" w:rsidRDefault="000B6FAC">
      <w:pPr>
        <w:pStyle w:val="Sisluet3"/>
        <w:tabs>
          <w:tab w:val="left" w:pos="1418"/>
        </w:tabs>
        <w:rPr>
          <w:ins w:id="188" w:author="Kaski Maiju" w:date="2024-03-14T15:54:00Z"/>
          <w:rFonts w:eastAsiaTheme="minorEastAsia"/>
          <w:noProof/>
          <w:color w:val="auto"/>
          <w:kern w:val="2"/>
          <w:sz w:val="22"/>
          <w:lang w:val="en-US" w:eastAsia="fi-FI"/>
          <w14:ligatures w14:val="standardContextual"/>
          <w:rPrChange w:id="189" w:author="Kaski Maiju" w:date="2024-03-14T15:55:00Z">
            <w:rPr>
              <w:ins w:id="190" w:author="Kaski Maiju" w:date="2024-03-14T15:54:00Z"/>
              <w:rFonts w:eastAsiaTheme="minorEastAsia"/>
              <w:noProof/>
              <w:color w:val="auto"/>
              <w:kern w:val="2"/>
              <w:sz w:val="22"/>
              <w:lang w:val="fi-FI" w:eastAsia="fi-FI"/>
              <w14:ligatures w14:val="standardContextual"/>
            </w:rPr>
          </w:rPrChange>
        </w:rPr>
      </w:pPr>
      <w:ins w:id="191" w:author="Kaski Maiju" w:date="2024-03-14T15:54:00Z">
        <w:r w:rsidRPr="0073421B">
          <w:rPr>
            <w:noProof/>
          </w:rPr>
          <w:t>6.1.11.</w:t>
        </w:r>
        <w:r w:rsidRPr="000B6FAC">
          <w:rPr>
            <w:rFonts w:eastAsiaTheme="minorEastAsia"/>
            <w:noProof/>
            <w:color w:val="auto"/>
            <w:kern w:val="2"/>
            <w:sz w:val="22"/>
            <w:lang w:val="en-US" w:eastAsia="fi-FI"/>
            <w14:ligatures w14:val="standardContextual"/>
            <w:rPrChange w:id="192" w:author="Kaski Maiju" w:date="2024-03-14T15:55:00Z">
              <w:rPr>
                <w:rFonts w:eastAsiaTheme="minorEastAsia"/>
                <w:noProof/>
                <w:color w:val="auto"/>
                <w:kern w:val="2"/>
                <w:sz w:val="22"/>
                <w:lang w:val="fi-FI" w:eastAsia="fi-FI"/>
                <w14:ligatures w14:val="standardContextual"/>
              </w:rPr>
            </w:rPrChange>
          </w:rPr>
          <w:tab/>
        </w:r>
        <w:r>
          <w:rPr>
            <w:noProof/>
          </w:rPr>
          <w:t xml:space="preserve">Slot Management Service including Just in Time </w:t>
        </w:r>
        <w:r>
          <w:rPr>
            <w:noProof/>
          </w:rPr>
          <w:tab/>
        </w:r>
        <w:r>
          <w:rPr>
            <w:noProof/>
          </w:rPr>
          <w:fldChar w:fldCharType="begin"/>
        </w:r>
        <w:r>
          <w:rPr>
            <w:noProof/>
          </w:rPr>
          <w:instrText xml:space="preserve"> PAGEREF _Toc161324128 \h </w:instrText>
        </w:r>
        <w:r>
          <w:rPr>
            <w:noProof/>
          </w:rPr>
        </w:r>
      </w:ins>
      <w:r>
        <w:rPr>
          <w:noProof/>
        </w:rPr>
        <w:fldChar w:fldCharType="separate"/>
      </w:r>
      <w:ins w:id="193" w:author="Kaski Maiju" w:date="2024-03-14T15:54:00Z">
        <w:r>
          <w:rPr>
            <w:noProof/>
          </w:rPr>
          <w:t>23</w:t>
        </w:r>
        <w:r>
          <w:rPr>
            <w:noProof/>
          </w:rPr>
          <w:fldChar w:fldCharType="end"/>
        </w:r>
      </w:ins>
    </w:p>
    <w:p w14:paraId="6C74A130" w14:textId="38A3FA40" w:rsidR="000B6FAC" w:rsidRPr="000B6FAC" w:rsidRDefault="000B6FAC">
      <w:pPr>
        <w:pStyle w:val="Sisluet3"/>
        <w:tabs>
          <w:tab w:val="left" w:pos="1418"/>
        </w:tabs>
        <w:rPr>
          <w:ins w:id="194" w:author="Kaski Maiju" w:date="2024-03-14T15:54:00Z"/>
          <w:rFonts w:eastAsiaTheme="minorEastAsia"/>
          <w:noProof/>
          <w:color w:val="auto"/>
          <w:kern w:val="2"/>
          <w:sz w:val="22"/>
          <w:lang w:val="en-US" w:eastAsia="fi-FI"/>
          <w14:ligatures w14:val="standardContextual"/>
          <w:rPrChange w:id="195" w:author="Kaski Maiju" w:date="2024-03-14T15:55:00Z">
            <w:rPr>
              <w:ins w:id="196" w:author="Kaski Maiju" w:date="2024-03-14T15:54:00Z"/>
              <w:rFonts w:eastAsiaTheme="minorEastAsia"/>
              <w:noProof/>
              <w:color w:val="auto"/>
              <w:kern w:val="2"/>
              <w:sz w:val="22"/>
              <w:lang w:val="fi-FI" w:eastAsia="fi-FI"/>
              <w14:ligatures w14:val="standardContextual"/>
            </w:rPr>
          </w:rPrChange>
        </w:rPr>
      </w:pPr>
      <w:ins w:id="197" w:author="Kaski Maiju" w:date="2024-03-14T15:54:00Z">
        <w:r w:rsidRPr="0073421B">
          <w:rPr>
            <w:noProof/>
          </w:rPr>
          <w:t>6.1.12.</w:t>
        </w:r>
        <w:r w:rsidRPr="000B6FAC">
          <w:rPr>
            <w:rFonts w:eastAsiaTheme="minorEastAsia"/>
            <w:noProof/>
            <w:color w:val="auto"/>
            <w:kern w:val="2"/>
            <w:sz w:val="22"/>
            <w:lang w:val="en-US" w:eastAsia="fi-FI"/>
            <w14:ligatures w14:val="standardContextual"/>
            <w:rPrChange w:id="198" w:author="Kaski Maiju" w:date="2024-03-14T15:55:00Z">
              <w:rPr>
                <w:rFonts w:eastAsiaTheme="minorEastAsia"/>
                <w:noProof/>
                <w:color w:val="auto"/>
                <w:kern w:val="2"/>
                <w:sz w:val="22"/>
                <w:lang w:val="fi-FI" w:eastAsia="fi-FI"/>
                <w14:ligatures w14:val="standardContextual"/>
              </w:rPr>
            </w:rPrChange>
          </w:rPr>
          <w:tab/>
        </w:r>
        <w:r>
          <w:rPr>
            <w:noProof/>
          </w:rPr>
          <w:t xml:space="preserve">Route Monitoring Service </w:t>
        </w:r>
        <w:r>
          <w:rPr>
            <w:noProof/>
          </w:rPr>
          <w:tab/>
        </w:r>
        <w:r>
          <w:rPr>
            <w:noProof/>
          </w:rPr>
          <w:fldChar w:fldCharType="begin"/>
        </w:r>
        <w:r>
          <w:rPr>
            <w:noProof/>
          </w:rPr>
          <w:instrText xml:space="preserve"> PAGEREF _Toc161324129 \h </w:instrText>
        </w:r>
        <w:r>
          <w:rPr>
            <w:noProof/>
          </w:rPr>
        </w:r>
      </w:ins>
      <w:r>
        <w:rPr>
          <w:noProof/>
        </w:rPr>
        <w:fldChar w:fldCharType="separate"/>
      </w:r>
      <w:ins w:id="199" w:author="Kaski Maiju" w:date="2024-03-14T15:54:00Z">
        <w:r>
          <w:rPr>
            <w:noProof/>
          </w:rPr>
          <w:t>23</w:t>
        </w:r>
        <w:r>
          <w:rPr>
            <w:noProof/>
          </w:rPr>
          <w:fldChar w:fldCharType="end"/>
        </w:r>
      </w:ins>
    </w:p>
    <w:p w14:paraId="51588D4C" w14:textId="14A2933A" w:rsidR="000B6FAC" w:rsidRPr="000B6FAC" w:rsidRDefault="000B6FAC">
      <w:pPr>
        <w:pStyle w:val="Sisluet2"/>
        <w:rPr>
          <w:ins w:id="200" w:author="Kaski Maiju" w:date="2024-03-14T15:54:00Z"/>
          <w:rFonts w:eastAsiaTheme="minorEastAsia"/>
          <w:color w:val="auto"/>
          <w:kern w:val="2"/>
          <w:lang w:val="en-US" w:eastAsia="fi-FI"/>
          <w14:ligatures w14:val="standardContextual"/>
          <w:rPrChange w:id="201" w:author="Kaski Maiju" w:date="2024-03-14T15:55:00Z">
            <w:rPr>
              <w:ins w:id="202" w:author="Kaski Maiju" w:date="2024-03-14T15:54:00Z"/>
              <w:rFonts w:eastAsiaTheme="minorEastAsia"/>
              <w:color w:val="auto"/>
              <w:kern w:val="2"/>
              <w:lang w:val="fi-FI" w:eastAsia="fi-FI"/>
              <w14:ligatures w14:val="standardContextual"/>
            </w:rPr>
          </w:rPrChange>
        </w:rPr>
      </w:pPr>
      <w:ins w:id="203" w:author="Kaski Maiju" w:date="2024-03-14T15:54:00Z">
        <w:r w:rsidRPr="0073421B">
          <w:t>6.2.</w:t>
        </w:r>
        <w:r w:rsidRPr="000B6FAC">
          <w:rPr>
            <w:rFonts w:eastAsiaTheme="minorEastAsia"/>
            <w:color w:val="auto"/>
            <w:kern w:val="2"/>
            <w:lang w:val="en-US" w:eastAsia="fi-FI"/>
            <w14:ligatures w14:val="standardContextual"/>
            <w:rPrChange w:id="204" w:author="Kaski Maiju" w:date="2024-03-14T15:55:00Z">
              <w:rPr>
                <w:rFonts w:eastAsiaTheme="minorEastAsia"/>
                <w:color w:val="auto"/>
                <w:kern w:val="2"/>
                <w:lang w:val="fi-FI" w:eastAsia="fi-FI"/>
                <w14:ligatures w14:val="standardContextual"/>
              </w:rPr>
            </w:rPrChange>
          </w:rPr>
          <w:tab/>
        </w:r>
        <w:r>
          <w:t>Other Technical Services associated with Maritime Service 1 – Vessel Traffic Services (VTS)</w:t>
        </w:r>
        <w:r>
          <w:tab/>
        </w:r>
        <w:r>
          <w:fldChar w:fldCharType="begin"/>
        </w:r>
        <w:r>
          <w:instrText xml:space="preserve"> PAGEREF _Toc161324130 \h </w:instrText>
        </w:r>
      </w:ins>
      <w:r>
        <w:fldChar w:fldCharType="separate"/>
      </w:r>
      <w:ins w:id="205" w:author="Kaski Maiju" w:date="2024-03-14T15:54:00Z">
        <w:r>
          <w:t>23</w:t>
        </w:r>
        <w:r>
          <w:fldChar w:fldCharType="end"/>
        </w:r>
      </w:ins>
    </w:p>
    <w:p w14:paraId="4D3174F3" w14:textId="2270043D" w:rsidR="000B6FAC" w:rsidRPr="000B6FAC" w:rsidRDefault="000B6FAC">
      <w:pPr>
        <w:pStyle w:val="Sisluet3"/>
        <w:tabs>
          <w:tab w:val="left" w:pos="1134"/>
        </w:tabs>
        <w:rPr>
          <w:ins w:id="206" w:author="Kaski Maiju" w:date="2024-03-14T15:54:00Z"/>
          <w:rFonts w:eastAsiaTheme="minorEastAsia"/>
          <w:noProof/>
          <w:color w:val="auto"/>
          <w:kern w:val="2"/>
          <w:sz w:val="22"/>
          <w:lang w:val="en-US" w:eastAsia="fi-FI"/>
          <w14:ligatures w14:val="standardContextual"/>
          <w:rPrChange w:id="207" w:author="Kaski Maiju" w:date="2024-03-14T15:55:00Z">
            <w:rPr>
              <w:ins w:id="208" w:author="Kaski Maiju" w:date="2024-03-14T15:54:00Z"/>
              <w:rFonts w:eastAsiaTheme="minorEastAsia"/>
              <w:noProof/>
              <w:color w:val="auto"/>
              <w:kern w:val="2"/>
              <w:sz w:val="22"/>
              <w:lang w:val="fi-FI" w:eastAsia="fi-FI"/>
              <w14:ligatures w14:val="standardContextual"/>
            </w:rPr>
          </w:rPrChange>
        </w:rPr>
      </w:pPr>
      <w:ins w:id="209" w:author="Kaski Maiju" w:date="2024-03-14T15:54:00Z">
        <w:r w:rsidRPr="0073421B">
          <w:rPr>
            <w:noProof/>
          </w:rPr>
          <w:t>6.2.1.</w:t>
        </w:r>
        <w:r w:rsidRPr="000B6FAC">
          <w:rPr>
            <w:rFonts w:eastAsiaTheme="minorEastAsia"/>
            <w:noProof/>
            <w:color w:val="auto"/>
            <w:kern w:val="2"/>
            <w:sz w:val="22"/>
            <w:lang w:val="en-US" w:eastAsia="fi-FI"/>
            <w14:ligatures w14:val="standardContextual"/>
            <w:rPrChange w:id="210" w:author="Kaski Maiju" w:date="2024-03-14T15:55:00Z">
              <w:rPr>
                <w:rFonts w:eastAsiaTheme="minorEastAsia"/>
                <w:noProof/>
                <w:color w:val="auto"/>
                <w:kern w:val="2"/>
                <w:sz w:val="22"/>
                <w:lang w:val="fi-FI" w:eastAsia="fi-FI"/>
                <w14:ligatures w14:val="standardContextual"/>
              </w:rPr>
            </w:rPrChange>
          </w:rPr>
          <w:tab/>
        </w:r>
        <w:r>
          <w:rPr>
            <w:noProof/>
          </w:rPr>
          <w:t>Meteorology Service</w:t>
        </w:r>
        <w:r>
          <w:rPr>
            <w:noProof/>
          </w:rPr>
          <w:tab/>
        </w:r>
        <w:r>
          <w:rPr>
            <w:noProof/>
          </w:rPr>
          <w:fldChar w:fldCharType="begin"/>
        </w:r>
        <w:r>
          <w:rPr>
            <w:noProof/>
          </w:rPr>
          <w:instrText xml:space="preserve"> PAGEREF _Toc161324131 \h </w:instrText>
        </w:r>
        <w:r>
          <w:rPr>
            <w:noProof/>
          </w:rPr>
        </w:r>
      </w:ins>
      <w:r>
        <w:rPr>
          <w:noProof/>
        </w:rPr>
        <w:fldChar w:fldCharType="separate"/>
      </w:r>
      <w:ins w:id="211" w:author="Kaski Maiju" w:date="2024-03-14T15:54:00Z">
        <w:r>
          <w:rPr>
            <w:noProof/>
          </w:rPr>
          <w:t>23</w:t>
        </w:r>
        <w:r>
          <w:rPr>
            <w:noProof/>
          </w:rPr>
          <w:fldChar w:fldCharType="end"/>
        </w:r>
      </w:ins>
    </w:p>
    <w:p w14:paraId="7D606E08" w14:textId="15019E04" w:rsidR="000B6FAC" w:rsidRPr="000B6FAC" w:rsidRDefault="000B6FAC">
      <w:pPr>
        <w:pStyle w:val="Sisluet3"/>
        <w:tabs>
          <w:tab w:val="left" w:pos="1134"/>
        </w:tabs>
        <w:rPr>
          <w:ins w:id="212" w:author="Kaski Maiju" w:date="2024-03-14T15:54:00Z"/>
          <w:rFonts w:eastAsiaTheme="minorEastAsia"/>
          <w:noProof/>
          <w:color w:val="auto"/>
          <w:kern w:val="2"/>
          <w:sz w:val="22"/>
          <w:lang w:val="en-US" w:eastAsia="fi-FI"/>
          <w14:ligatures w14:val="standardContextual"/>
          <w:rPrChange w:id="213" w:author="Kaski Maiju" w:date="2024-03-14T15:55:00Z">
            <w:rPr>
              <w:ins w:id="214" w:author="Kaski Maiju" w:date="2024-03-14T15:54:00Z"/>
              <w:rFonts w:eastAsiaTheme="minorEastAsia"/>
              <w:noProof/>
              <w:color w:val="auto"/>
              <w:kern w:val="2"/>
              <w:sz w:val="22"/>
              <w:lang w:val="fi-FI" w:eastAsia="fi-FI"/>
              <w14:ligatures w14:val="standardContextual"/>
            </w:rPr>
          </w:rPrChange>
        </w:rPr>
      </w:pPr>
      <w:ins w:id="215" w:author="Kaski Maiju" w:date="2024-03-14T15:54:00Z">
        <w:r w:rsidRPr="0073421B">
          <w:rPr>
            <w:noProof/>
          </w:rPr>
          <w:t>6.2.2.</w:t>
        </w:r>
        <w:r w:rsidRPr="000B6FAC">
          <w:rPr>
            <w:rFonts w:eastAsiaTheme="minorEastAsia"/>
            <w:noProof/>
            <w:color w:val="auto"/>
            <w:kern w:val="2"/>
            <w:sz w:val="22"/>
            <w:lang w:val="en-US" w:eastAsia="fi-FI"/>
            <w14:ligatures w14:val="standardContextual"/>
            <w:rPrChange w:id="216" w:author="Kaski Maiju" w:date="2024-03-14T15:55:00Z">
              <w:rPr>
                <w:rFonts w:eastAsiaTheme="minorEastAsia"/>
                <w:noProof/>
                <w:color w:val="auto"/>
                <w:kern w:val="2"/>
                <w:sz w:val="22"/>
                <w:lang w:val="fi-FI" w:eastAsia="fi-FI"/>
                <w14:ligatures w14:val="standardContextual"/>
              </w:rPr>
            </w:rPrChange>
          </w:rPr>
          <w:tab/>
        </w:r>
        <w:r>
          <w:rPr>
            <w:noProof/>
          </w:rPr>
          <w:t>Meteorological warnings Service</w:t>
        </w:r>
        <w:r>
          <w:rPr>
            <w:noProof/>
          </w:rPr>
          <w:tab/>
        </w:r>
        <w:r>
          <w:rPr>
            <w:noProof/>
          </w:rPr>
          <w:fldChar w:fldCharType="begin"/>
        </w:r>
        <w:r>
          <w:rPr>
            <w:noProof/>
          </w:rPr>
          <w:instrText xml:space="preserve"> PAGEREF _Toc161324132 \h </w:instrText>
        </w:r>
        <w:r>
          <w:rPr>
            <w:noProof/>
          </w:rPr>
        </w:r>
      </w:ins>
      <w:r>
        <w:rPr>
          <w:noProof/>
        </w:rPr>
        <w:fldChar w:fldCharType="separate"/>
      </w:r>
      <w:ins w:id="217" w:author="Kaski Maiju" w:date="2024-03-14T15:54:00Z">
        <w:r>
          <w:rPr>
            <w:noProof/>
          </w:rPr>
          <w:t>23</w:t>
        </w:r>
        <w:r>
          <w:rPr>
            <w:noProof/>
          </w:rPr>
          <w:fldChar w:fldCharType="end"/>
        </w:r>
      </w:ins>
    </w:p>
    <w:p w14:paraId="776A2E5A" w14:textId="41370A55" w:rsidR="000B6FAC" w:rsidRPr="000B6FAC" w:rsidRDefault="000B6FAC">
      <w:pPr>
        <w:pStyle w:val="Sisluet3"/>
        <w:tabs>
          <w:tab w:val="left" w:pos="1134"/>
        </w:tabs>
        <w:rPr>
          <w:ins w:id="218" w:author="Kaski Maiju" w:date="2024-03-14T15:54:00Z"/>
          <w:rFonts w:eastAsiaTheme="minorEastAsia"/>
          <w:noProof/>
          <w:color w:val="auto"/>
          <w:kern w:val="2"/>
          <w:sz w:val="22"/>
          <w:lang w:val="en-US" w:eastAsia="fi-FI"/>
          <w14:ligatures w14:val="standardContextual"/>
          <w:rPrChange w:id="219" w:author="Kaski Maiju" w:date="2024-03-14T15:55:00Z">
            <w:rPr>
              <w:ins w:id="220" w:author="Kaski Maiju" w:date="2024-03-14T15:54:00Z"/>
              <w:rFonts w:eastAsiaTheme="minorEastAsia"/>
              <w:noProof/>
              <w:color w:val="auto"/>
              <w:kern w:val="2"/>
              <w:sz w:val="22"/>
              <w:lang w:val="fi-FI" w:eastAsia="fi-FI"/>
              <w14:ligatures w14:val="standardContextual"/>
            </w:rPr>
          </w:rPrChange>
        </w:rPr>
      </w:pPr>
      <w:ins w:id="221" w:author="Kaski Maiju" w:date="2024-03-14T15:54:00Z">
        <w:r w:rsidRPr="0073421B">
          <w:rPr>
            <w:noProof/>
          </w:rPr>
          <w:t>6.2.3.</w:t>
        </w:r>
        <w:r w:rsidRPr="000B6FAC">
          <w:rPr>
            <w:rFonts w:eastAsiaTheme="minorEastAsia"/>
            <w:noProof/>
            <w:color w:val="auto"/>
            <w:kern w:val="2"/>
            <w:sz w:val="22"/>
            <w:lang w:val="en-US" w:eastAsia="fi-FI"/>
            <w14:ligatures w14:val="standardContextual"/>
            <w:rPrChange w:id="222" w:author="Kaski Maiju" w:date="2024-03-14T15:55:00Z">
              <w:rPr>
                <w:rFonts w:eastAsiaTheme="minorEastAsia"/>
                <w:noProof/>
                <w:color w:val="auto"/>
                <w:kern w:val="2"/>
                <w:sz w:val="22"/>
                <w:lang w:val="fi-FI" w:eastAsia="fi-FI"/>
                <w14:ligatures w14:val="standardContextual"/>
              </w:rPr>
            </w:rPrChange>
          </w:rPr>
          <w:tab/>
        </w:r>
        <w:r>
          <w:rPr>
            <w:noProof/>
          </w:rPr>
          <w:t>Hydrographic Service</w:t>
        </w:r>
        <w:r>
          <w:rPr>
            <w:noProof/>
          </w:rPr>
          <w:tab/>
        </w:r>
        <w:r>
          <w:rPr>
            <w:noProof/>
          </w:rPr>
          <w:fldChar w:fldCharType="begin"/>
        </w:r>
        <w:r>
          <w:rPr>
            <w:noProof/>
          </w:rPr>
          <w:instrText xml:space="preserve"> PAGEREF _Toc161324133 \h </w:instrText>
        </w:r>
        <w:r>
          <w:rPr>
            <w:noProof/>
          </w:rPr>
        </w:r>
      </w:ins>
      <w:r>
        <w:rPr>
          <w:noProof/>
        </w:rPr>
        <w:fldChar w:fldCharType="separate"/>
      </w:r>
      <w:ins w:id="223" w:author="Kaski Maiju" w:date="2024-03-14T15:54:00Z">
        <w:r>
          <w:rPr>
            <w:noProof/>
          </w:rPr>
          <w:t>23</w:t>
        </w:r>
        <w:r>
          <w:rPr>
            <w:noProof/>
          </w:rPr>
          <w:fldChar w:fldCharType="end"/>
        </w:r>
      </w:ins>
    </w:p>
    <w:p w14:paraId="3F811FDE" w14:textId="5EDED62F" w:rsidR="000B6FAC" w:rsidRPr="000B6FAC" w:rsidRDefault="000B6FAC">
      <w:pPr>
        <w:pStyle w:val="Sisluet3"/>
        <w:tabs>
          <w:tab w:val="left" w:pos="1134"/>
        </w:tabs>
        <w:rPr>
          <w:ins w:id="224" w:author="Kaski Maiju" w:date="2024-03-14T15:54:00Z"/>
          <w:rFonts w:eastAsiaTheme="minorEastAsia"/>
          <w:noProof/>
          <w:color w:val="auto"/>
          <w:kern w:val="2"/>
          <w:sz w:val="22"/>
          <w:lang w:val="en-US" w:eastAsia="fi-FI"/>
          <w14:ligatures w14:val="standardContextual"/>
          <w:rPrChange w:id="225" w:author="Kaski Maiju" w:date="2024-03-14T15:55:00Z">
            <w:rPr>
              <w:ins w:id="226" w:author="Kaski Maiju" w:date="2024-03-14T15:54:00Z"/>
              <w:rFonts w:eastAsiaTheme="minorEastAsia"/>
              <w:noProof/>
              <w:color w:val="auto"/>
              <w:kern w:val="2"/>
              <w:sz w:val="22"/>
              <w:lang w:val="fi-FI" w:eastAsia="fi-FI"/>
              <w14:ligatures w14:val="standardContextual"/>
            </w:rPr>
          </w:rPrChange>
        </w:rPr>
      </w:pPr>
      <w:ins w:id="227" w:author="Kaski Maiju" w:date="2024-03-14T15:54:00Z">
        <w:r w:rsidRPr="0073421B">
          <w:rPr>
            <w:noProof/>
          </w:rPr>
          <w:t>6.2.4.</w:t>
        </w:r>
        <w:r w:rsidRPr="000B6FAC">
          <w:rPr>
            <w:rFonts w:eastAsiaTheme="minorEastAsia"/>
            <w:noProof/>
            <w:color w:val="auto"/>
            <w:kern w:val="2"/>
            <w:sz w:val="22"/>
            <w:lang w:val="en-US" w:eastAsia="fi-FI"/>
            <w14:ligatures w14:val="standardContextual"/>
            <w:rPrChange w:id="228" w:author="Kaski Maiju" w:date="2024-03-14T15:55:00Z">
              <w:rPr>
                <w:rFonts w:eastAsiaTheme="minorEastAsia"/>
                <w:noProof/>
                <w:color w:val="auto"/>
                <w:kern w:val="2"/>
                <w:sz w:val="22"/>
                <w:lang w:val="fi-FI" w:eastAsia="fi-FI"/>
                <w14:ligatures w14:val="standardContextual"/>
              </w:rPr>
            </w:rPrChange>
          </w:rPr>
          <w:tab/>
        </w:r>
        <w:r>
          <w:rPr>
            <w:noProof/>
          </w:rPr>
          <w:t>AtoN information Service</w:t>
        </w:r>
        <w:r>
          <w:rPr>
            <w:noProof/>
          </w:rPr>
          <w:tab/>
        </w:r>
        <w:r>
          <w:rPr>
            <w:noProof/>
          </w:rPr>
          <w:fldChar w:fldCharType="begin"/>
        </w:r>
        <w:r>
          <w:rPr>
            <w:noProof/>
          </w:rPr>
          <w:instrText xml:space="preserve"> PAGEREF _Toc161324134 \h </w:instrText>
        </w:r>
        <w:r>
          <w:rPr>
            <w:noProof/>
          </w:rPr>
        </w:r>
      </w:ins>
      <w:r>
        <w:rPr>
          <w:noProof/>
        </w:rPr>
        <w:fldChar w:fldCharType="separate"/>
      </w:r>
      <w:ins w:id="229" w:author="Kaski Maiju" w:date="2024-03-14T15:54:00Z">
        <w:r>
          <w:rPr>
            <w:noProof/>
          </w:rPr>
          <w:t>23</w:t>
        </w:r>
        <w:r>
          <w:rPr>
            <w:noProof/>
          </w:rPr>
          <w:fldChar w:fldCharType="end"/>
        </w:r>
      </w:ins>
    </w:p>
    <w:p w14:paraId="57B05426" w14:textId="4ED0CEA8" w:rsidR="000B6FAC" w:rsidRPr="000B6FAC" w:rsidRDefault="000B6FAC">
      <w:pPr>
        <w:pStyle w:val="Sisluet3"/>
        <w:tabs>
          <w:tab w:val="left" w:pos="1134"/>
        </w:tabs>
        <w:rPr>
          <w:ins w:id="230" w:author="Kaski Maiju" w:date="2024-03-14T15:54:00Z"/>
          <w:rFonts w:eastAsiaTheme="minorEastAsia"/>
          <w:noProof/>
          <w:color w:val="auto"/>
          <w:kern w:val="2"/>
          <w:sz w:val="22"/>
          <w:lang w:val="en-US" w:eastAsia="fi-FI"/>
          <w14:ligatures w14:val="standardContextual"/>
          <w:rPrChange w:id="231" w:author="Kaski Maiju" w:date="2024-03-14T15:55:00Z">
            <w:rPr>
              <w:ins w:id="232" w:author="Kaski Maiju" w:date="2024-03-14T15:54:00Z"/>
              <w:rFonts w:eastAsiaTheme="minorEastAsia"/>
              <w:noProof/>
              <w:color w:val="auto"/>
              <w:kern w:val="2"/>
              <w:sz w:val="22"/>
              <w:lang w:val="fi-FI" w:eastAsia="fi-FI"/>
              <w14:ligatures w14:val="standardContextual"/>
            </w:rPr>
          </w:rPrChange>
        </w:rPr>
      </w:pPr>
      <w:ins w:id="233" w:author="Kaski Maiju" w:date="2024-03-14T15:54:00Z">
        <w:r w:rsidRPr="0073421B">
          <w:rPr>
            <w:noProof/>
          </w:rPr>
          <w:t>6.2.5.</w:t>
        </w:r>
        <w:r w:rsidRPr="000B6FAC">
          <w:rPr>
            <w:rFonts w:eastAsiaTheme="minorEastAsia"/>
            <w:noProof/>
            <w:color w:val="auto"/>
            <w:kern w:val="2"/>
            <w:sz w:val="22"/>
            <w:lang w:val="en-US" w:eastAsia="fi-FI"/>
            <w14:ligatures w14:val="standardContextual"/>
            <w:rPrChange w:id="234" w:author="Kaski Maiju" w:date="2024-03-14T15:55:00Z">
              <w:rPr>
                <w:rFonts w:eastAsiaTheme="minorEastAsia"/>
                <w:noProof/>
                <w:color w:val="auto"/>
                <w:kern w:val="2"/>
                <w:sz w:val="22"/>
                <w:lang w:val="fi-FI" w:eastAsia="fi-FI"/>
                <w14:ligatures w14:val="standardContextual"/>
              </w:rPr>
            </w:rPrChange>
          </w:rPr>
          <w:tab/>
        </w:r>
        <w:r>
          <w:rPr>
            <w:noProof/>
          </w:rPr>
          <w:t>Navigational warning Service</w:t>
        </w:r>
        <w:r>
          <w:rPr>
            <w:noProof/>
          </w:rPr>
          <w:tab/>
        </w:r>
        <w:r>
          <w:rPr>
            <w:noProof/>
          </w:rPr>
          <w:fldChar w:fldCharType="begin"/>
        </w:r>
        <w:r>
          <w:rPr>
            <w:noProof/>
          </w:rPr>
          <w:instrText xml:space="preserve"> PAGEREF _Toc161324135 \h </w:instrText>
        </w:r>
        <w:r>
          <w:rPr>
            <w:noProof/>
          </w:rPr>
        </w:r>
      </w:ins>
      <w:r>
        <w:rPr>
          <w:noProof/>
        </w:rPr>
        <w:fldChar w:fldCharType="separate"/>
      </w:r>
      <w:ins w:id="235" w:author="Kaski Maiju" w:date="2024-03-14T15:54:00Z">
        <w:r>
          <w:rPr>
            <w:noProof/>
          </w:rPr>
          <w:t>23</w:t>
        </w:r>
        <w:r>
          <w:rPr>
            <w:noProof/>
          </w:rPr>
          <w:fldChar w:fldCharType="end"/>
        </w:r>
      </w:ins>
    </w:p>
    <w:p w14:paraId="2299211B" w14:textId="7B0CDC25" w:rsidR="000B6FAC" w:rsidRPr="000B6FAC" w:rsidRDefault="000B6FAC">
      <w:pPr>
        <w:pStyle w:val="Sisluet3"/>
        <w:tabs>
          <w:tab w:val="left" w:pos="1134"/>
        </w:tabs>
        <w:rPr>
          <w:ins w:id="236" w:author="Kaski Maiju" w:date="2024-03-14T15:54:00Z"/>
          <w:rFonts w:eastAsiaTheme="minorEastAsia"/>
          <w:noProof/>
          <w:color w:val="auto"/>
          <w:kern w:val="2"/>
          <w:sz w:val="22"/>
          <w:lang w:val="en-US" w:eastAsia="fi-FI"/>
          <w14:ligatures w14:val="standardContextual"/>
          <w:rPrChange w:id="237" w:author="Kaski Maiju" w:date="2024-03-14T15:55:00Z">
            <w:rPr>
              <w:ins w:id="238" w:author="Kaski Maiju" w:date="2024-03-14T15:54:00Z"/>
              <w:rFonts w:eastAsiaTheme="minorEastAsia"/>
              <w:noProof/>
              <w:color w:val="auto"/>
              <w:kern w:val="2"/>
              <w:sz w:val="22"/>
              <w:lang w:val="fi-FI" w:eastAsia="fi-FI"/>
              <w14:ligatures w14:val="standardContextual"/>
            </w:rPr>
          </w:rPrChange>
        </w:rPr>
      </w:pPr>
      <w:ins w:id="239" w:author="Kaski Maiju" w:date="2024-03-14T15:54:00Z">
        <w:r w:rsidRPr="0073421B">
          <w:rPr>
            <w:noProof/>
          </w:rPr>
          <w:t>6.2.6.</w:t>
        </w:r>
        <w:r w:rsidRPr="000B6FAC">
          <w:rPr>
            <w:rFonts w:eastAsiaTheme="minorEastAsia"/>
            <w:noProof/>
            <w:color w:val="auto"/>
            <w:kern w:val="2"/>
            <w:sz w:val="22"/>
            <w:lang w:val="en-US" w:eastAsia="fi-FI"/>
            <w14:ligatures w14:val="standardContextual"/>
            <w:rPrChange w:id="240" w:author="Kaski Maiju" w:date="2024-03-14T15:55:00Z">
              <w:rPr>
                <w:rFonts w:eastAsiaTheme="minorEastAsia"/>
                <w:noProof/>
                <w:color w:val="auto"/>
                <w:kern w:val="2"/>
                <w:sz w:val="22"/>
                <w:lang w:val="fi-FI" w:eastAsia="fi-FI"/>
                <w14:ligatures w14:val="standardContextual"/>
              </w:rPr>
            </w:rPrChange>
          </w:rPr>
          <w:tab/>
        </w:r>
        <w:r>
          <w:rPr>
            <w:noProof/>
          </w:rPr>
          <w:t>Ice navigation Service</w:t>
        </w:r>
        <w:r>
          <w:rPr>
            <w:noProof/>
          </w:rPr>
          <w:tab/>
        </w:r>
        <w:r>
          <w:rPr>
            <w:noProof/>
          </w:rPr>
          <w:fldChar w:fldCharType="begin"/>
        </w:r>
        <w:r>
          <w:rPr>
            <w:noProof/>
          </w:rPr>
          <w:instrText xml:space="preserve"> PAGEREF _Toc161324136 \h </w:instrText>
        </w:r>
        <w:r>
          <w:rPr>
            <w:noProof/>
          </w:rPr>
        </w:r>
      </w:ins>
      <w:r>
        <w:rPr>
          <w:noProof/>
        </w:rPr>
        <w:fldChar w:fldCharType="separate"/>
      </w:r>
      <w:ins w:id="241" w:author="Kaski Maiju" w:date="2024-03-14T15:54:00Z">
        <w:r>
          <w:rPr>
            <w:noProof/>
          </w:rPr>
          <w:t>23</w:t>
        </w:r>
        <w:r>
          <w:rPr>
            <w:noProof/>
          </w:rPr>
          <w:fldChar w:fldCharType="end"/>
        </w:r>
      </w:ins>
    </w:p>
    <w:p w14:paraId="6797C07A" w14:textId="55643F50" w:rsidR="000B6FAC" w:rsidRPr="000B6FAC" w:rsidRDefault="000B6FAC">
      <w:pPr>
        <w:pStyle w:val="Sisluet3"/>
        <w:tabs>
          <w:tab w:val="left" w:pos="1134"/>
        </w:tabs>
        <w:rPr>
          <w:ins w:id="242" w:author="Kaski Maiju" w:date="2024-03-14T15:54:00Z"/>
          <w:rFonts w:eastAsiaTheme="minorEastAsia"/>
          <w:noProof/>
          <w:color w:val="auto"/>
          <w:kern w:val="2"/>
          <w:sz w:val="22"/>
          <w:lang w:val="en-US" w:eastAsia="fi-FI"/>
          <w14:ligatures w14:val="standardContextual"/>
          <w:rPrChange w:id="243" w:author="Kaski Maiju" w:date="2024-03-14T15:55:00Z">
            <w:rPr>
              <w:ins w:id="244" w:author="Kaski Maiju" w:date="2024-03-14T15:54:00Z"/>
              <w:rFonts w:eastAsiaTheme="minorEastAsia"/>
              <w:noProof/>
              <w:color w:val="auto"/>
              <w:kern w:val="2"/>
              <w:sz w:val="22"/>
              <w:lang w:val="fi-FI" w:eastAsia="fi-FI"/>
              <w14:ligatures w14:val="standardContextual"/>
            </w:rPr>
          </w:rPrChange>
        </w:rPr>
      </w:pPr>
      <w:ins w:id="245" w:author="Kaski Maiju" w:date="2024-03-14T15:54:00Z">
        <w:r w:rsidRPr="0073421B">
          <w:rPr>
            <w:noProof/>
          </w:rPr>
          <w:t>6.2.7.</w:t>
        </w:r>
        <w:r w:rsidRPr="000B6FAC">
          <w:rPr>
            <w:rFonts w:eastAsiaTheme="minorEastAsia"/>
            <w:noProof/>
            <w:color w:val="auto"/>
            <w:kern w:val="2"/>
            <w:sz w:val="22"/>
            <w:lang w:val="en-US" w:eastAsia="fi-FI"/>
            <w14:ligatures w14:val="standardContextual"/>
            <w:rPrChange w:id="246" w:author="Kaski Maiju" w:date="2024-03-14T15:55:00Z">
              <w:rPr>
                <w:rFonts w:eastAsiaTheme="minorEastAsia"/>
                <w:noProof/>
                <w:color w:val="auto"/>
                <w:kern w:val="2"/>
                <w:sz w:val="22"/>
                <w:lang w:val="fi-FI" w:eastAsia="fi-FI"/>
                <w14:ligatures w14:val="standardContextual"/>
              </w:rPr>
            </w:rPrChange>
          </w:rPr>
          <w:tab/>
        </w:r>
        <w:r>
          <w:rPr>
            <w:noProof/>
          </w:rPr>
          <w:t>Under Keel Clearance Service</w:t>
        </w:r>
        <w:r>
          <w:rPr>
            <w:noProof/>
          </w:rPr>
          <w:tab/>
        </w:r>
        <w:r>
          <w:rPr>
            <w:noProof/>
          </w:rPr>
          <w:fldChar w:fldCharType="begin"/>
        </w:r>
        <w:r>
          <w:rPr>
            <w:noProof/>
          </w:rPr>
          <w:instrText xml:space="preserve"> PAGEREF _Toc161324137 \h </w:instrText>
        </w:r>
        <w:r>
          <w:rPr>
            <w:noProof/>
          </w:rPr>
        </w:r>
      </w:ins>
      <w:r>
        <w:rPr>
          <w:noProof/>
        </w:rPr>
        <w:fldChar w:fldCharType="separate"/>
      </w:r>
      <w:ins w:id="247" w:author="Kaski Maiju" w:date="2024-03-14T15:54:00Z">
        <w:r>
          <w:rPr>
            <w:noProof/>
          </w:rPr>
          <w:t>23</w:t>
        </w:r>
        <w:r>
          <w:rPr>
            <w:noProof/>
          </w:rPr>
          <w:fldChar w:fldCharType="end"/>
        </w:r>
      </w:ins>
    </w:p>
    <w:p w14:paraId="43C006F3" w14:textId="299E4170" w:rsidR="000B6FAC" w:rsidRPr="000B6FAC" w:rsidRDefault="000B6FAC">
      <w:pPr>
        <w:pStyle w:val="Sisluet3"/>
        <w:tabs>
          <w:tab w:val="left" w:pos="1134"/>
        </w:tabs>
        <w:rPr>
          <w:ins w:id="248" w:author="Kaski Maiju" w:date="2024-03-14T15:54:00Z"/>
          <w:rFonts w:eastAsiaTheme="minorEastAsia"/>
          <w:noProof/>
          <w:color w:val="auto"/>
          <w:kern w:val="2"/>
          <w:sz w:val="22"/>
          <w:lang w:val="en-US" w:eastAsia="fi-FI"/>
          <w14:ligatures w14:val="standardContextual"/>
          <w:rPrChange w:id="249" w:author="Kaski Maiju" w:date="2024-03-14T15:55:00Z">
            <w:rPr>
              <w:ins w:id="250" w:author="Kaski Maiju" w:date="2024-03-14T15:54:00Z"/>
              <w:rFonts w:eastAsiaTheme="minorEastAsia"/>
              <w:noProof/>
              <w:color w:val="auto"/>
              <w:kern w:val="2"/>
              <w:sz w:val="22"/>
              <w:lang w:val="fi-FI" w:eastAsia="fi-FI"/>
              <w14:ligatures w14:val="standardContextual"/>
            </w:rPr>
          </w:rPrChange>
        </w:rPr>
      </w:pPr>
      <w:ins w:id="251" w:author="Kaski Maiju" w:date="2024-03-14T15:54:00Z">
        <w:r w:rsidRPr="0073421B">
          <w:rPr>
            <w:noProof/>
          </w:rPr>
          <w:t>6.2.8.</w:t>
        </w:r>
        <w:r w:rsidRPr="000B6FAC">
          <w:rPr>
            <w:rFonts w:eastAsiaTheme="minorEastAsia"/>
            <w:noProof/>
            <w:color w:val="auto"/>
            <w:kern w:val="2"/>
            <w:sz w:val="22"/>
            <w:lang w:val="en-US" w:eastAsia="fi-FI"/>
            <w14:ligatures w14:val="standardContextual"/>
            <w:rPrChange w:id="252" w:author="Kaski Maiju" w:date="2024-03-14T15:55:00Z">
              <w:rPr>
                <w:rFonts w:eastAsiaTheme="minorEastAsia"/>
                <w:noProof/>
                <w:color w:val="auto"/>
                <w:kern w:val="2"/>
                <w:sz w:val="22"/>
                <w:lang w:val="fi-FI" w:eastAsia="fi-FI"/>
                <w14:ligatures w14:val="standardContextual"/>
              </w:rPr>
            </w:rPrChange>
          </w:rPr>
          <w:tab/>
        </w:r>
        <w:r>
          <w:rPr>
            <w:noProof/>
          </w:rPr>
          <w:t>Search and rescue Service</w:t>
        </w:r>
        <w:r>
          <w:rPr>
            <w:noProof/>
          </w:rPr>
          <w:tab/>
        </w:r>
        <w:r>
          <w:rPr>
            <w:noProof/>
          </w:rPr>
          <w:fldChar w:fldCharType="begin"/>
        </w:r>
        <w:r>
          <w:rPr>
            <w:noProof/>
          </w:rPr>
          <w:instrText xml:space="preserve"> PAGEREF _Toc161324138 \h </w:instrText>
        </w:r>
        <w:r>
          <w:rPr>
            <w:noProof/>
          </w:rPr>
        </w:r>
      </w:ins>
      <w:r>
        <w:rPr>
          <w:noProof/>
        </w:rPr>
        <w:fldChar w:fldCharType="separate"/>
      </w:r>
      <w:ins w:id="253" w:author="Kaski Maiju" w:date="2024-03-14T15:54:00Z">
        <w:r>
          <w:rPr>
            <w:noProof/>
          </w:rPr>
          <w:t>23</w:t>
        </w:r>
        <w:r>
          <w:rPr>
            <w:noProof/>
          </w:rPr>
          <w:fldChar w:fldCharType="end"/>
        </w:r>
      </w:ins>
    </w:p>
    <w:p w14:paraId="38D77111" w14:textId="1E2D302E" w:rsidR="000B6FAC" w:rsidRPr="000B6FAC" w:rsidRDefault="000B6FAC">
      <w:pPr>
        <w:pStyle w:val="Sisluet1"/>
        <w:rPr>
          <w:ins w:id="254" w:author="Kaski Maiju" w:date="2024-03-14T15:54:00Z"/>
          <w:rFonts w:eastAsiaTheme="minorEastAsia"/>
          <w:b w:val="0"/>
          <w:caps w:val="0"/>
          <w:color w:val="auto"/>
          <w:kern w:val="2"/>
          <w:lang w:val="en-US" w:eastAsia="fi-FI"/>
          <w14:ligatures w14:val="standardContextual"/>
          <w:rPrChange w:id="255" w:author="Kaski Maiju" w:date="2024-03-14T15:55:00Z">
            <w:rPr>
              <w:ins w:id="256" w:author="Kaski Maiju" w:date="2024-03-14T15:54:00Z"/>
              <w:rFonts w:eastAsiaTheme="minorEastAsia"/>
              <w:b w:val="0"/>
              <w:caps w:val="0"/>
              <w:color w:val="auto"/>
              <w:kern w:val="2"/>
              <w:lang w:val="fi-FI" w:eastAsia="fi-FI"/>
              <w14:ligatures w14:val="standardContextual"/>
            </w:rPr>
          </w:rPrChange>
        </w:rPr>
      </w:pPr>
      <w:ins w:id="257" w:author="Kaski Maiju" w:date="2024-03-14T15:54:00Z">
        <w:r w:rsidRPr="0073421B">
          <w:t>7.</w:t>
        </w:r>
        <w:r w:rsidRPr="000B6FAC">
          <w:rPr>
            <w:rFonts w:eastAsiaTheme="minorEastAsia"/>
            <w:b w:val="0"/>
            <w:caps w:val="0"/>
            <w:color w:val="auto"/>
            <w:kern w:val="2"/>
            <w:lang w:val="en-US" w:eastAsia="fi-FI"/>
            <w14:ligatures w14:val="standardContextual"/>
            <w:rPrChange w:id="258" w:author="Kaski Maiju" w:date="2024-03-14T15:55:00Z">
              <w:rPr>
                <w:rFonts w:eastAsiaTheme="minorEastAsia"/>
                <w:b w:val="0"/>
                <w:caps w:val="0"/>
                <w:color w:val="auto"/>
                <w:kern w:val="2"/>
                <w:lang w:val="fi-FI" w:eastAsia="fi-FI"/>
                <w14:ligatures w14:val="standardContextual"/>
              </w:rPr>
            </w:rPrChange>
          </w:rPr>
          <w:tab/>
        </w:r>
        <w:r>
          <w:t>part D  BLA BLA BLA</w:t>
        </w:r>
        <w:r>
          <w:tab/>
        </w:r>
        <w:r>
          <w:fldChar w:fldCharType="begin"/>
        </w:r>
        <w:r>
          <w:instrText xml:space="preserve"> PAGEREF _Toc161324139 \h </w:instrText>
        </w:r>
      </w:ins>
      <w:r>
        <w:fldChar w:fldCharType="separate"/>
      </w:r>
      <w:ins w:id="259" w:author="Kaski Maiju" w:date="2024-03-14T15:54:00Z">
        <w:r>
          <w:t>23</w:t>
        </w:r>
        <w:r>
          <w:fldChar w:fldCharType="end"/>
        </w:r>
      </w:ins>
    </w:p>
    <w:p w14:paraId="3C197C62" w14:textId="4C405215" w:rsidR="000B6FAC" w:rsidRDefault="000B6FAC">
      <w:pPr>
        <w:pStyle w:val="Sisluet2"/>
        <w:rPr>
          <w:ins w:id="260" w:author="Kaski Maiju" w:date="2024-03-14T15:54:00Z"/>
          <w:rFonts w:eastAsiaTheme="minorEastAsia"/>
          <w:color w:val="auto"/>
          <w:kern w:val="2"/>
          <w:lang w:val="fi-FI" w:eastAsia="fi-FI"/>
          <w14:ligatures w14:val="standardContextual"/>
        </w:rPr>
      </w:pPr>
      <w:ins w:id="261" w:author="Kaski Maiju" w:date="2024-03-14T15:54:00Z">
        <w:r w:rsidRPr="0073421B">
          <w:rPr>
            <w:strike/>
            <w:highlight w:val="yellow"/>
          </w:rPr>
          <w:t>7.1.</w:t>
        </w:r>
        <w:r>
          <w:rPr>
            <w:rFonts w:eastAsiaTheme="minorEastAsia"/>
            <w:color w:val="auto"/>
            <w:kern w:val="2"/>
            <w:lang w:val="fi-FI" w:eastAsia="fi-FI"/>
            <w14:ligatures w14:val="standardContextual"/>
          </w:rPr>
          <w:tab/>
        </w:r>
        <w:r w:rsidRPr="0073421B">
          <w:rPr>
            <w:strike/>
            <w:highlight w:val="yellow"/>
          </w:rPr>
          <w:t>IALA GUIDELINEs</w:t>
        </w:r>
        <w:r>
          <w:tab/>
        </w:r>
        <w:r>
          <w:fldChar w:fldCharType="begin"/>
        </w:r>
        <w:r>
          <w:instrText xml:space="preserve"> PAGEREF _Toc161324140 \h </w:instrText>
        </w:r>
      </w:ins>
      <w:r>
        <w:fldChar w:fldCharType="separate"/>
      </w:r>
      <w:ins w:id="262" w:author="Kaski Maiju" w:date="2024-03-14T15:54:00Z">
        <w:r>
          <w:t>24</w:t>
        </w:r>
        <w:r>
          <w:fldChar w:fldCharType="end"/>
        </w:r>
      </w:ins>
    </w:p>
    <w:p w14:paraId="38C581F6" w14:textId="57CEF4A1" w:rsidR="000B6FAC" w:rsidRPr="000B6FAC" w:rsidRDefault="000B6FAC">
      <w:pPr>
        <w:pStyle w:val="Sisluet2"/>
        <w:rPr>
          <w:ins w:id="263" w:author="Kaski Maiju" w:date="2024-03-14T15:54:00Z"/>
          <w:rFonts w:eastAsiaTheme="minorEastAsia"/>
          <w:color w:val="auto"/>
          <w:kern w:val="2"/>
          <w:lang w:val="en-US" w:eastAsia="fi-FI"/>
          <w14:ligatures w14:val="standardContextual"/>
          <w:rPrChange w:id="264" w:author="Kaski Maiju" w:date="2024-03-14T15:54:00Z">
            <w:rPr>
              <w:ins w:id="265" w:author="Kaski Maiju" w:date="2024-03-14T15:54:00Z"/>
              <w:rFonts w:eastAsiaTheme="minorEastAsia"/>
              <w:color w:val="auto"/>
              <w:kern w:val="2"/>
              <w:lang w:val="fi-FI" w:eastAsia="fi-FI"/>
              <w14:ligatures w14:val="standardContextual"/>
            </w:rPr>
          </w:rPrChange>
        </w:rPr>
      </w:pPr>
      <w:ins w:id="266" w:author="Kaski Maiju" w:date="2024-03-14T15:54:00Z">
        <w:r w:rsidRPr="0073421B">
          <w:rPr>
            <w:strike/>
            <w:highlight w:val="yellow"/>
          </w:rPr>
          <w:lastRenderedPageBreak/>
          <w:t>7.2.</w:t>
        </w:r>
        <w:r w:rsidRPr="000B6FAC">
          <w:rPr>
            <w:rFonts w:eastAsiaTheme="minorEastAsia"/>
            <w:color w:val="auto"/>
            <w:kern w:val="2"/>
            <w:lang w:val="en-US" w:eastAsia="fi-FI"/>
            <w14:ligatures w14:val="standardContextual"/>
            <w:rPrChange w:id="267" w:author="Kaski Maiju" w:date="2024-03-14T15:54:00Z">
              <w:rPr>
                <w:rFonts w:eastAsiaTheme="minorEastAsia"/>
                <w:color w:val="auto"/>
                <w:kern w:val="2"/>
                <w:lang w:val="fi-FI" w:eastAsia="fi-FI"/>
                <w14:ligatures w14:val="standardContextual"/>
              </w:rPr>
            </w:rPrChange>
          </w:rPr>
          <w:tab/>
        </w:r>
        <w:r w:rsidRPr="0073421B">
          <w:rPr>
            <w:strike/>
            <w:highlight w:val="yellow"/>
          </w:rPr>
          <w:t>IHO</w:t>
        </w:r>
        <w:r>
          <w:tab/>
        </w:r>
        <w:r>
          <w:fldChar w:fldCharType="begin"/>
        </w:r>
        <w:r>
          <w:instrText xml:space="preserve"> PAGEREF _Toc161324141 \h </w:instrText>
        </w:r>
      </w:ins>
      <w:r>
        <w:fldChar w:fldCharType="separate"/>
      </w:r>
      <w:ins w:id="268" w:author="Kaski Maiju" w:date="2024-03-14T15:54:00Z">
        <w:r>
          <w:t>24</w:t>
        </w:r>
        <w:r>
          <w:fldChar w:fldCharType="end"/>
        </w:r>
      </w:ins>
    </w:p>
    <w:p w14:paraId="0C17835A" w14:textId="6C5A1E71" w:rsidR="000B6FAC" w:rsidRPr="000B6FAC" w:rsidRDefault="000B6FAC">
      <w:pPr>
        <w:pStyle w:val="Sisluet2"/>
        <w:rPr>
          <w:ins w:id="269" w:author="Kaski Maiju" w:date="2024-03-14T15:54:00Z"/>
          <w:rFonts w:eastAsiaTheme="minorEastAsia"/>
          <w:color w:val="auto"/>
          <w:kern w:val="2"/>
          <w:lang w:val="en-US" w:eastAsia="fi-FI"/>
          <w14:ligatures w14:val="standardContextual"/>
          <w:rPrChange w:id="270" w:author="Kaski Maiju" w:date="2024-03-14T15:54:00Z">
            <w:rPr>
              <w:ins w:id="271" w:author="Kaski Maiju" w:date="2024-03-14T15:54:00Z"/>
              <w:rFonts w:eastAsiaTheme="minorEastAsia"/>
              <w:color w:val="auto"/>
              <w:kern w:val="2"/>
              <w:lang w:val="fi-FI" w:eastAsia="fi-FI"/>
              <w14:ligatures w14:val="standardContextual"/>
            </w:rPr>
          </w:rPrChange>
        </w:rPr>
      </w:pPr>
      <w:ins w:id="272" w:author="Kaski Maiju" w:date="2024-03-14T15:54:00Z">
        <w:r w:rsidRPr="0073421B">
          <w:rPr>
            <w:strike/>
            <w:highlight w:val="yellow"/>
          </w:rPr>
          <w:t>7.3.</w:t>
        </w:r>
        <w:r w:rsidRPr="000B6FAC">
          <w:rPr>
            <w:rFonts w:eastAsiaTheme="minorEastAsia"/>
            <w:color w:val="auto"/>
            <w:kern w:val="2"/>
            <w:lang w:val="en-US" w:eastAsia="fi-FI"/>
            <w14:ligatures w14:val="standardContextual"/>
            <w:rPrChange w:id="273" w:author="Kaski Maiju" w:date="2024-03-14T15:54:00Z">
              <w:rPr>
                <w:rFonts w:eastAsiaTheme="minorEastAsia"/>
                <w:color w:val="auto"/>
                <w:kern w:val="2"/>
                <w:lang w:val="fi-FI" w:eastAsia="fi-FI"/>
                <w14:ligatures w14:val="standardContextual"/>
              </w:rPr>
            </w:rPrChange>
          </w:rPr>
          <w:tab/>
        </w:r>
        <w:r w:rsidRPr="0073421B">
          <w:rPr>
            <w:strike/>
            <w:highlight w:val="yellow"/>
          </w:rPr>
          <w:t>IEC</w:t>
        </w:r>
        <w:r>
          <w:tab/>
        </w:r>
        <w:r>
          <w:fldChar w:fldCharType="begin"/>
        </w:r>
        <w:r>
          <w:instrText xml:space="preserve"> PAGEREF _Toc161324142 \h </w:instrText>
        </w:r>
      </w:ins>
      <w:r>
        <w:fldChar w:fldCharType="separate"/>
      </w:r>
      <w:ins w:id="274" w:author="Kaski Maiju" w:date="2024-03-14T15:54:00Z">
        <w:r>
          <w:t>24</w:t>
        </w:r>
        <w:r>
          <w:fldChar w:fldCharType="end"/>
        </w:r>
      </w:ins>
    </w:p>
    <w:p w14:paraId="7D16C405" w14:textId="2E1260C7" w:rsidR="000B6FAC" w:rsidRPr="000B6FAC" w:rsidRDefault="000B6FAC">
      <w:pPr>
        <w:pStyle w:val="Sisluet2"/>
        <w:rPr>
          <w:ins w:id="275" w:author="Kaski Maiju" w:date="2024-03-14T15:54:00Z"/>
          <w:rFonts w:eastAsiaTheme="minorEastAsia"/>
          <w:color w:val="auto"/>
          <w:kern w:val="2"/>
          <w:lang w:val="en-US" w:eastAsia="fi-FI"/>
          <w14:ligatures w14:val="standardContextual"/>
          <w:rPrChange w:id="276" w:author="Kaski Maiju" w:date="2024-03-14T15:54:00Z">
            <w:rPr>
              <w:ins w:id="277" w:author="Kaski Maiju" w:date="2024-03-14T15:54:00Z"/>
              <w:rFonts w:eastAsiaTheme="minorEastAsia"/>
              <w:color w:val="auto"/>
              <w:kern w:val="2"/>
              <w:lang w:val="fi-FI" w:eastAsia="fi-FI"/>
              <w14:ligatures w14:val="standardContextual"/>
            </w:rPr>
          </w:rPrChange>
        </w:rPr>
      </w:pPr>
      <w:ins w:id="278" w:author="Kaski Maiju" w:date="2024-03-14T15:54:00Z">
        <w:r w:rsidRPr="0073421B">
          <w:rPr>
            <w:strike/>
            <w:highlight w:val="yellow"/>
          </w:rPr>
          <w:t>7.4.</w:t>
        </w:r>
        <w:r w:rsidRPr="000B6FAC">
          <w:rPr>
            <w:rFonts w:eastAsiaTheme="minorEastAsia"/>
            <w:color w:val="auto"/>
            <w:kern w:val="2"/>
            <w:lang w:val="en-US" w:eastAsia="fi-FI"/>
            <w14:ligatures w14:val="standardContextual"/>
            <w:rPrChange w:id="279" w:author="Kaski Maiju" w:date="2024-03-14T15:54:00Z">
              <w:rPr>
                <w:rFonts w:eastAsiaTheme="minorEastAsia"/>
                <w:color w:val="auto"/>
                <w:kern w:val="2"/>
                <w:lang w:val="fi-FI" w:eastAsia="fi-FI"/>
                <w14:ligatures w14:val="standardContextual"/>
              </w:rPr>
            </w:rPrChange>
          </w:rPr>
          <w:tab/>
        </w:r>
        <w:r w:rsidRPr="0073421B">
          <w:rPr>
            <w:strike/>
            <w:highlight w:val="yellow"/>
          </w:rPr>
          <w:t>IMO</w:t>
        </w:r>
        <w:r>
          <w:tab/>
        </w:r>
        <w:r>
          <w:fldChar w:fldCharType="begin"/>
        </w:r>
        <w:r>
          <w:instrText xml:space="preserve"> PAGEREF _Toc161324143 \h </w:instrText>
        </w:r>
      </w:ins>
      <w:r>
        <w:fldChar w:fldCharType="separate"/>
      </w:r>
      <w:ins w:id="280" w:author="Kaski Maiju" w:date="2024-03-14T15:54:00Z">
        <w:r>
          <w:t>24</w:t>
        </w:r>
        <w:r>
          <w:fldChar w:fldCharType="end"/>
        </w:r>
      </w:ins>
    </w:p>
    <w:p w14:paraId="6D6AFA16" w14:textId="63313B89" w:rsidR="000B6FAC" w:rsidRPr="000B6FAC" w:rsidRDefault="000B6FAC">
      <w:pPr>
        <w:pStyle w:val="Sisluet1"/>
        <w:rPr>
          <w:ins w:id="281" w:author="Kaski Maiju" w:date="2024-03-14T15:54:00Z"/>
          <w:rFonts w:eastAsiaTheme="minorEastAsia"/>
          <w:b w:val="0"/>
          <w:caps w:val="0"/>
          <w:color w:val="auto"/>
          <w:kern w:val="2"/>
          <w:lang w:val="en-US" w:eastAsia="fi-FI"/>
          <w14:ligatures w14:val="standardContextual"/>
          <w:rPrChange w:id="282" w:author="Kaski Maiju" w:date="2024-03-14T15:54:00Z">
            <w:rPr>
              <w:ins w:id="283" w:author="Kaski Maiju" w:date="2024-03-14T15:54:00Z"/>
              <w:rFonts w:eastAsiaTheme="minorEastAsia"/>
              <w:b w:val="0"/>
              <w:caps w:val="0"/>
              <w:color w:val="auto"/>
              <w:kern w:val="2"/>
              <w:lang w:val="fi-FI" w:eastAsia="fi-FI"/>
              <w14:ligatures w14:val="standardContextual"/>
            </w:rPr>
          </w:rPrChange>
        </w:rPr>
      </w:pPr>
      <w:ins w:id="284" w:author="Kaski Maiju" w:date="2024-03-14T15:54:00Z">
        <w:r w:rsidRPr="0073421B">
          <w:rPr>
            <w:caps w:val="0"/>
          </w:rPr>
          <w:t>8.</w:t>
        </w:r>
        <w:r w:rsidRPr="000B6FAC">
          <w:rPr>
            <w:rFonts w:eastAsiaTheme="minorEastAsia"/>
            <w:b w:val="0"/>
            <w:caps w:val="0"/>
            <w:color w:val="auto"/>
            <w:kern w:val="2"/>
            <w:lang w:val="en-US" w:eastAsia="fi-FI"/>
            <w14:ligatures w14:val="standardContextual"/>
            <w:rPrChange w:id="285" w:author="Kaski Maiju" w:date="2024-03-14T15:54:00Z">
              <w:rPr>
                <w:rFonts w:eastAsiaTheme="minorEastAsia"/>
                <w:b w:val="0"/>
                <w:caps w:val="0"/>
                <w:color w:val="auto"/>
                <w:kern w:val="2"/>
                <w:lang w:val="fi-FI" w:eastAsia="fi-FI"/>
                <w14:ligatures w14:val="standardContextual"/>
              </w:rPr>
            </w:rPrChange>
          </w:rPr>
          <w:tab/>
        </w:r>
        <w:r w:rsidRPr="0073421B">
          <w:rPr>
            <w:caps w:val="0"/>
          </w:rPr>
          <w:t>DEFINITIONS</w:t>
        </w:r>
        <w:r>
          <w:tab/>
        </w:r>
        <w:r>
          <w:fldChar w:fldCharType="begin"/>
        </w:r>
        <w:r>
          <w:instrText xml:space="preserve"> PAGEREF _Toc161324144 \h </w:instrText>
        </w:r>
      </w:ins>
      <w:r>
        <w:fldChar w:fldCharType="separate"/>
      </w:r>
      <w:ins w:id="286" w:author="Kaski Maiju" w:date="2024-03-14T15:54:00Z">
        <w:r>
          <w:t>24</w:t>
        </w:r>
        <w:r>
          <w:fldChar w:fldCharType="end"/>
        </w:r>
      </w:ins>
    </w:p>
    <w:p w14:paraId="3C090B03" w14:textId="31FCF43E" w:rsidR="000B6FAC" w:rsidRPr="000B6FAC" w:rsidRDefault="000B6FAC">
      <w:pPr>
        <w:pStyle w:val="Sisluet1"/>
        <w:rPr>
          <w:ins w:id="287" w:author="Kaski Maiju" w:date="2024-03-14T15:54:00Z"/>
          <w:rFonts w:eastAsiaTheme="minorEastAsia"/>
          <w:b w:val="0"/>
          <w:caps w:val="0"/>
          <w:color w:val="auto"/>
          <w:kern w:val="2"/>
          <w:lang w:val="en-US" w:eastAsia="fi-FI"/>
          <w14:ligatures w14:val="standardContextual"/>
          <w:rPrChange w:id="288" w:author="Kaski Maiju" w:date="2024-03-14T15:54:00Z">
            <w:rPr>
              <w:ins w:id="289" w:author="Kaski Maiju" w:date="2024-03-14T15:54:00Z"/>
              <w:rFonts w:eastAsiaTheme="minorEastAsia"/>
              <w:b w:val="0"/>
              <w:caps w:val="0"/>
              <w:color w:val="auto"/>
              <w:kern w:val="2"/>
              <w:lang w:val="fi-FI" w:eastAsia="fi-FI"/>
              <w14:ligatures w14:val="standardContextual"/>
            </w:rPr>
          </w:rPrChange>
        </w:rPr>
      </w:pPr>
      <w:ins w:id="290" w:author="Kaski Maiju" w:date="2024-03-14T15:54:00Z">
        <w:r w:rsidRPr="0073421B">
          <w:t>9.</w:t>
        </w:r>
        <w:r w:rsidRPr="000B6FAC">
          <w:rPr>
            <w:rFonts w:eastAsiaTheme="minorEastAsia"/>
            <w:b w:val="0"/>
            <w:caps w:val="0"/>
            <w:color w:val="auto"/>
            <w:kern w:val="2"/>
            <w:lang w:val="en-US" w:eastAsia="fi-FI"/>
            <w14:ligatures w14:val="standardContextual"/>
            <w:rPrChange w:id="291" w:author="Kaski Maiju" w:date="2024-03-14T15:54:00Z">
              <w:rPr>
                <w:rFonts w:eastAsiaTheme="minorEastAsia"/>
                <w:b w:val="0"/>
                <w:caps w:val="0"/>
                <w:color w:val="auto"/>
                <w:kern w:val="2"/>
                <w:lang w:val="fi-FI" w:eastAsia="fi-FI"/>
                <w14:ligatures w14:val="standardContextual"/>
              </w:rPr>
            </w:rPrChange>
          </w:rPr>
          <w:tab/>
        </w:r>
        <w:r>
          <w:t>abbreviations</w:t>
        </w:r>
        <w:r>
          <w:tab/>
        </w:r>
        <w:r>
          <w:fldChar w:fldCharType="begin"/>
        </w:r>
        <w:r>
          <w:instrText xml:space="preserve"> PAGEREF _Toc161324145 \h </w:instrText>
        </w:r>
      </w:ins>
      <w:r>
        <w:fldChar w:fldCharType="separate"/>
      </w:r>
      <w:ins w:id="292" w:author="Kaski Maiju" w:date="2024-03-14T15:54:00Z">
        <w:r>
          <w:t>24</w:t>
        </w:r>
        <w:r>
          <w:fldChar w:fldCharType="end"/>
        </w:r>
      </w:ins>
    </w:p>
    <w:p w14:paraId="41F85705" w14:textId="4FACBDA6" w:rsidR="000B6FAC" w:rsidRPr="000B6FAC" w:rsidRDefault="000B6FAC">
      <w:pPr>
        <w:pStyle w:val="Sisluet1"/>
        <w:rPr>
          <w:ins w:id="293" w:author="Kaski Maiju" w:date="2024-03-14T15:54:00Z"/>
          <w:rFonts w:eastAsiaTheme="minorEastAsia"/>
          <w:b w:val="0"/>
          <w:caps w:val="0"/>
          <w:color w:val="auto"/>
          <w:kern w:val="2"/>
          <w:lang w:val="en-US" w:eastAsia="fi-FI"/>
          <w14:ligatures w14:val="standardContextual"/>
          <w:rPrChange w:id="294" w:author="Kaski Maiju" w:date="2024-03-14T15:54:00Z">
            <w:rPr>
              <w:ins w:id="295" w:author="Kaski Maiju" w:date="2024-03-14T15:54:00Z"/>
              <w:rFonts w:eastAsiaTheme="minorEastAsia"/>
              <w:b w:val="0"/>
              <w:caps w:val="0"/>
              <w:color w:val="auto"/>
              <w:kern w:val="2"/>
              <w:lang w:val="fi-FI" w:eastAsia="fi-FI"/>
              <w14:ligatures w14:val="standardContextual"/>
            </w:rPr>
          </w:rPrChange>
        </w:rPr>
      </w:pPr>
      <w:ins w:id="296" w:author="Kaski Maiju" w:date="2024-03-14T15:54:00Z">
        <w:r w:rsidRPr="0073421B">
          <w:t>10.</w:t>
        </w:r>
        <w:r w:rsidRPr="000B6FAC">
          <w:rPr>
            <w:rFonts w:eastAsiaTheme="minorEastAsia"/>
            <w:b w:val="0"/>
            <w:caps w:val="0"/>
            <w:color w:val="auto"/>
            <w:kern w:val="2"/>
            <w:lang w:val="en-US" w:eastAsia="fi-FI"/>
            <w14:ligatures w14:val="standardContextual"/>
            <w:rPrChange w:id="297" w:author="Kaski Maiju" w:date="2024-03-14T15:54:00Z">
              <w:rPr>
                <w:rFonts w:eastAsiaTheme="minorEastAsia"/>
                <w:b w:val="0"/>
                <w:caps w:val="0"/>
                <w:color w:val="auto"/>
                <w:kern w:val="2"/>
                <w:lang w:val="fi-FI" w:eastAsia="fi-FI"/>
                <w14:ligatures w14:val="standardContextual"/>
              </w:rPr>
            </w:rPrChange>
          </w:rPr>
          <w:tab/>
        </w:r>
        <w:r>
          <w:t>references</w:t>
        </w:r>
        <w:r>
          <w:tab/>
        </w:r>
        <w:r>
          <w:fldChar w:fldCharType="begin"/>
        </w:r>
        <w:r>
          <w:instrText xml:space="preserve"> PAGEREF _Toc161324146 \h </w:instrText>
        </w:r>
      </w:ins>
      <w:r>
        <w:fldChar w:fldCharType="separate"/>
      </w:r>
      <w:ins w:id="298" w:author="Kaski Maiju" w:date="2024-03-14T15:54:00Z">
        <w:r>
          <w:t>24</w:t>
        </w:r>
        <w:r>
          <w:fldChar w:fldCharType="end"/>
        </w:r>
      </w:ins>
    </w:p>
    <w:p w14:paraId="6F2F27FD" w14:textId="52AB02B5" w:rsidR="000B6FAC" w:rsidRPr="000B6FAC" w:rsidRDefault="000B6FAC">
      <w:pPr>
        <w:pStyle w:val="Sisluet1"/>
        <w:rPr>
          <w:ins w:id="299" w:author="Kaski Maiju" w:date="2024-03-14T15:54:00Z"/>
          <w:rFonts w:eastAsiaTheme="minorEastAsia"/>
          <w:b w:val="0"/>
          <w:caps w:val="0"/>
          <w:color w:val="auto"/>
          <w:kern w:val="2"/>
          <w:lang w:val="en-US" w:eastAsia="fi-FI"/>
          <w14:ligatures w14:val="standardContextual"/>
          <w:rPrChange w:id="300" w:author="Kaski Maiju" w:date="2024-03-14T15:54:00Z">
            <w:rPr>
              <w:ins w:id="301" w:author="Kaski Maiju" w:date="2024-03-14T15:54:00Z"/>
              <w:rFonts w:eastAsiaTheme="minorEastAsia"/>
              <w:b w:val="0"/>
              <w:caps w:val="0"/>
              <w:color w:val="auto"/>
              <w:kern w:val="2"/>
              <w:lang w:val="fi-FI" w:eastAsia="fi-FI"/>
              <w14:ligatures w14:val="standardContextual"/>
            </w:rPr>
          </w:rPrChange>
        </w:rPr>
      </w:pPr>
      <w:ins w:id="302" w:author="Kaski Maiju" w:date="2024-03-14T15:54:00Z">
        <w:r w:rsidRPr="0073421B">
          <w:t>11.</w:t>
        </w:r>
        <w:r w:rsidRPr="000B6FAC">
          <w:rPr>
            <w:rFonts w:eastAsiaTheme="minorEastAsia"/>
            <w:b w:val="0"/>
            <w:caps w:val="0"/>
            <w:color w:val="auto"/>
            <w:kern w:val="2"/>
            <w:lang w:val="en-US" w:eastAsia="fi-FI"/>
            <w14:ligatures w14:val="standardContextual"/>
            <w:rPrChange w:id="303" w:author="Kaski Maiju" w:date="2024-03-14T15:54:00Z">
              <w:rPr>
                <w:rFonts w:eastAsiaTheme="minorEastAsia"/>
                <w:b w:val="0"/>
                <w:caps w:val="0"/>
                <w:color w:val="auto"/>
                <w:kern w:val="2"/>
                <w:lang w:val="fi-FI" w:eastAsia="fi-FI"/>
                <w14:ligatures w14:val="standardContextual"/>
              </w:rPr>
            </w:rPrChange>
          </w:rPr>
          <w:tab/>
        </w:r>
        <w:r>
          <w:t>Further reading</w:t>
        </w:r>
        <w:r>
          <w:tab/>
        </w:r>
        <w:r>
          <w:fldChar w:fldCharType="begin"/>
        </w:r>
        <w:r>
          <w:instrText xml:space="preserve"> PAGEREF _Toc161324147 \h </w:instrText>
        </w:r>
      </w:ins>
      <w:r>
        <w:fldChar w:fldCharType="separate"/>
      </w:r>
      <w:ins w:id="304" w:author="Kaski Maiju" w:date="2024-03-14T15:54:00Z">
        <w:r>
          <w:t>25</w:t>
        </w:r>
        <w:r>
          <w:fldChar w:fldCharType="end"/>
        </w:r>
      </w:ins>
    </w:p>
    <w:p w14:paraId="7F1E188E" w14:textId="1AEE2A16" w:rsidR="000B6FAC" w:rsidRPr="000B6FAC" w:rsidRDefault="000B6FAC">
      <w:pPr>
        <w:pStyle w:val="Sisluet1"/>
        <w:rPr>
          <w:ins w:id="305" w:author="Kaski Maiju" w:date="2024-03-14T15:54:00Z"/>
          <w:rFonts w:eastAsiaTheme="minorEastAsia"/>
          <w:b w:val="0"/>
          <w:caps w:val="0"/>
          <w:color w:val="auto"/>
          <w:kern w:val="2"/>
          <w:lang w:val="en-US" w:eastAsia="fi-FI"/>
          <w14:ligatures w14:val="standardContextual"/>
          <w:rPrChange w:id="306" w:author="Kaski Maiju" w:date="2024-03-14T15:54:00Z">
            <w:rPr>
              <w:ins w:id="307" w:author="Kaski Maiju" w:date="2024-03-14T15:54:00Z"/>
              <w:rFonts w:eastAsiaTheme="minorEastAsia"/>
              <w:b w:val="0"/>
              <w:caps w:val="0"/>
              <w:color w:val="auto"/>
              <w:kern w:val="2"/>
              <w:lang w:val="fi-FI" w:eastAsia="fi-FI"/>
              <w14:ligatures w14:val="standardContextual"/>
            </w:rPr>
          </w:rPrChange>
        </w:rPr>
      </w:pPr>
      <w:ins w:id="308" w:author="Kaski Maiju" w:date="2024-03-14T15:54:00Z">
        <w:r w:rsidRPr="0073421B">
          <w:t>12.</w:t>
        </w:r>
        <w:r w:rsidRPr="000B6FAC">
          <w:rPr>
            <w:rFonts w:eastAsiaTheme="minorEastAsia"/>
            <w:b w:val="0"/>
            <w:caps w:val="0"/>
            <w:color w:val="auto"/>
            <w:kern w:val="2"/>
            <w:lang w:val="en-US" w:eastAsia="fi-FI"/>
            <w14:ligatures w14:val="standardContextual"/>
            <w:rPrChange w:id="309" w:author="Kaski Maiju" w:date="2024-03-14T15:54:00Z">
              <w:rPr>
                <w:rFonts w:eastAsiaTheme="minorEastAsia"/>
                <w:b w:val="0"/>
                <w:caps w:val="0"/>
                <w:color w:val="auto"/>
                <w:kern w:val="2"/>
                <w:lang w:val="fi-FI" w:eastAsia="fi-FI"/>
                <w14:ligatures w14:val="standardContextual"/>
              </w:rPr>
            </w:rPrChange>
          </w:rPr>
          <w:tab/>
        </w:r>
        <w:r>
          <w:t>Index</w:t>
        </w:r>
        <w:r>
          <w:tab/>
        </w:r>
        <w:r>
          <w:fldChar w:fldCharType="begin"/>
        </w:r>
        <w:r>
          <w:instrText xml:space="preserve"> PAGEREF _Toc161324148 \h </w:instrText>
        </w:r>
      </w:ins>
      <w:r>
        <w:fldChar w:fldCharType="separate"/>
      </w:r>
      <w:ins w:id="310" w:author="Kaski Maiju" w:date="2024-03-14T15:54:00Z">
        <w:r>
          <w:t>26</w:t>
        </w:r>
        <w:r>
          <w:fldChar w:fldCharType="end"/>
        </w:r>
      </w:ins>
    </w:p>
    <w:p w14:paraId="5CA685DE" w14:textId="40A10555" w:rsidR="00C1208D" w:rsidRPr="000B6FAC" w:rsidDel="000B6FAC" w:rsidRDefault="00C1208D">
      <w:pPr>
        <w:pStyle w:val="Sisluet1"/>
        <w:rPr>
          <w:del w:id="311" w:author="Kaski Maiju" w:date="2024-03-14T15:54:00Z"/>
          <w:rFonts w:eastAsiaTheme="minorEastAsia"/>
          <w:b w:val="0"/>
          <w:caps w:val="0"/>
          <w:color w:val="auto"/>
          <w:lang w:val="en-US" w:eastAsia="fi-FI"/>
          <w:rPrChange w:id="312" w:author="Kaski Maiju" w:date="2024-03-14T15:54:00Z">
            <w:rPr>
              <w:del w:id="313" w:author="Kaski Maiju" w:date="2024-03-14T15:54:00Z"/>
              <w:rFonts w:eastAsiaTheme="minorEastAsia"/>
              <w:b w:val="0"/>
              <w:caps w:val="0"/>
              <w:color w:val="auto"/>
              <w:lang w:val="fi-FI" w:eastAsia="fi-FI"/>
            </w:rPr>
          </w:rPrChange>
        </w:rPr>
      </w:pPr>
      <w:del w:id="314" w:author="Kaski Maiju" w:date="2024-03-14T15:54:00Z">
        <w:r w:rsidRPr="00D53522" w:rsidDel="000B6FAC">
          <w:delText>1.</w:delText>
        </w:r>
        <w:r w:rsidRPr="000B6FAC" w:rsidDel="000B6FAC">
          <w:rPr>
            <w:rFonts w:eastAsiaTheme="minorEastAsia"/>
            <w:b w:val="0"/>
            <w:caps w:val="0"/>
            <w:color w:val="auto"/>
            <w:lang w:val="en-US" w:eastAsia="fi-FI"/>
            <w:rPrChange w:id="315" w:author="Kaski Maiju" w:date="2024-03-14T15:54:00Z">
              <w:rPr>
                <w:rFonts w:eastAsiaTheme="minorEastAsia"/>
                <w:b w:val="0"/>
                <w:caps w:val="0"/>
                <w:color w:val="auto"/>
                <w:lang w:val="fi-FI" w:eastAsia="fi-FI"/>
              </w:rPr>
            </w:rPrChange>
          </w:rPr>
          <w:tab/>
        </w:r>
        <w:r w:rsidDel="000B6FAC">
          <w:delText>INTRODUCTION</w:delText>
        </w:r>
        <w:r w:rsidDel="000B6FAC">
          <w:tab/>
          <w:delText>5</w:delText>
        </w:r>
      </w:del>
    </w:p>
    <w:p w14:paraId="7B6A703C" w14:textId="632D8E4D" w:rsidR="00C1208D" w:rsidRPr="000B6FAC" w:rsidDel="000B6FAC" w:rsidRDefault="00C1208D">
      <w:pPr>
        <w:pStyle w:val="Sisluet1"/>
        <w:rPr>
          <w:del w:id="316" w:author="Kaski Maiju" w:date="2024-03-14T15:54:00Z"/>
          <w:rFonts w:eastAsiaTheme="minorEastAsia"/>
          <w:b w:val="0"/>
          <w:caps w:val="0"/>
          <w:color w:val="auto"/>
          <w:lang w:val="en-US" w:eastAsia="fi-FI"/>
          <w:rPrChange w:id="317" w:author="Kaski Maiju" w:date="2024-03-14T15:54:00Z">
            <w:rPr>
              <w:del w:id="318" w:author="Kaski Maiju" w:date="2024-03-14T15:54:00Z"/>
              <w:rFonts w:eastAsiaTheme="minorEastAsia"/>
              <w:b w:val="0"/>
              <w:caps w:val="0"/>
              <w:color w:val="auto"/>
              <w:lang w:val="fi-FI" w:eastAsia="fi-FI"/>
            </w:rPr>
          </w:rPrChange>
        </w:rPr>
      </w:pPr>
      <w:del w:id="319" w:author="Kaski Maiju" w:date="2024-03-14T15:54:00Z">
        <w:r w:rsidRPr="00D53522" w:rsidDel="000B6FAC">
          <w:delText>2.</w:delText>
        </w:r>
        <w:r w:rsidRPr="000B6FAC" w:rsidDel="000B6FAC">
          <w:rPr>
            <w:rFonts w:eastAsiaTheme="minorEastAsia"/>
            <w:b w:val="0"/>
            <w:caps w:val="0"/>
            <w:color w:val="auto"/>
            <w:lang w:val="en-US" w:eastAsia="fi-FI"/>
            <w:rPrChange w:id="320" w:author="Kaski Maiju" w:date="2024-03-14T15:54:00Z">
              <w:rPr>
                <w:rFonts w:eastAsiaTheme="minorEastAsia"/>
                <w:b w:val="0"/>
                <w:caps w:val="0"/>
                <w:color w:val="auto"/>
                <w:lang w:val="fi-FI" w:eastAsia="fi-FI"/>
              </w:rPr>
            </w:rPrChange>
          </w:rPr>
          <w:tab/>
        </w:r>
        <w:r w:rsidDel="000B6FAC">
          <w:delText>DOCUMENT PURPOSE</w:delText>
        </w:r>
        <w:r w:rsidDel="000B6FAC">
          <w:tab/>
          <w:delText>6</w:delText>
        </w:r>
      </w:del>
    </w:p>
    <w:p w14:paraId="3D609ECA" w14:textId="0E81537C" w:rsidR="00C1208D" w:rsidRPr="000B6FAC" w:rsidDel="000B6FAC" w:rsidRDefault="00C1208D">
      <w:pPr>
        <w:pStyle w:val="Sisluet1"/>
        <w:rPr>
          <w:del w:id="321" w:author="Kaski Maiju" w:date="2024-03-14T15:54:00Z"/>
          <w:rFonts w:eastAsiaTheme="minorEastAsia"/>
          <w:b w:val="0"/>
          <w:caps w:val="0"/>
          <w:color w:val="auto"/>
          <w:lang w:val="en-US" w:eastAsia="fi-FI"/>
          <w:rPrChange w:id="322" w:author="Kaski Maiju" w:date="2024-03-14T15:54:00Z">
            <w:rPr>
              <w:del w:id="323" w:author="Kaski Maiju" w:date="2024-03-14T15:54:00Z"/>
              <w:rFonts w:eastAsiaTheme="minorEastAsia"/>
              <w:b w:val="0"/>
              <w:caps w:val="0"/>
              <w:color w:val="auto"/>
              <w:lang w:val="fi-FI" w:eastAsia="fi-FI"/>
            </w:rPr>
          </w:rPrChange>
        </w:rPr>
      </w:pPr>
      <w:del w:id="324" w:author="Kaski Maiju" w:date="2024-03-14T15:54:00Z">
        <w:r w:rsidRPr="00D53522" w:rsidDel="000B6FAC">
          <w:delText>3.</w:delText>
        </w:r>
        <w:r w:rsidRPr="000B6FAC" w:rsidDel="000B6FAC">
          <w:rPr>
            <w:rFonts w:eastAsiaTheme="minorEastAsia"/>
            <w:b w:val="0"/>
            <w:caps w:val="0"/>
            <w:color w:val="auto"/>
            <w:lang w:val="en-US" w:eastAsia="fi-FI"/>
            <w:rPrChange w:id="325" w:author="Kaski Maiju" w:date="2024-03-14T15:54:00Z">
              <w:rPr>
                <w:rFonts w:eastAsiaTheme="minorEastAsia"/>
                <w:b w:val="0"/>
                <w:caps w:val="0"/>
                <w:color w:val="auto"/>
                <w:lang w:val="fi-FI" w:eastAsia="fi-FI"/>
              </w:rPr>
            </w:rPrChange>
          </w:rPr>
          <w:tab/>
        </w:r>
        <w:r w:rsidDel="000B6FAC">
          <w:delText>DOCUMENT STRUCTURE</w:delText>
        </w:r>
        <w:r w:rsidDel="000B6FAC">
          <w:tab/>
          <w:delText>6</w:delText>
        </w:r>
      </w:del>
    </w:p>
    <w:p w14:paraId="3EB881ED" w14:textId="0EC5E508" w:rsidR="00C1208D" w:rsidRPr="00C1208D" w:rsidDel="000B6FAC" w:rsidRDefault="00C1208D">
      <w:pPr>
        <w:pStyle w:val="Sisluet1"/>
        <w:rPr>
          <w:del w:id="326" w:author="Kaski Maiju" w:date="2024-03-14T15:54:00Z"/>
          <w:rFonts w:eastAsiaTheme="minorEastAsia"/>
          <w:b w:val="0"/>
          <w:caps w:val="0"/>
          <w:color w:val="auto"/>
          <w:lang w:val="en-US" w:eastAsia="fi-FI"/>
        </w:rPr>
      </w:pPr>
      <w:del w:id="327" w:author="Kaski Maiju" w:date="2024-03-14T15:54:00Z">
        <w:r w:rsidRPr="00D53522" w:rsidDel="000B6FAC">
          <w:delText>4.</w:delText>
        </w:r>
        <w:r w:rsidRPr="00C1208D" w:rsidDel="000B6FAC">
          <w:rPr>
            <w:rFonts w:eastAsiaTheme="minorEastAsia"/>
            <w:b w:val="0"/>
            <w:caps w:val="0"/>
            <w:color w:val="auto"/>
            <w:lang w:val="en-US" w:eastAsia="fi-FI"/>
          </w:rPr>
          <w:tab/>
        </w:r>
        <w:r w:rsidDel="000B6FAC">
          <w:delText>PART a  general principles of vts digital communications</w:delText>
        </w:r>
        <w:r w:rsidDel="000B6FAC">
          <w:tab/>
          <w:delText>7</w:delText>
        </w:r>
      </w:del>
    </w:p>
    <w:p w14:paraId="475D3312" w14:textId="3A3DBD81" w:rsidR="00C1208D" w:rsidRPr="00C1208D" w:rsidDel="000B6FAC" w:rsidRDefault="00C1208D">
      <w:pPr>
        <w:pStyle w:val="Sisluet2"/>
        <w:rPr>
          <w:del w:id="328" w:author="Kaski Maiju" w:date="2024-03-14T15:54:00Z"/>
          <w:rFonts w:eastAsiaTheme="minorEastAsia"/>
          <w:color w:val="auto"/>
          <w:lang w:val="en-US" w:eastAsia="fi-FI"/>
        </w:rPr>
      </w:pPr>
      <w:del w:id="329" w:author="Kaski Maiju" w:date="2024-03-14T15:54:00Z">
        <w:r w:rsidRPr="00D53522" w:rsidDel="000B6FAC">
          <w:delText>4.1.</w:delText>
        </w:r>
        <w:r w:rsidRPr="00C1208D" w:rsidDel="000B6FAC">
          <w:rPr>
            <w:rFonts w:eastAsiaTheme="minorEastAsia"/>
            <w:color w:val="auto"/>
            <w:lang w:val="en-US" w:eastAsia="fi-FI"/>
          </w:rPr>
          <w:tab/>
        </w:r>
        <w:r w:rsidDel="000B6FAC">
          <w:delText>Managing a mix of traditional VHF voice, digital communications, and automated data exchange</w:delText>
        </w:r>
        <w:r w:rsidDel="000B6FAC">
          <w:tab/>
          <w:delText>7</w:delText>
        </w:r>
      </w:del>
    </w:p>
    <w:p w14:paraId="5D7D0870" w14:textId="63E1578E" w:rsidR="00C1208D" w:rsidRPr="00C1208D" w:rsidDel="000B6FAC" w:rsidRDefault="00C1208D">
      <w:pPr>
        <w:pStyle w:val="Sisluet3"/>
        <w:tabs>
          <w:tab w:val="left" w:pos="1134"/>
        </w:tabs>
        <w:rPr>
          <w:del w:id="330" w:author="Kaski Maiju" w:date="2024-03-14T15:54:00Z"/>
          <w:rFonts w:eastAsiaTheme="minorEastAsia"/>
          <w:noProof/>
          <w:color w:val="auto"/>
          <w:sz w:val="22"/>
          <w:lang w:val="en-US" w:eastAsia="fi-FI"/>
        </w:rPr>
      </w:pPr>
      <w:del w:id="331" w:author="Kaski Maiju" w:date="2024-03-14T15:54:00Z">
        <w:r w:rsidRPr="00D53522" w:rsidDel="000B6FAC">
          <w:rPr>
            <w:noProof/>
          </w:rPr>
          <w:delText>4.1.1.</w:delText>
        </w:r>
        <w:r w:rsidRPr="00C1208D" w:rsidDel="000B6FAC">
          <w:rPr>
            <w:rFonts w:eastAsiaTheme="minorEastAsia"/>
            <w:noProof/>
            <w:color w:val="auto"/>
            <w:sz w:val="22"/>
            <w:lang w:val="en-US" w:eastAsia="fi-FI"/>
          </w:rPr>
          <w:tab/>
        </w:r>
        <w:r w:rsidDel="000B6FAC">
          <w:rPr>
            <w:noProof/>
          </w:rPr>
          <w:delText>Time critical messages</w:delText>
        </w:r>
        <w:r w:rsidDel="000B6FAC">
          <w:rPr>
            <w:noProof/>
          </w:rPr>
          <w:tab/>
          <w:delText>7</w:delText>
        </w:r>
      </w:del>
    </w:p>
    <w:p w14:paraId="20B994CB" w14:textId="02C95DC1" w:rsidR="00C1208D" w:rsidRPr="00C1208D" w:rsidDel="000B6FAC" w:rsidRDefault="00C1208D">
      <w:pPr>
        <w:pStyle w:val="Sisluet3"/>
        <w:tabs>
          <w:tab w:val="left" w:pos="1134"/>
        </w:tabs>
        <w:rPr>
          <w:del w:id="332" w:author="Kaski Maiju" w:date="2024-03-14T15:54:00Z"/>
          <w:rFonts w:eastAsiaTheme="minorEastAsia"/>
          <w:noProof/>
          <w:color w:val="auto"/>
          <w:sz w:val="22"/>
          <w:lang w:val="en-US" w:eastAsia="fi-FI"/>
        </w:rPr>
      </w:pPr>
      <w:del w:id="333" w:author="Kaski Maiju" w:date="2024-03-14T15:54:00Z">
        <w:r w:rsidRPr="00D53522" w:rsidDel="000B6FAC">
          <w:rPr>
            <w:noProof/>
          </w:rPr>
          <w:delText>4.1.2.</w:delText>
        </w:r>
        <w:r w:rsidRPr="00C1208D" w:rsidDel="000B6FAC">
          <w:rPr>
            <w:rFonts w:eastAsiaTheme="minorEastAsia"/>
            <w:noProof/>
            <w:color w:val="auto"/>
            <w:sz w:val="22"/>
            <w:lang w:val="en-US" w:eastAsia="fi-FI"/>
          </w:rPr>
          <w:tab/>
        </w:r>
        <w:r w:rsidDel="000B6FAC">
          <w:rPr>
            <w:noProof/>
          </w:rPr>
          <w:delText>Publishing information on digital VTS services</w:delText>
        </w:r>
        <w:r w:rsidDel="000B6FAC">
          <w:rPr>
            <w:noProof/>
          </w:rPr>
          <w:tab/>
          <w:delText>7</w:delText>
        </w:r>
      </w:del>
    </w:p>
    <w:p w14:paraId="0A8DFD00" w14:textId="75E9B437" w:rsidR="00C1208D" w:rsidRPr="00C1208D" w:rsidDel="000B6FAC" w:rsidRDefault="00C1208D">
      <w:pPr>
        <w:pStyle w:val="Sisluet3"/>
        <w:tabs>
          <w:tab w:val="left" w:pos="1134"/>
        </w:tabs>
        <w:rPr>
          <w:del w:id="334" w:author="Kaski Maiju" w:date="2024-03-14T15:54:00Z"/>
          <w:rFonts w:eastAsiaTheme="minorEastAsia"/>
          <w:noProof/>
          <w:color w:val="auto"/>
          <w:sz w:val="22"/>
          <w:lang w:val="en-US" w:eastAsia="fi-FI"/>
        </w:rPr>
      </w:pPr>
      <w:del w:id="335" w:author="Kaski Maiju" w:date="2024-03-14T15:54:00Z">
        <w:r w:rsidRPr="00D53522" w:rsidDel="000B6FAC">
          <w:rPr>
            <w:noProof/>
          </w:rPr>
          <w:delText>4.1.3.</w:delText>
        </w:r>
        <w:r w:rsidRPr="00C1208D" w:rsidDel="000B6FAC">
          <w:rPr>
            <w:rFonts w:eastAsiaTheme="minorEastAsia"/>
            <w:noProof/>
            <w:color w:val="auto"/>
            <w:sz w:val="22"/>
            <w:lang w:val="en-US" w:eastAsia="fi-FI"/>
          </w:rPr>
          <w:tab/>
        </w:r>
        <w:r w:rsidDel="000B6FAC">
          <w:rPr>
            <w:noProof/>
          </w:rPr>
          <w:delText>Ensuring that all vessels have the information</w:delText>
        </w:r>
        <w:r w:rsidDel="000B6FAC">
          <w:rPr>
            <w:noProof/>
          </w:rPr>
          <w:tab/>
          <w:delText>7</w:delText>
        </w:r>
      </w:del>
    </w:p>
    <w:p w14:paraId="042FA6E5" w14:textId="48DF15B4" w:rsidR="00C1208D" w:rsidRPr="00C1208D" w:rsidDel="000B6FAC" w:rsidRDefault="00C1208D">
      <w:pPr>
        <w:pStyle w:val="Sisluet3"/>
        <w:tabs>
          <w:tab w:val="left" w:pos="1134"/>
        </w:tabs>
        <w:rPr>
          <w:del w:id="336" w:author="Kaski Maiju" w:date="2024-03-14T15:54:00Z"/>
          <w:rFonts w:eastAsiaTheme="minorEastAsia"/>
          <w:noProof/>
          <w:color w:val="auto"/>
          <w:sz w:val="22"/>
          <w:lang w:val="en-US" w:eastAsia="fi-FI"/>
        </w:rPr>
      </w:pPr>
      <w:del w:id="337" w:author="Kaski Maiju" w:date="2024-03-14T15:54:00Z">
        <w:r w:rsidRPr="00D53522" w:rsidDel="000B6FAC">
          <w:rPr>
            <w:noProof/>
          </w:rPr>
          <w:delText>4.1.4.</w:delText>
        </w:r>
        <w:r w:rsidRPr="00C1208D" w:rsidDel="000B6FAC">
          <w:rPr>
            <w:rFonts w:eastAsiaTheme="minorEastAsia"/>
            <w:noProof/>
            <w:color w:val="auto"/>
            <w:sz w:val="22"/>
            <w:lang w:val="en-US" w:eastAsia="fi-FI"/>
          </w:rPr>
          <w:tab/>
        </w:r>
        <w:r w:rsidDel="000B6FAC">
          <w:rPr>
            <w:noProof/>
          </w:rPr>
          <w:delText>Information originating from sources outside of VTS</w:delText>
        </w:r>
        <w:r w:rsidDel="000B6FAC">
          <w:rPr>
            <w:noProof/>
          </w:rPr>
          <w:tab/>
          <w:delText>7</w:delText>
        </w:r>
      </w:del>
    </w:p>
    <w:p w14:paraId="33225404" w14:textId="4E895E63" w:rsidR="00C1208D" w:rsidRPr="00C1208D" w:rsidDel="000B6FAC" w:rsidRDefault="00C1208D">
      <w:pPr>
        <w:pStyle w:val="Sisluet3"/>
        <w:tabs>
          <w:tab w:val="left" w:pos="1134"/>
        </w:tabs>
        <w:rPr>
          <w:del w:id="338" w:author="Kaski Maiju" w:date="2024-03-14T15:54:00Z"/>
          <w:rFonts w:eastAsiaTheme="minorEastAsia"/>
          <w:noProof/>
          <w:color w:val="auto"/>
          <w:sz w:val="22"/>
          <w:lang w:val="en-US" w:eastAsia="fi-FI"/>
        </w:rPr>
      </w:pPr>
      <w:del w:id="339" w:author="Kaski Maiju" w:date="2024-03-14T15:54:00Z">
        <w:r w:rsidRPr="00D53522" w:rsidDel="000B6FAC">
          <w:rPr>
            <w:noProof/>
          </w:rPr>
          <w:delText>4.1.5.</w:delText>
        </w:r>
        <w:r w:rsidRPr="00C1208D" w:rsidDel="000B6FAC">
          <w:rPr>
            <w:rFonts w:eastAsiaTheme="minorEastAsia"/>
            <w:noProof/>
            <w:color w:val="auto"/>
            <w:sz w:val="22"/>
            <w:lang w:val="en-US" w:eastAsia="fi-FI"/>
          </w:rPr>
          <w:tab/>
        </w:r>
        <w:r w:rsidDel="000B6FAC">
          <w:rPr>
            <w:noProof/>
          </w:rPr>
          <w:delText>Route exchange</w:delText>
        </w:r>
        <w:r w:rsidDel="000B6FAC">
          <w:rPr>
            <w:noProof/>
          </w:rPr>
          <w:tab/>
          <w:delText>8</w:delText>
        </w:r>
      </w:del>
    </w:p>
    <w:p w14:paraId="46FDF977" w14:textId="77A24EDE" w:rsidR="00C1208D" w:rsidRPr="00C1208D" w:rsidDel="000B6FAC" w:rsidRDefault="00C1208D">
      <w:pPr>
        <w:pStyle w:val="Sisluet3"/>
        <w:tabs>
          <w:tab w:val="left" w:pos="1134"/>
        </w:tabs>
        <w:rPr>
          <w:del w:id="340" w:author="Kaski Maiju" w:date="2024-03-14T15:54:00Z"/>
          <w:rFonts w:eastAsiaTheme="minorEastAsia"/>
          <w:noProof/>
          <w:color w:val="auto"/>
          <w:sz w:val="22"/>
          <w:lang w:val="en-US" w:eastAsia="fi-FI"/>
        </w:rPr>
      </w:pPr>
      <w:del w:id="341" w:author="Kaski Maiju" w:date="2024-03-14T15:54:00Z">
        <w:r w:rsidRPr="00D53522" w:rsidDel="000B6FAC">
          <w:rPr>
            <w:noProof/>
          </w:rPr>
          <w:delText>4.1.6.</w:delText>
        </w:r>
        <w:r w:rsidRPr="00C1208D" w:rsidDel="000B6FAC">
          <w:rPr>
            <w:rFonts w:eastAsiaTheme="minorEastAsia"/>
            <w:noProof/>
            <w:color w:val="auto"/>
            <w:sz w:val="22"/>
            <w:lang w:val="en-US" w:eastAsia="fi-FI"/>
          </w:rPr>
          <w:tab/>
        </w:r>
        <w:r w:rsidDel="000B6FAC">
          <w:rPr>
            <w:noProof/>
          </w:rPr>
          <w:delText>Cyber security</w:delText>
        </w:r>
        <w:r w:rsidDel="000B6FAC">
          <w:rPr>
            <w:noProof/>
          </w:rPr>
          <w:tab/>
          <w:delText>8</w:delText>
        </w:r>
      </w:del>
    </w:p>
    <w:p w14:paraId="1858262C" w14:textId="73A799C5" w:rsidR="00C1208D" w:rsidRPr="00C1208D" w:rsidDel="000B6FAC" w:rsidRDefault="00C1208D">
      <w:pPr>
        <w:pStyle w:val="Sisluet2"/>
        <w:rPr>
          <w:del w:id="342" w:author="Kaski Maiju" w:date="2024-03-14T15:54:00Z"/>
          <w:rFonts w:eastAsiaTheme="minorEastAsia"/>
          <w:color w:val="auto"/>
          <w:lang w:val="en-US" w:eastAsia="fi-FI"/>
        </w:rPr>
      </w:pPr>
      <w:del w:id="343" w:author="Kaski Maiju" w:date="2024-03-14T15:54:00Z">
        <w:r w:rsidRPr="00D53522" w:rsidDel="000B6FAC">
          <w:delText>4.2.</w:delText>
        </w:r>
        <w:r w:rsidRPr="00C1208D" w:rsidDel="000B6FAC">
          <w:rPr>
            <w:rFonts w:eastAsiaTheme="minorEastAsia"/>
            <w:color w:val="auto"/>
            <w:lang w:val="en-US" w:eastAsia="fi-FI"/>
          </w:rPr>
          <w:tab/>
        </w:r>
        <w:r w:rsidDel="000B6FAC">
          <w:delText>The intent of messages.</w:delText>
        </w:r>
        <w:r w:rsidDel="000B6FAC">
          <w:tab/>
          <w:delText>8</w:delText>
        </w:r>
      </w:del>
    </w:p>
    <w:p w14:paraId="08BD1498" w14:textId="4D1DF9E6" w:rsidR="00C1208D" w:rsidRPr="00C1208D" w:rsidDel="000B6FAC" w:rsidRDefault="00C1208D">
      <w:pPr>
        <w:pStyle w:val="Sisluet1"/>
        <w:rPr>
          <w:del w:id="344" w:author="Kaski Maiju" w:date="2024-03-14T15:54:00Z"/>
          <w:rFonts w:eastAsiaTheme="minorEastAsia"/>
          <w:b w:val="0"/>
          <w:caps w:val="0"/>
          <w:color w:val="auto"/>
          <w:lang w:val="en-US" w:eastAsia="fi-FI"/>
        </w:rPr>
      </w:pPr>
      <w:del w:id="345" w:author="Kaski Maiju" w:date="2024-03-14T15:54:00Z">
        <w:r w:rsidRPr="00D53522" w:rsidDel="000B6FAC">
          <w:delText>5.</w:delText>
        </w:r>
        <w:r w:rsidRPr="00C1208D" w:rsidDel="000B6FAC">
          <w:rPr>
            <w:rFonts w:eastAsiaTheme="minorEastAsia"/>
            <w:b w:val="0"/>
            <w:caps w:val="0"/>
            <w:color w:val="auto"/>
            <w:lang w:val="en-US" w:eastAsia="fi-FI"/>
          </w:rPr>
          <w:tab/>
        </w:r>
        <w:r w:rsidDel="000B6FAC">
          <w:delText>part b  MESSAGE STRUCTURE AND DELIVERY</w:delText>
        </w:r>
        <w:r w:rsidDel="000B6FAC">
          <w:tab/>
          <w:delText>9</w:delText>
        </w:r>
      </w:del>
    </w:p>
    <w:p w14:paraId="58CBBDF2" w14:textId="54B5B1D3" w:rsidR="00C1208D" w:rsidRPr="00C1208D" w:rsidDel="000B6FAC" w:rsidRDefault="00C1208D">
      <w:pPr>
        <w:pStyle w:val="Sisluet2"/>
        <w:rPr>
          <w:del w:id="346" w:author="Kaski Maiju" w:date="2024-03-14T15:54:00Z"/>
          <w:rFonts w:eastAsiaTheme="minorEastAsia"/>
          <w:color w:val="auto"/>
          <w:lang w:val="en-US" w:eastAsia="fi-FI"/>
        </w:rPr>
      </w:pPr>
      <w:del w:id="347" w:author="Kaski Maiju" w:date="2024-03-14T15:54:00Z">
        <w:r w:rsidRPr="00D53522" w:rsidDel="000B6FAC">
          <w:delText>5.1.</w:delText>
        </w:r>
        <w:r w:rsidRPr="00C1208D" w:rsidDel="000B6FAC">
          <w:rPr>
            <w:rFonts w:eastAsiaTheme="minorEastAsia"/>
            <w:color w:val="auto"/>
            <w:lang w:val="en-US" w:eastAsia="fi-FI"/>
          </w:rPr>
          <w:tab/>
        </w:r>
        <w:r w:rsidDel="000B6FAC">
          <w:delText>S-100</w:delText>
        </w:r>
        <w:r w:rsidDel="000B6FAC">
          <w:tab/>
          <w:delText>9</w:delText>
        </w:r>
      </w:del>
    </w:p>
    <w:p w14:paraId="1B42C5A2" w14:textId="485FEE65" w:rsidR="00C1208D" w:rsidRPr="00C1208D" w:rsidDel="000B6FAC" w:rsidRDefault="00C1208D">
      <w:pPr>
        <w:pStyle w:val="Sisluet2"/>
        <w:rPr>
          <w:del w:id="348" w:author="Kaski Maiju" w:date="2024-03-14T15:54:00Z"/>
          <w:rFonts w:eastAsiaTheme="minorEastAsia"/>
          <w:color w:val="auto"/>
          <w:lang w:val="en-US" w:eastAsia="fi-FI"/>
        </w:rPr>
      </w:pPr>
      <w:del w:id="349" w:author="Kaski Maiju" w:date="2024-03-14T15:54:00Z">
        <w:r w:rsidRPr="00D53522" w:rsidDel="000B6FAC">
          <w:delText>5.2.</w:delText>
        </w:r>
        <w:r w:rsidRPr="00C1208D" w:rsidDel="000B6FAC">
          <w:rPr>
            <w:rFonts w:eastAsiaTheme="minorEastAsia"/>
            <w:color w:val="auto"/>
            <w:lang w:val="en-US" w:eastAsia="fi-FI"/>
          </w:rPr>
          <w:tab/>
        </w:r>
        <w:r w:rsidDel="000B6FAC">
          <w:delText>AIS/VDES messages</w:delText>
        </w:r>
        <w:r w:rsidDel="000B6FAC">
          <w:tab/>
          <w:delText>10</w:delText>
        </w:r>
      </w:del>
    </w:p>
    <w:p w14:paraId="6BA48DB9" w14:textId="7A656DA1" w:rsidR="00C1208D" w:rsidRPr="00C1208D" w:rsidDel="000B6FAC" w:rsidRDefault="00C1208D">
      <w:pPr>
        <w:pStyle w:val="Sisluet3"/>
        <w:tabs>
          <w:tab w:val="left" w:pos="1134"/>
        </w:tabs>
        <w:rPr>
          <w:del w:id="350" w:author="Kaski Maiju" w:date="2024-03-14T15:54:00Z"/>
          <w:rFonts w:eastAsiaTheme="minorEastAsia"/>
          <w:noProof/>
          <w:color w:val="auto"/>
          <w:sz w:val="22"/>
          <w:lang w:val="en-US" w:eastAsia="fi-FI"/>
        </w:rPr>
      </w:pPr>
      <w:del w:id="351" w:author="Kaski Maiju" w:date="2024-03-14T15:54:00Z">
        <w:r w:rsidRPr="00D53522" w:rsidDel="000B6FAC">
          <w:rPr>
            <w:noProof/>
          </w:rPr>
          <w:delText>5.2.1.</w:delText>
        </w:r>
        <w:r w:rsidRPr="00C1208D" w:rsidDel="000B6FAC">
          <w:rPr>
            <w:rFonts w:eastAsiaTheme="minorEastAsia"/>
            <w:noProof/>
            <w:color w:val="auto"/>
            <w:sz w:val="22"/>
            <w:lang w:val="en-US" w:eastAsia="fi-FI"/>
          </w:rPr>
          <w:tab/>
        </w:r>
        <w:r w:rsidRPr="00D53522" w:rsidDel="000B6FAC">
          <w:rPr>
            <w:noProof/>
          </w:rPr>
          <w:delText>Examples on the use of AIS/VDES Application Specific Messages to deliver VTS information to vessels</w:delText>
        </w:r>
        <w:r w:rsidDel="000B6FAC">
          <w:rPr>
            <w:noProof/>
          </w:rPr>
          <w:delText>.</w:delText>
        </w:r>
        <w:r w:rsidDel="000B6FAC">
          <w:rPr>
            <w:noProof/>
          </w:rPr>
          <w:tab/>
          <w:delText>11</w:delText>
        </w:r>
      </w:del>
    </w:p>
    <w:p w14:paraId="22DDE30D" w14:textId="3160A634" w:rsidR="00C1208D" w:rsidRPr="00C1208D" w:rsidDel="000B6FAC" w:rsidRDefault="00C1208D">
      <w:pPr>
        <w:pStyle w:val="Sisluet2"/>
        <w:rPr>
          <w:del w:id="352" w:author="Kaski Maiju" w:date="2024-03-14T15:54:00Z"/>
          <w:rFonts w:eastAsiaTheme="minorEastAsia"/>
          <w:color w:val="auto"/>
          <w:lang w:val="en-US" w:eastAsia="fi-FI"/>
        </w:rPr>
      </w:pPr>
      <w:del w:id="353" w:author="Kaski Maiju" w:date="2024-03-14T15:54:00Z">
        <w:r w:rsidRPr="00D53522" w:rsidDel="000B6FAC">
          <w:delText>5.3.</w:delText>
        </w:r>
        <w:r w:rsidRPr="00C1208D" w:rsidDel="000B6FAC">
          <w:rPr>
            <w:rFonts w:eastAsiaTheme="minorEastAsia"/>
            <w:color w:val="auto"/>
            <w:lang w:val="en-US" w:eastAsia="fi-FI"/>
          </w:rPr>
          <w:tab/>
        </w:r>
        <w:r w:rsidDel="000B6FAC">
          <w:delText>Technical services</w:delText>
        </w:r>
        <w:r w:rsidDel="000B6FAC">
          <w:tab/>
          <w:delText>11</w:delText>
        </w:r>
      </w:del>
    </w:p>
    <w:p w14:paraId="355C327B" w14:textId="6CE1C978" w:rsidR="00C1208D" w:rsidRPr="00C1208D" w:rsidDel="000B6FAC" w:rsidRDefault="00C1208D">
      <w:pPr>
        <w:pStyle w:val="Sisluet3"/>
        <w:tabs>
          <w:tab w:val="left" w:pos="1134"/>
        </w:tabs>
        <w:rPr>
          <w:del w:id="354" w:author="Kaski Maiju" w:date="2024-03-14T15:54:00Z"/>
          <w:rFonts w:eastAsiaTheme="minorEastAsia"/>
          <w:noProof/>
          <w:color w:val="auto"/>
          <w:sz w:val="22"/>
          <w:lang w:val="en-US" w:eastAsia="fi-FI"/>
        </w:rPr>
      </w:pPr>
      <w:del w:id="355" w:author="Kaski Maiju" w:date="2024-03-14T15:54:00Z">
        <w:r w:rsidRPr="00D53522" w:rsidDel="000B6FAC">
          <w:rPr>
            <w:noProof/>
          </w:rPr>
          <w:delText>5.3.1.</w:delText>
        </w:r>
        <w:r w:rsidRPr="00C1208D" w:rsidDel="000B6FAC">
          <w:rPr>
            <w:rFonts w:eastAsiaTheme="minorEastAsia"/>
            <w:noProof/>
            <w:color w:val="auto"/>
            <w:sz w:val="22"/>
            <w:lang w:val="en-US" w:eastAsia="fi-FI"/>
          </w:rPr>
          <w:tab/>
        </w:r>
        <w:r w:rsidDel="000B6FAC">
          <w:rPr>
            <w:noProof/>
          </w:rPr>
          <w:delText>VTS Specific Technical Services</w:delText>
        </w:r>
        <w:r w:rsidDel="000B6FAC">
          <w:rPr>
            <w:noProof/>
          </w:rPr>
          <w:tab/>
          <w:delText>12</w:delText>
        </w:r>
      </w:del>
    </w:p>
    <w:p w14:paraId="2D095A79" w14:textId="6E8E05A4" w:rsidR="00C1208D" w:rsidRPr="00C1208D" w:rsidDel="000B6FAC" w:rsidRDefault="00C1208D">
      <w:pPr>
        <w:pStyle w:val="Sisluet3"/>
        <w:tabs>
          <w:tab w:val="left" w:pos="1134"/>
        </w:tabs>
        <w:rPr>
          <w:del w:id="356" w:author="Kaski Maiju" w:date="2024-03-14T15:54:00Z"/>
          <w:rFonts w:eastAsiaTheme="minorEastAsia"/>
          <w:noProof/>
          <w:color w:val="auto"/>
          <w:sz w:val="22"/>
          <w:lang w:val="en-US" w:eastAsia="fi-FI"/>
        </w:rPr>
      </w:pPr>
      <w:del w:id="357" w:author="Kaski Maiju" w:date="2024-03-14T15:54:00Z">
        <w:r w:rsidRPr="00D53522" w:rsidDel="000B6FAC">
          <w:rPr>
            <w:noProof/>
          </w:rPr>
          <w:delText>5.3.2.</w:delText>
        </w:r>
        <w:r w:rsidRPr="00C1208D" w:rsidDel="000B6FAC">
          <w:rPr>
            <w:rFonts w:eastAsiaTheme="minorEastAsia"/>
            <w:noProof/>
            <w:color w:val="auto"/>
            <w:sz w:val="22"/>
            <w:lang w:val="en-US" w:eastAsia="fi-FI"/>
          </w:rPr>
          <w:tab/>
        </w:r>
        <w:r w:rsidDel="000B6FAC">
          <w:rPr>
            <w:noProof/>
          </w:rPr>
          <w:delText>Other Technical Services associated with Maritime Service 1 – Vessel Traffic Services (VTS)</w:delText>
        </w:r>
        <w:r w:rsidDel="000B6FAC">
          <w:rPr>
            <w:noProof/>
          </w:rPr>
          <w:tab/>
          <w:delText>14</w:delText>
        </w:r>
      </w:del>
    </w:p>
    <w:p w14:paraId="5AE099DD" w14:textId="76E67D93" w:rsidR="00C1208D" w:rsidRPr="00C1208D" w:rsidDel="000B6FAC" w:rsidRDefault="00C1208D">
      <w:pPr>
        <w:pStyle w:val="Sisluet1"/>
        <w:rPr>
          <w:del w:id="358" w:author="Kaski Maiju" w:date="2024-03-14T15:54:00Z"/>
          <w:rFonts w:eastAsiaTheme="minorEastAsia"/>
          <w:b w:val="0"/>
          <w:caps w:val="0"/>
          <w:color w:val="auto"/>
          <w:lang w:val="en-US" w:eastAsia="fi-FI"/>
        </w:rPr>
      </w:pPr>
      <w:del w:id="359" w:author="Kaski Maiju" w:date="2024-03-14T15:54:00Z">
        <w:r w:rsidRPr="00D53522" w:rsidDel="000B6FAC">
          <w:delText>6.</w:delText>
        </w:r>
        <w:r w:rsidRPr="00C1208D" w:rsidDel="000B6FAC">
          <w:rPr>
            <w:rFonts w:eastAsiaTheme="minorEastAsia"/>
            <w:b w:val="0"/>
            <w:caps w:val="0"/>
            <w:color w:val="auto"/>
            <w:lang w:val="en-US" w:eastAsia="fi-FI"/>
          </w:rPr>
          <w:tab/>
        </w:r>
        <w:r w:rsidDel="000B6FAC">
          <w:delText xml:space="preserve">PART C  Standard </w:delText>
        </w:r>
        <w:r w:rsidRPr="00D53522" w:rsidDel="000B6FAC">
          <w:rPr>
            <w:i/>
          </w:rPr>
          <w:delText>'DIGITAL'</w:delText>
        </w:r>
        <w:r w:rsidDel="000B6FAC">
          <w:delText xml:space="preserve"> phrases</w:delText>
        </w:r>
        <w:r w:rsidDel="000B6FAC">
          <w:tab/>
          <w:delText>14</w:delText>
        </w:r>
      </w:del>
    </w:p>
    <w:p w14:paraId="757B9F2E" w14:textId="391AFA69" w:rsidR="00C1208D" w:rsidRPr="00C1208D" w:rsidDel="000B6FAC" w:rsidRDefault="00C1208D">
      <w:pPr>
        <w:pStyle w:val="Sisluet1"/>
        <w:rPr>
          <w:del w:id="360" w:author="Kaski Maiju" w:date="2024-03-14T15:54:00Z"/>
          <w:rFonts w:eastAsiaTheme="minorEastAsia"/>
          <w:b w:val="0"/>
          <w:caps w:val="0"/>
          <w:color w:val="auto"/>
          <w:lang w:val="en-US" w:eastAsia="fi-FI"/>
        </w:rPr>
      </w:pPr>
      <w:del w:id="361" w:author="Kaski Maiju" w:date="2024-03-14T15:54:00Z">
        <w:r w:rsidRPr="00D53522" w:rsidDel="000B6FAC">
          <w:delText>7.</w:delText>
        </w:r>
        <w:r w:rsidRPr="00C1208D" w:rsidDel="000B6FAC">
          <w:rPr>
            <w:rFonts w:eastAsiaTheme="minorEastAsia"/>
            <w:b w:val="0"/>
            <w:caps w:val="0"/>
            <w:color w:val="auto"/>
            <w:lang w:val="en-US" w:eastAsia="fi-FI"/>
          </w:rPr>
          <w:tab/>
        </w:r>
        <w:r w:rsidDel="000B6FAC">
          <w:delText>part D  current technologies used for the exchange VTS information</w:delText>
        </w:r>
        <w:r w:rsidDel="000B6FAC">
          <w:tab/>
          <w:delText>14</w:delText>
        </w:r>
      </w:del>
    </w:p>
    <w:p w14:paraId="22969722" w14:textId="79045790" w:rsidR="00C1208D" w:rsidRPr="00C1208D" w:rsidDel="000B6FAC" w:rsidRDefault="00C1208D">
      <w:pPr>
        <w:pStyle w:val="Sisluet2"/>
        <w:rPr>
          <w:del w:id="362" w:author="Kaski Maiju" w:date="2024-03-14T15:54:00Z"/>
          <w:rFonts w:eastAsiaTheme="minorEastAsia"/>
          <w:color w:val="auto"/>
          <w:lang w:val="en-US" w:eastAsia="fi-FI"/>
        </w:rPr>
      </w:pPr>
      <w:del w:id="363" w:author="Kaski Maiju" w:date="2024-03-14T15:54:00Z">
        <w:r w:rsidRPr="00D53522" w:rsidDel="000B6FAC">
          <w:delText>7.1.</w:delText>
        </w:r>
        <w:r w:rsidRPr="00C1208D" w:rsidDel="000B6FAC">
          <w:rPr>
            <w:rFonts w:eastAsiaTheme="minorEastAsia"/>
            <w:color w:val="auto"/>
            <w:lang w:val="en-US" w:eastAsia="fi-FI"/>
          </w:rPr>
          <w:tab/>
        </w:r>
        <w:r w:rsidDel="000B6FAC">
          <w:delText>IALA GUIDELINEs</w:delText>
        </w:r>
        <w:r w:rsidDel="000B6FAC">
          <w:tab/>
          <w:delText>14</w:delText>
        </w:r>
      </w:del>
    </w:p>
    <w:p w14:paraId="0630AABA" w14:textId="087A0D4B" w:rsidR="00C1208D" w:rsidRPr="00C1208D" w:rsidDel="000B6FAC" w:rsidRDefault="00C1208D">
      <w:pPr>
        <w:pStyle w:val="Sisluet2"/>
        <w:rPr>
          <w:del w:id="364" w:author="Kaski Maiju" w:date="2024-03-14T15:54:00Z"/>
          <w:rFonts w:eastAsiaTheme="minorEastAsia"/>
          <w:color w:val="auto"/>
          <w:lang w:val="en-US" w:eastAsia="fi-FI"/>
        </w:rPr>
      </w:pPr>
      <w:del w:id="365" w:author="Kaski Maiju" w:date="2024-03-14T15:54:00Z">
        <w:r w:rsidRPr="00D53522" w:rsidDel="000B6FAC">
          <w:delText>7.2.</w:delText>
        </w:r>
        <w:r w:rsidRPr="00C1208D" w:rsidDel="000B6FAC">
          <w:rPr>
            <w:rFonts w:eastAsiaTheme="minorEastAsia"/>
            <w:color w:val="auto"/>
            <w:lang w:val="en-US" w:eastAsia="fi-FI"/>
          </w:rPr>
          <w:tab/>
        </w:r>
        <w:r w:rsidDel="000B6FAC">
          <w:delText>IHO</w:delText>
        </w:r>
        <w:r w:rsidDel="000B6FAC">
          <w:tab/>
          <w:delText>15</w:delText>
        </w:r>
      </w:del>
    </w:p>
    <w:p w14:paraId="14125DF7" w14:textId="20C1F385" w:rsidR="00C1208D" w:rsidRPr="00C1208D" w:rsidDel="000B6FAC" w:rsidRDefault="00C1208D">
      <w:pPr>
        <w:pStyle w:val="Sisluet2"/>
        <w:rPr>
          <w:del w:id="366" w:author="Kaski Maiju" w:date="2024-03-14T15:54:00Z"/>
          <w:rFonts w:eastAsiaTheme="minorEastAsia"/>
          <w:color w:val="auto"/>
          <w:lang w:val="en-US" w:eastAsia="fi-FI"/>
        </w:rPr>
      </w:pPr>
      <w:del w:id="367" w:author="Kaski Maiju" w:date="2024-03-14T15:54:00Z">
        <w:r w:rsidRPr="00D53522" w:rsidDel="000B6FAC">
          <w:delText>7.3.</w:delText>
        </w:r>
        <w:r w:rsidRPr="00C1208D" w:rsidDel="000B6FAC">
          <w:rPr>
            <w:rFonts w:eastAsiaTheme="minorEastAsia"/>
            <w:color w:val="auto"/>
            <w:lang w:val="en-US" w:eastAsia="fi-FI"/>
          </w:rPr>
          <w:tab/>
        </w:r>
        <w:r w:rsidDel="000B6FAC">
          <w:delText>IEC</w:delText>
        </w:r>
        <w:r w:rsidDel="000B6FAC">
          <w:tab/>
          <w:delText>15</w:delText>
        </w:r>
      </w:del>
    </w:p>
    <w:p w14:paraId="1FAB8FA5" w14:textId="4A892C8D" w:rsidR="00C1208D" w:rsidRPr="00C1208D" w:rsidDel="000B6FAC" w:rsidRDefault="00C1208D">
      <w:pPr>
        <w:pStyle w:val="Sisluet2"/>
        <w:rPr>
          <w:del w:id="368" w:author="Kaski Maiju" w:date="2024-03-14T15:54:00Z"/>
          <w:rFonts w:eastAsiaTheme="minorEastAsia"/>
          <w:color w:val="auto"/>
          <w:lang w:val="en-US" w:eastAsia="fi-FI"/>
        </w:rPr>
      </w:pPr>
      <w:del w:id="369" w:author="Kaski Maiju" w:date="2024-03-14T15:54:00Z">
        <w:r w:rsidRPr="00D53522" w:rsidDel="000B6FAC">
          <w:delText>7.4.</w:delText>
        </w:r>
        <w:r w:rsidRPr="00C1208D" w:rsidDel="000B6FAC">
          <w:rPr>
            <w:rFonts w:eastAsiaTheme="minorEastAsia"/>
            <w:color w:val="auto"/>
            <w:lang w:val="en-US" w:eastAsia="fi-FI"/>
          </w:rPr>
          <w:tab/>
        </w:r>
        <w:r w:rsidDel="000B6FAC">
          <w:delText>IMO</w:delText>
        </w:r>
        <w:r w:rsidDel="000B6FAC">
          <w:tab/>
          <w:delText>15</w:delText>
        </w:r>
      </w:del>
    </w:p>
    <w:p w14:paraId="13B2684A" w14:textId="604F2FA9" w:rsidR="00C1208D" w:rsidRPr="00C1208D" w:rsidDel="000B6FAC" w:rsidRDefault="00C1208D">
      <w:pPr>
        <w:pStyle w:val="Sisluet1"/>
        <w:rPr>
          <w:del w:id="370" w:author="Kaski Maiju" w:date="2024-03-14T15:54:00Z"/>
          <w:rFonts w:eastAsiaTheme="minorEastAsia"/>
          <w:b w:val="0"/>
          <w:caps w:val="0"/>
          <w:color w:val="auto"/>
          <w:lang w:val="en-US" w:eastAsia="fi-FI"/>
        </w:rPr>
      </w:pPr>
      <w:del w:id="371" w:author="Kaski Maiju" w:date="2024-03-14T15:54:00Z">
        <w:r w:rsidRPr="00D53522" w:rsidDel="000B6FAC">
          <w:rPr>
            <w:caps w:val="0"/>
          </w:rPr>
          <w:delText>8.</w:delText>
        </w:r>
        <w:r w:rsidRPr="00C1208D" w:rsidDel="000B6FAC">
          <w:rPr>
            <w:rFonts w:eastAsiaTheme="minorEastAsia"/>
            <w:b w:val="0"/>
            <w:caps w:val="0"/>
            <w:color w:val="auto"/>
            <w:lang w:val="en-US" w:eastAsia="fi-FI"/>
          </w:rPr>
          <w:tab/>
        </w:r>
        <w:r w:rsidRPr="00D53522" w:rsidDel="000B6FAC">
          <w:rPr>
            <w:caps w:val="0"/>
          </w:rPr>
          <w:delText>DEFINITIONS</w:delText>
        </w:r>
        <w:r w:rsidDel="000B6FAC">
          <w:tab/>
          <w:delText>15</w:delText>
        </w:r>
      </w:del>
    </w:p>
    <w:p w14:paraId="3E578CF7" w14:textId="2E5488D5" w:rsidR="00C1208D" w:rsidRPr="00C1208D" w:rsidDel="000B6FAC" w:rsidRDefault="00C1208D">
      <w:pPr>
        <w:pStyle w:val="Sisluet1"/>
        <w:rPr>
          <w:del w:id="372" w:author="Kaski Maiju" w:date="2024-03-14T15:54:00Z"/>
          <w:rFonts w:eastAsiaTheme="minorEastAsia"/>
          <w:b w:val="0"/>
          <w:caps w:val="0"/>
          <w:color w:val="auto"/>
          <w:lang w:val="en-US" w:eastAsia="fi-FI"/>
        </w:rPr>
      </w:pPr>
      <w:del w:id="373" w:author="Kaski Maiju" w:date="2024-03-14T15:54:00Z">
        <w:r w:rsidRPr="00D53522" w:rsidDel="000B6FAC">
          <w:delText>9.</w:delText>
        </w:r>
        <w:r w:rsidRPr="00C1208D" w:rsidDel="000B6FAC">
          <w:rPr>
            <w:rFonts w:eastAsiaTheme="minorEastAsia"/>
            <w:b w:val="0"/>
            <w:caps w:val="0"/>
            <w:color w:val="auto"/>
            <w:lang w:val="en-US" w:eastAsia="fi-FI"/>
          </w:rPr>
          <w:tab/>
        </w:r>
        <w:r w:rsidDel="000B6FAC">
          <w:delText>abbreviations</w:delText>
        </w:r>
        <w:r w:rsidDel="000B6FAC">
          <w:tab/>
          <w:delText>15</w:delText>
        </w:r>
      </w:del>
    </w:p>
    <w:p w14:paraId="3FC7AE68" w14:textId="24FAD615" w:rsidR="00C1208D" w:rsidRPr="00C1208D" w:rsidDel="000B6FAC" w:rsidRDefault="00C1208D">
      <w:pPr>
        <w:pStyle w:val="Sisluet1"/>
        <w:rPr>
          <w:del w:id="374" w:author="Kaski Maiju" w:date="2024-03-14T15:54:00Z"/>
          <w:rFonts w:eastAsiaTheme="minorEastAsia"/>
          <w:b w:val="0"/>
          <w:caps w:val="0"/>
          <w:color w:val="auto"/>
          <w:lang w:val="en-US" w:eastAsia="fi-FI"/>
        </w:rPr>
      </w:pPr>
      <w:del w:id="375" w:author="Kaski Maiju" w:date="2024-03-14T15:54:00Z">
        <w:r w:rsidRPr="00D53522" w:rsidDel="000B6FAC">
          <w:delText>10.</w:delText>
        </w:r>
        <w:r w:rsidRPr="00C1208D" w:rsidDel="000B6FAC">
          <w:rPr>
            <w:rFonts w:eastAsiaTheme="minorEastAsia"/>
            <w:b w:val="0"/>
            <w:caps w:val="0"/>
            <w:color w:val="auto"/>
            <w:lang w:val="en-US" w:eastAsia="fi-FI"/>
          </w:rPr>
          <w:tab/>
        </w:r>
        <w:r w:rsidDel="000B6FAC">
          <w:delText>references</w:delText>
        </w:r>
        <w:r w:rsidDel="000B6FAC">
          <w:tab/>
          <w:delText>15</w:delText>
        </w:r>
      </w:del>
    </w:p>
    <w:p w14:paraId="6A7A9AFA" w14:textId="5B310D0D" w:rsidR="00C1208D" w:rsidRPr="00C1208D" w:rsidDel="000B6FAC" w:rsidRDefault="00C1208D">
      <w:pPr>
        <w:pStyle w:val="Sisluet1"/>
        <w:rPr>
          <w:del w:id="376" w:author="Kaski Maiju" w:date="2024-03-14T15:54:00Z"/>
          <w:rFonts w:eastAsiaTheme="minorEastAsia"/>
          <w:b w:val="0"/>
          <w:caps w:val="0"/>
          <w:color w:val="auto"/>
          <w:lang w:val="en-US" w:eastAsia="fi-FI"/>
        </w:rPr>
      </w:pPr>
      <w:del w:id="377" w:author="Kaski Maiju" w:date="2024-03-14T15:54:00Z">
        <w:r w:rsidRPr="00D53522" w:rsidDel="000B6FAC">
          <w:delText>11.</w:delText>
        </w:r>
        <w:r w:rsidRPr="00C1208D" w:rsidDel="000B6FAC">
          <w:rPr>
            <w:rFonts w:eastAsiaTheme="minorEastAsia"/>
            <w:b w:val="0"/>
            <w:caps w:val="0"/>
            <w:color w:val="auto"/>
            <w:lang w:val="en-US" w:eastAsia="fi-FI"/>
          </w:rPr>
          <w:tab/>
        </w:r>
        <w:r w:rsidDel="000B6FAC">
          <w:delText>Further reading</w:delText>
        </w:r>
        <w:r w:rsidDel="000B6FAC">
          <w:tab/>
          <w:delText>16</w:delText>
        </w:r>
      </w:del>
    </w:p>
    <w:p w14:paraId="7C9868CB" w14:textId="3D739617" w:rsidR="00C1208D" w:rsidRPr="00FE6132" w:rsidDel="000B6FAC" w:rsidRDefault="00C1208D">
      <w:pPr>
        <w:pStyle w:val="Sisluet1"/>
        <w:rPr>
          <w:del w:id="378" w:author="Kaski Maiju" w:date="2024-03-14T15:54:00Z"/>
          <w:rFonts w:eastAsiaTheme="minorEastAsia"/>
          <w:b w:val="0"/>
          <w:caps w:val="0"/>
          <w:color w:val="auto"/>
          <w:lang w:val="en-US" w:eastAsia="fi-FI"/>
        </w:rPr>
      </w:pPr>
      <w:del w:id="379" w:author="Kaski Maiju" w:date="2024-03-14T15:54:00Z">
        <w:r w:rsidRPr="00D53522" w:rsidDel="000B6FAC">
          <w:lastRenderedPageBreak/>
          <w:delText>12.</w:delText>
        </w:r>
        <w:r w:rsidRPr="00FE6132" w:rsidDel="000B6FAC">
          <w:rPr>
            <w:rFonts w:eastAsiaTheme="minorEastAsia"/>
            <w:b w:val="0"/>
            <w:caps w:val="0"/>
            <w:color w:val="auto"/>
            <w:lang w:val="en-US" w:eastAsia="fi-FI"/>
          </w:rPr>
          <w:tab/>
        </w:r>
        <w:r w:rsidDel="000B6FAC">
          <w:delText>Index</w:delText>
        </w:r>
        <w:r w:rsidDel="000B6FAC">
          <w:tab/>
          <w:delText>17</w:delText>
        </w:r>
      </w:del>
    </w:p>
    <w:p w14:paraId="3136D6C3" w14:textId="7DF93D3C" w:rsidR="00642025" w:rsidRPr="00F55AD7" w:rsidRDefault="000C2857" w:rsidP="00CB1D11">
      <w:pPr>
        <w:pStyle w:val="Leipteksti"/>
        <w:suppressAutoHyphens/>
      </w:pPr>
      <w:r>
        <w:rPr>
          <w:rFonts w:eastAsia="Times New Roman" w:cs="Times New Roman"/>
          <w:b/>
          <w:noProof/>
          <w:color w:val="00558C" w:themeColor="accent1"/>
          <w:szCs w:val="20"/>
        </w:rPr>
        <w:fldChar w:fldCharType="end"/>
      </w:r>
    </w:p>
    <w:p w14:paraId="1FD9CC69" w14:textId="77777777" w:rsidR="00D15F11" w:rsidRPr="00F55AD7" w:rsidRDefault="00D15F11" w:rsidP="00CB1D11">
      <w:pPr>
        <w:pStyle w:val="ListofFigures"/>
        <w:suppressAutoHyphens/>
      </w:pPr>
      <w:r w:rsidRPr="00F55AD7">
        <w:t>List of Tables</w:t>
      </w:r>
      <w:r>
        <w:t xml:space="preserve"> </w:t>
      </w:r>
    </w:p>
    <w:p w14:paraId="01839C42" w14:textId="77777777" w:rsidR="00D15F11" w:rsidRDefault="00D15F11" w:rsidP="00CB1D11">
      <w:pPr>
        <w:pStyle w:val="Kuvaotsikkoluettelo"/>
        <w:suppressAutoHyphens/>
        <w:rPr>
          <w:rFonts w:eastAsiaTheme="minorEastAsia"/>
          <w:i w:val="0"/>
          <w:noProof/>
          <w:color w:val="auto"/>
          <w:lang w:eastAsia="en-GB"/>
        </w:rPr>
      </w:pPr>
      <w:r>
        <w:rPr>
          <w:i w:val="0"/>
        </w:rPr>
        <w:fldChar w:fldCharType="begin"/>
      </w:r>
      <w:r>
        <w:rPr>
          <w:i w:val="0"/>
        </w:rPr>
        <w:instrText xml:space="preserve"> TOC \t "Table caption,1" \c "Figure" </w:instrText>
      </w:r>
      <w:r>
        <w:rPr>
          <w:i w:val="0"/>
        </w:rPr>
        <w:fldChar w:fldCharType="separate"/>
      </w:r>
      <w:r w:rsidRPr="00F26F41">
        <w:rPr>
          <w:rFonts w:ascii="Calibri" w:hAnsi="Calibri"/>
          <w:noProof/>
        </w:rPr>
        <w:t>Table 1</w:t>
      </w:r>
      <w:r>
        <w:rPr>
          <w:rFonts w:eastAsiaTheme="minorEastAsia"/>
          <w:i w:val="0"/>
          <w:noProof/>
          <w:color w:val="auto"/>
          <w:lang w:eastAsia="en-GB"/>
        </w:rPr>
        <w:tab/>
      </w:r>
      <w:r>
        <w:rPr>
          <w:noProof/>
        </w:rPr>
        <w:t>Example of table with row headers</w:t>
      </w:r>
      <w:r>
        <w:rPr>
          <w:noProof/>
        </w:rPr>
        <w:tab/>
      </w:r>
      <w:r>
        <w:rPr>
          <w:noProof/>
        </w:rPr>
        <w:fldChar w:fldCharType="begin"/>
      </w:r>
      <w:r>
        <w:rPr>
          <w:noProof/>
        </w:rPr>
        <w:instrText xml:space="preserve"> PAGEREF _Toc59360257 \h </w:instrText>
      </w:r>
      <w:r>
        <w:rPr>
          <w:noProof/>
        </w:rPr>
      </w:r>
      <w:r>
        <w:rPr>
          <w:noProof/>
        </w:rPr>
        <w:fldChar w:fldCharType="separate"/>
      </w:r>
      <w:r>
        <w:rPr>
          <w:noProof/>
        </w:rPr>
        <w:t>5</w:t>
      </w:r>
      <w:r>
        <w:rPr>
          <w:noProof/>
        </w:rPr>
        <w:fldChar w:fldCharType="end"/>
      </w:r>
    </w:p>
    <w:p w14:paraId="310E47B9" w14:textId="77777777" w:rsidR="00D15F11" w:rsidRDefault="00D15F11" w:rsidP="00CB1D11">
      <w:pPr>
        <w:pStyle w:val="Kuvaotsikkoluettelo"/>
        <w:suppressAutoHyphens/>
        <w:rPr>
          <w:rFonts w:eastAsiaTheme="minorEastAsia"/>
          <w:i w:val="0"/>
          <w:noProof/>
          <w:color w:val="auto"/>
          <w:lang w:eastAsia="en-GB"/>
        </w:rPr>
      </w:pPr>
      <w:r w:rsidRPr="00F26F41">
        <w:rPr>
          <w:rFonts w:ascii="Calibri" w:hAnsi="Calibri"/>
          <w:noProof/>
        </w:rPr>
        <w:t>Table 2</w:t>
      </w:r>
      <w:r>
        <w:rPr>
          <w:rFonts w:eastAsiaTheme="minorEastAsia"/>
          <w:i w:val="0"/>
          <w:noProof/>
          <w:color w:val="auto"/>
          <w:lang w:eastAsia="en-GB"/>
        </w:rPr>
        <w:tab/>
      </w:r>
      <w:r>
        <w:rPr>
          <w:noProof/>
        </w:rPr>
        <w:t>Example of table with column headers</w:t>
      </w:r>
      <w:r>
        <w:rPr>
          <w:noProof/>
        </w:rPr>
        <w:tab/>
      </w:r>
      <w:r>
        <w:rPr>
          <w:noProof/>
        </w:rPr>
        <w:fldChar w:fldCharType="begin"/>
      </w:r>
      <w:r>
        <w:rPr>
          <w:noProof/>
        </w:rPr>
        <w:instrText xml:space="preserve"> PAGEREF _Toc59360258 \h </w:instrText>
      </w:r>
      <w:r>
        <w:rPr>
          <w:noProof/>
        </w:rPr>
      </w:r>
      <w:r>
        <w:rPr>
          <w:noProof/>
        </w:rPr>
        <w:fldChar w:fldCharType="separate"/>
      </w:r>
      <w:r>
        <w:rPr>
          <w:noProof/>
        </w:rPr>
        <w:t>5</w:t>
      </w:r>
      <w:r>
        <w:rPr>
          <w:noProof/>
        </w:rPr>
        <w:fldChar w:fldCharType="end"/>
      </w:r>
    </w:p>
    <w:p w14:paraId="0BE26372" w14:textId="77777777" w:rsidR="00161325" w:rsidRPr="00CB7D0F" w:rsidRDefault="00D15F11" w:rsidP="00CB1D11">
      <w:pPr>
        <w:pStyle w:val="Leipteksti"/>
        <w:suppressAutoHyphens/>
      </w:pPr>
      <w:r>
        <w:rPr>
          <w:i/>
          <w:color w:val="00558C"/>
        </w:rPr>
        <w:fldChar w:fldCharType="end"/>
      </w:r>
    </w:p>
    <w:p w14:paraId="070DC63A" w14:textId="77777777" w:rsidR="00994D97" w:rsidRPr="00F55AD7" w:rsidRDefault="00994D97" w:rsidP="00CB1D11">
      <w:pPr>
        <w:pStyle w:val="ListofFigures"/>
        <w:suppressAutoHyphens/>
      </w:pPr>
      <w:r w:rsidRPr="00F55AD7">
        <w:t>List of Figures</w:t>
      </w:r>
    </w:p>
    <w:p w14:paraId="367A4493" w14:textId="77777777" w:rsidR="00D80A15" w:rsidRDefault="00923B4D" w:rsidP="00CB1D11">
      <w:pPr>
        <w:pStyle w:val="Kuvaotsikkoluettelo"/>
        <w:suppressAutoHyphens/>
        <w:rPr>
          <w:rFonts w:eastAsiaTheme="minorEastAsia"/>
          <w:i w:val="0"/>
          <w:noProof/>
          <w:color w:val="auto"/>
          <w:lang w:eastAsia="en-GB"/>
        </w:rPr>
      </w:pPr>
      <w:r w:rsidRPr="00F55AD7">
        <w:fldChar w:fldCharType="begin"/>
      </w:r>
      <w:r w:rsidRPr="00F55AD7">
        <w:instrText xml:space="preserve"> TOC \t "Figure caption" \c </w:instrText>
      </w:r>
      <w:r w:rsidRPr="00F55AD7">
        <w:fldChar w:fldCharType="separate"/>
      </w:r>
      <w:r w:rsidR="00D80A15">
        <w:rPr>
          <w:noProof/>
        </w:rPr>
        <w:t>Figure 1</w:t>
      </w:r>
      <w:r w:rsidR="00D80A15">
        <w:rPr>
          <w:rFonts w:eastAsiaTheme="minorEastAsia"/>
          <w:i w:val="0"/>
          <w:noProof/>
          <w:color w:val="auto"/>
          <w:lang w:eastAsia="en-GB"/>
        </w:rPr>
        <w:tab/>
      </w:r>
      <w:r w:rsidR="00D80A15">
        <w:rPr>
          <w:noProof/>
        </w:rPr>
        <w:t>Example of wrapping in line with text</w:t>
      </w:r>
      <w:r w:rsidR="00D80A15">
        <w:rPr>
          <w:noProof/>
        </w:rPr>
        <w:tab/>
      </w:r>
      <w:r w:rsidR="00D80A15">
        <w:rPr>
          <w:noProof/>
        </w:rPr>
        <w:fldChar w:fldCharType="begin"/>
      </w:r>
      <w:r w:rsidR="00D80A15">
        <w:rPr>
          <w:noProof/>
        </w:rPr>
        <w:instrText xml:space="preserve"> PAGEREF _Toc60405626 \h </w:instrText>
      </w:r>
      <w:r w:rsidR="00D80A15">
        <w:rPr>
          <w:noProof/>
        </w:rPr>
      </w:r>
      <w:r w:rsidR="00D80A15">
        <w:rPr>
          <w:noProof/>
        </w:rPr>
        <w:fldChar w:fldCharType="separate"/>
      </w:r>
      <w:r w:rsidR="00D80A15">
        <w:rPr>
          <w:noProof/>
        </w:rPr>
        <w:t>4</w:t>
      </w:r>
      <w:r w:rsidR="00D80A15">
        <w:rPr>
          <w:noProof/>
        </w:rPr>
        <w:fldChar w:fldCharType="end"/>
      </w:r>
    </w:p>
    <w:p w14:paraId="0BA57EA7" w14:textId="77777777" w:rsidR="00D80A15" w:rsidRDefault="00D80A15" w:rsidP="00CB1D11">
      <w:pPr>
        <w:pStyle w:val="Kuvaotsikkoluettelo"/>
        <w:suppressAutoHyphens/>
        <w:rPr>
          <w:rFonts w:eastAsiaTheme="minorEastAsia"/>
          <w:i w:val="0"/>
          <w:noProof/>
          <w:color w:val="auto"/>
          <w:lang w:eastAsia="en-GB"/>
        </w:rPr>
      </w:pPr>
      <w:r>
        <w:rPr>
          <w:noProof/>
        </w:rPr>
        <w:t>Figure 2</w:t>
      </w:r>
      <w:r>
        <w:rPr>
          <w:rFonts w:eastAsiaTheme="minorEastAsia"/>
          <w:i w:val="0"/>
          <w:noProof/>
          <w:color w:val="auto"/>
          <w:lang w:eastAsia="en-GB"/>
        </w:rPr>
        <w:tab/>
      </w:r>
      <w:r>
        <w:rPr>
          <w:noProof/>
        </w:rPr>
        <w:t>Example of wrapped square</w:t>
      </w:r>
      <w:r>
        <w:rPr>
          <w:noProof/>
        </w:rPr>
        <w:tab/>
      </w:r>
      <w:r>
        <w:rPr>
          <w:noProof/>
        </w:rPr>
        <w:fldChar w:fldCharType="begin"/>
      </w:r>
      <w:r>
        <w:rPr>
          <w:noProof/>
        </w:rPr>
        <w:instrText xml:space="preserve"> PAGEREF _Toc60405627 \h </w:instrText>
      </w:r>
      <w:r>
        <w:rPr>
          <w:noProof/>
        </w:rPr>
      </w:r>
      <w:r>
        <w:rPr>
          <w:noProof/>
        </w:rPr>
        <w:fldChar w:fldCharType="separate"/>
      </w:r>
      <w:r>
        <w:rPr>
          <w:noProof/>
        </w:rPr>
        <w:t>5</w:t>
      </w:r>
      <w:r>
        <w:rPr>
          <w:noProof/>
        </w:rPr>
        <w:fldChar w:fldCharType="end"/>
      </w:r>
    </w:p>
    <w:p w14:paraId="66F89426" w14:textId="77777777" w:rsidR="00D80A15" w:rsidRDefault="00D80A15" w:rsidP="00CB1D11">
      <w:pPr>
        <w:pStyle w:val="Kuvaotsikkoluettelo"/>
        <w:suppressAutoHyphens/>
        <w:rPr>
          <w:rFonts w:eastAsiaTheme="minorEastAsia"/>
          <w:i w:val="0"/>
          <w:noProof/>
          <w:color w:val="auto"/>
          <w:lang w:eastAsia="en-GB"/>
        </w:rPr>
      </w:pPr>
      <w:r>
        <w:rPr>
          <w:noProof/>
        </w:rPr>
        <w:t>Figure 3</w:t>
      </w:r>
      <w:r>
        <w:rPr>
          <w:rFonts w:eastAsiaTheme="minorEastAsia"/>
          <w:i w:val="0"/>
          <w:noProof/>
          <w:color w:val="auto"/>
          <w:lang w:eastAsia="en-GB"/>
        </w:rPr>
        <w:tab/>
      </w:r>
      <w:r>
        <w:rPr>
          <w:noProof/>
        </w:rPr>
        <w:t>Example of how to achieve right justified equation number</w:t>
      </w:r>
      <w:r>
        <w:rPr>
          <w:noProof/>
        </w:rPr>
        <w:tab/>
      </w:r>
      <w:r>
        <w:rPr>
          <w:noProof/>
        </w:rPr>
        <w:fldChar w:fldCharType="begin"/>
      </w:r>
      <w:r>
        <w:rPr>
          <w:noProof/>
        </w:rPr>
        <w:instrText xml:space="preserve"> PAGEREF _Toc60405628 \h </w:instrText>
      </w:r>
      <w:r>
        <w:rPr>
          <w:noProof/>
        </w:rPr>
      </w:r>
      <w:r>
        <w:rPr>
          <w:noProof/>
        </w:rPr>
        <w:fldChar w:fldCharType="separate"/>
      </w:r>
      <w:r>
        <w:rPr>
          <w:noProof/>
        </w:rPr>
        <w:t>7</w:t>
      </w:r>
      <w:r>
        <w:rPr>
          <w:noProof/>
        </w:rPr>
        <w:fldChar w:fldCharType="end"/>
      </w:r>
    </w:p>
    <w:p w14:paraId="69585A95" w14:textId="77777777" w:rsidR="005E4659" w:rsidRPr="00176BB8" w:rsidRDefault="00923B4D" w:rsidP="00CB1D11">
      <w:pPr>
        <w:pStyle w:val="Leipteksti"/>
        <w:suppressAutoHyphens/>
      </w:pPr>
      <w:r w:rsidRPr="00F55AD7">
        <w:fldChar w:fldCharType="end"/>
      </w:r>
    </w:p>
    <w:p w14:paraId="7D97EBBA" w14:textId="77777777" w:rsidR="00176BB8" w:rsidRPr="00176BB8" w:rsidRDefault="00176BB8" w:rsidP="00CB1D11">
      <w:pPr>
        <w:pStyle w:val="Kuvaotsikkoluettelo"/>
        <w:suppressAutoHyphens/>
      </w:pPr>
    </w:p>
    <w:p w14:paraId="483B4A76" w14:textId="77777777" w:rsidR="00790277" w:rsidRPr="00462095" w:rsidRDefault="00790277" w:rsidP="00CB1D11">
      <w:pPr>
        <w:pStyle w:val="Leipteksti"/>
        <w:suppressAutoHyphens/>
        <w:sectPr w:rsidR="00790277" w:rsidRPr="00462095" w:rsidSect="006304CF">
          <w:headerReference w:type="even" r:id="rId24"/>
          <w:headerReference w:type="default" r:id="rId25"/>
          <w:headerReference w:type="first" r:id="rId26"/>
          <w:footerReference w:type="first" r:id="rId27"/>
          <w:pgSz w:w="11906" w:h="16838" w:code="9"/>
          <w:pgMar w:top="567" w:right="794" w:bottom="567" w:left="907" w:header="850" w:footer="784" w:gutter="0"/>
          <w:cols w:space="708"/>
          <w:docGrid w:linePitch="360"/>
        </w:sectPr>
      </w:pPr>
    </w:p>
    <w:p w14:paraId="25A46F81" w14:textId="69DCCCAF" w:rsidR="004944C8" w:rsidRPr="00F55AD7" w:rsidRDefault="00E736BF" w:rsidP="00CB1D11">
      <w:pPr>
        <w:pStyle w:val="Otsikko1"/>
        <w:suppressAutoHyphens/>
      </w:pPr>
      <w:bookmarkStart w:id="380" w:name="_Toc161324100"/>
      <w:r>
        <w:lastRenderedPageBreak/>
        <w:t>INTRODUCTION</w:t>
      </w:r>
      <w:bookmarkEnd w:id="380"/>
    </w:p>
    <w:p w14:paraId="30566B26" w14:textId="6AE2D758" w:rsidR="003A6A32" w:rsidRDefault="00837AED" w:rsidP="00CB1D11">
      <w:pPr>
        <w:pStyle w:val="Heading1separationline"/>
        <w:suppressAutoHyphens/>
      </w:pPr>
      <w:r>
        <w:rPr>
          <w:noProof/>
          <w:lang w:val="sv-SE" w:eastAsia="sv-SE"/>
        </w:rPr>
        <mc:AlternateContent>
          <mc:Choice Requires="wps">
            <w:drawing>
              <wp:anchor distT="0" distB="0" distL="114300" distR="114300" simplePos="0" relativeHeight="251659264" behindDoc="0" locked="0" layoutInCell="1" allowOverlap="1" wp14:anchorId="790BC1C2" wp14:editId="72059F58">
                <wp:simplePos x="0" y="0"/>
                <wp:positionH relativeFrom="page">
                  <wp:align>center</wp:align>
                </wp:positionH>
                <wp:positionV relativeFrom="paragraph">
                  <wp:posOffset>121285</wp:posOffset>
                </wp:positionV>
                <wp:extent cx="1828800" cy="1828800"/>
                <wp:effectExtent l="0" t="0" r="28575" b="17145"/>
                <wp:wrapSquare wrapText="bothSides"/>
                <wp:docPr id="1" name="Tekstiruutu 1"/>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accent4">
                            <a:lumMod val="20000"/>
                            <a:lumOff val="80000"/>
                          </a:schemeClr>
                        </a:solidFill>
                        <a:ln w="6350">
                          <a:solidFill>
                            <a:prstClr val="black"/>
                          </a:solidFill>
                        </a:ln>
                      </wps:spPr>
                      <wps:txbx>
                        <w:txbxContent>
                          <w:p w14:paraId="22D256FA" w14:textId="77777777" w:rsidR="00FE6132" w:rsidRDefault="00FE6132" w:rsidP="00A700C8">
                            <w:pPr>
                              <w:pStyle w:val="Leipteksti"/>
                            </w:pPr>
                            <w:r>
                              <w:t>High level principles for the development of the guideline:</w:t>
                            </w:r>
                          </w:p>
                          <w:p w14:paraId="7A5F73E8" w14:textId="77777777" w:rsidR="00FE6132" w:rsidRDefault="00FE6132" w:rsidP="004F6822">
                            <w:pPr>
                              <w:pStyle w:val="Leipteksti"/>
                              <w:numPr>
                                <w:ilvl w:val="0"/>
                                <w:numId w:val="22"/>
                              </w:numPr>
                            </w:pPr>
                            <w:r>
                              <w:t>Operational Guideline</w:t>
                            </w:r>
                          </w:p>
                          <w:p w14:paraId="3AEE893D" w14:textId="77777777" w:rsidR="00FE6132" w:rsidRDefault="00FE6132" w:rsidP="004F6822">
                            <w:pPr>
                              <w:pStyle w:val="Leipteksti"/>
                              <w:numPr>
                                <w:ilvl w:val="0"/>
                                <w:numId w:val="22"/>
                              </w:numPr>
                            </w:pPr>
                            <w:r>
                              <w:t>For different levels of automation</w:t>
                            </w:r>
                          </w:p>
                          <w:p w14:paraId="6C13A9AC" w14:textId="77777777" w:rsidR="00FE6132" w:rsidRDefault="00FE6132" w:rsidP="004F6822">
                            <w:pPr>
                              <w:pStyle w:val="Leipteksti"/>
                              <w:numPr>
                                <w:ilvl w:val="1"/>
                                <w:numId w:val="22"/>
                              </w:numPr>
                            </w:pPr>
                            <w:r>
                              <w:t>focus on situations where human is in the loop</w:t>
                            </w:r>
                          </w:p>
                          <w:p w14:paraId="49611462" w14:textId="77777777" w:rsidR="00FE6132" w:rsidRDefault="00FE6132" w:rsidP="004F6822">
                            <w:pPr>
                              <w:pStyle w:val="Leipteksti"/>
                              <w:numPr>
                                <w:ilvl w:val="0"/>
                                <w:numId w:val="22"/>
                              </w:numPr>
                            </w:pPr>
                            <w:r>
                              <w:t xml:space="preserve">Focus on the digital information exchange between VTS and vessels, incl. ROC </w:t>
                            </w:r>
                          </w:p>
                          <w:p w14:paraId="2C57D8D5" w14:textId="77777777" w:rsidR="00FE6132" w:rsidRDefault="00FE6132" w:rsidP="004F6822">
                            <w:pPr>
                              <w:pStyle w:val="Leipteksti"/>
                              <w:numPr>
                                <w:ilvl w:val="1"/>
                                <w:numId w:val="22"/>
                              </w:numPr>
                            </w:pPr>
                            <w:r>
                              <w:t>allied services not included</w:t>
                            </w:r>
                          </w:p>
                          <w:p w14:paraId="41262611" w14:textId="77777777" w:rsidR="00FE6132" w:rsidRDefault="00FE6132" w:rsidP="004F6822">
                            <w:pPr>
                              <w:pStyle w:val="Leipteksti"/>
                              <w:numPr>
                                <w:ilvl w:val="1"/>
                                <w:numId w:val="22"/>
                              </w:numPr>
                            </w:pPr>
                            <w:r>
                              <w:t>FAL -  Port Call reports not included</w:t>
                            </w:r>
                          </w:p>
                          <w:p w14:paraId="6F8F26FA" w14:textId="77777777" w:rsidR="00FE6132" w:rsidRDefault="00FE6132" w:rsidP="004F6822">
                            <w:pPr>
                              <w:pStyle w:val="Leipteksti"/>
                              <w:numPr>
                                <w:ilvl w:val="0"/>
                                <w:numId w:val="22"/>
                              </w:numPr>
                            </w:pPr>
                            <w:r>
                              <w:t>Use of concrete use-case examples, similarly as in GL 1132</w:t>
                            </w:r>
                          </w:p>
                          <w:p w14:paraId="61D725A0" w14:textId="77777777" w:rsidR="00FE6132" w:rsidRDefault="00FE6132" w:rsidP="004F6822">
                            <w:pPr>
                              <w:pStyle w:val="Leipteksti"/>
                              <w:numPr>
                                <w:ilvl w:val="0"/>
                                <w:numId w:val="22"/>
                              </w:numPr>
                            </w:pPr>
                            <w:r>
                              <w:t>Focus on current technologies and available specifications</w:t>
                            </w:r>
                          </w:p>
                          <w:p w14:paraId="15CB5F0B" w14:textId="5A9EE8B6" w:rsidR="00FE6132" w:rsidRDefault="00FE6132" w:rsidP="004F6822">
                            <w:pPr>
                              <w:pStyle w:val="Leipteksti"/>
                              <w:numPr>
                                <w:ilvl w:val="1"/>
                                <w:numId w:val="22"/>
                              </w:numPr>
                            </w:pPr>
                            <w:r>
                              <w:t>Giving concrete examples of current best practices, e.g AIS ASM messages, UKC systems, advance reporting.</w:t>
                            </w:r>
                          </w:p>
                          <w:p w14:paraId="3609DC66" w14:textId="77777777" w:rsidR="00FE6132" w:rsidRPr="00686000" w:rsidRDefault="00FE6132" w:rsidP="004F6822">
                            <w:pPr>
                              <w:pStyle w:val="Leipteksti"/>
                              <w:numPr>
                                <w:ilvl w:val="0"/>
                                <w:numId w:val="22"/>
                              </w:numPr>
                            </w:pPr>
                            <w:r>
                              <w:t xml:space="preserve">No detailed system requirements.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790BC1C2" id="_x0000_t202" coordsize="21600,21600" o:spt="202" path="m,l,21600r21600,l21600,xe">
                <v:stroke joinstyle="miter"/>
                <v:path gradientshapeok="t" o:connecttype="rect"/>
              </v:shapetype>
              <v:shape id="Tekstiruutu 1" o:spid="_x0000_s1026" type="#_x0000_t202" style="position:absolute;margin-left:0;margin-top:9.55pt;width:2in;height:2in;z-index:251659264;visibility:visible;mso-wrap-style:none;mso-wrap-distance-left:9pt;mso-wrap-distance-top:0;mso-wrap-distance-right:9pt;mso-wrap-distance-bottom:0;mso-position-horizontal:center;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" fillcolor="#c2f9ff [663]" strokeweight=".5pt">
                <v:textbox style="mso-fit-shape-to-text:t">
                  <w:txbxContent>
                    <w:p w14:paraId="22D256FA" w14:textId="77777777" w:rsidR="00FE6132" w:rsidRDefault="00FE6132" w:rsidP="00A700C8">
                      <w:pPr>
                        <w:pStyle w:val="Leipteksti"/>
                      </w:pPr>
                      <w:r>
                        <w:t>High level principles for the development of the guideline:</w:t>
                      </w:r>
                    </w:p>
                    <w:p w14:paraId="7A5F73E8" w14:textId="77777777" w:rsidR="00FE6132" w:rsidRDefault="00FE6132" w:rsidP="004F6822">
                      <w:pPr>
                        <w:pStyle w:val="Leipteksti"/>
                        <w:numPr>
                          <w:ilvl w:val="0"/>
                          <w:numId w:val="22"/>
                        </w:numPr>
                      </w:pPr>
                      <w:r>
                        <w:t>Operational Guideline</w:t>
                      </w:r>
                    </w:p>
                    <w:p w14:paraId="3AEE893D" w14:textId="77777777" w:rsidR="00FE6132" w:rsidRDefault="00FE6132" w:rsidP="004F6822">
                      <w:pPr>
                        <w:pStyle w:val="Leipteksti"/>
                        <w:numPr>
                          <w:ilvl w:val="0"/>
                          <w:numId w:val="22"/>
                        </w:numPr>
                      </w:pPr>
                      <w:r>
                        <w:t>For different levels of automation</w:t>
                      </w:r>
                    </w:p>
                    <w:p w14:paraId="6C13A9AC" w14:textId="77777777" w:rsidR="00FE6132" w:rsidRDefault="00FE6132" w:rsidP="004F6822">
                      <w:pPr>
                        <w:pStyle w:val="Leipteksti"/>
                        <w:numPr>
                          <w:ilvl w:val="1"/>
                          <w:numId w:val="22"/>
                        </w:numPr>
                      </w:pPr>
                      <w:r>
                        <w:t>focus on situations where human is in the loop</w:t>
                      </w:r>
                    </w:p>
                    <w:p w14:paraId="49611462" w14:textId="77777777" w:rsidR="00FE6132" w:rsidRDefault="00FE6132" w:rsidP="004F6822">
                      <w:pPr>
                        <w:pStyle w:val="Leipteksti"/>
                        <w:numPr>
                          <w:ilvl w:val="0"/>
                          <w:numId w:val="22"/>
                        </w:numPr>
                      </w:pPr>
                      <w:r>
                        <w:t xml:space="preserve">Focus on the digital information exchange between VTS and vessels, incl. ROC </w:t>
                      </w:r>
                    </w:p>
                    <w:p w14:paraId="2C57D8D5" w14:textId="77777777" w:rsidR="00FE6132" w:rsidRDefault="00FE6132" w:rsidP="004F6822">
                      <w:pPr>
                        <w:pStyle w:val="Leipteksti"/>
                        <w:numPr>
                          <w:ilvl w:val="1"/>
                          <w:numId w:val="22"/>
                        </w:numPr>
                      </w:pPr>
                      <w:r>
                        <w:t>allied services not included</w:t>
                      </w:r>
                    </w:p>
                    <w:p w14:paraId="41262611" w14:textId="77777777" w:rsidR="00FE6132" w:rsidRDefault="00FE6132" w:rsidP="004F6822">
                      <w:pPr>
                        <w:pStyle w:val="Leipteksti"/>
                        <w:numPr>
                          <w:ilvl w:val="1"/>
                          <w:numId w:val="22"/>
                        </w:numPr>
                      </w:pPr>
                      <w:r>
                        <w:t>FAL -  Port Call reports not included</w:t>
                      </w:r>
                    </w:p>
                    <w:p w14:paraId="6F8F26FA" w14:textId="77777777" w:rsidR="00FE6132" w:rsidRDefault="00FE6132" w:rsidP="004F6822">
                      <w:pPr>
                        <w:pStyle w:val="Leipteksti"/>
                        <w:numPr>
                          <w:ilvl w:val="0"/>
                          <w:numId w:val="22"/>
                        </w:numPr>
                      </w:pPr>
                      <w:r>
                        <w:t>Use of concrete use-case examples, similarly as in GL 1132</w:t>
                      </w:r>
                    </w:p>
                    <w:p w14:paraId="61D725A0" w14:textId="77777777" w:rsidR="00FE6132" w:rsidRDefault="00FE6132" w:rsidP="004F6822">
                      <w:pPr>
                        <w:pStyle w:val="Leipteksti"/>
                        <w:numPr>
                          <w:ilvl w:val="0"/>
                          <w:numId w:val="22"/>
                        </w:numPr>
                      </w:pPr>
                      <w:r>
                        <w:t>Focus on current technologies and available specifications</w:t>
                      </w:r>
                    </w:p>
                    <w:p w14:paraId="15CB5F0B" w14:textId="5A9EE8B6" w:rsidR="00FE6132" w:rsidRDefault="00FE6132" w:rsidP="004F6822">
                      <w:pPr>
                        <w:pStyle w:val="Leipteksti"/>
                        <w:numPr>
                          <w:ilvl w:val="1"/>
                          <w:numId w:val="22"/>
                        </w:numPr>
                      </w:pPr>
                      <w:r>
                        <w:t>Giving concrete examples of current best practices, e.g AIS ASM messages, UKC systems, advance reporting.</w:t>
                      </w:r>
                    </w:p>
                    <w:p w14:paraId="3609DC66" w14:textId="77777777" w:rsidR="00FE6132" w:rsidRPr="00686000" w:rsidRDefault="00FE6132" w:rsidP="004F6822">
                      <w:pPr>
                        <w:pStyle w:val="Leipteksti"/>
                        <w:numPr>
                          <w:ilvl w:val="0"/>
                          <w:numId w:val="22"/>
                        </w:numPr>
                      </w:pPr>
                      <w:r>
                        <w:t xml:space="preserve">No detailed system requirements. </w:t>
                      </w:r>
                    </w:p>
                  </w:txbxContent>
                </v:textbox>
                <w10:wrap type="square" anchorx="page"/>
              </v:shape>
            </w:pict>
          </mc:Fallback>
        </mc:AlternateContent>
      </w:r>
    </w:p>
    <w:p w14:paraId="56E9596A" w14:textId="7A101057" w:rsidR="0031003F" w:rsidRDefault="0031003F" w:rsidP="0031003F">
      <w:pPr>
        <w:pStyle w:val="Leipteksti"/>
        <w:rPr>
          <w:ins w:id="381" w:author="Karlsson, Fredrik" w:date="2024-03-14T11:29:00Z"/>
        </w:rPr>
      </w:pPr>
      <w:r>
        <w:t xml:space="preserve">Effective communication is an essential component for operations in the maritime domain and is achieved when the intended meaning of the sender and the perceived meaning of the receiver is the same. </w:t>
      </w:r>
    </w:p>
    <w:p w14:paraId="616D5449" w14:textId="77777777" w:rsidR="009F2B58" w:rsidRDefault="009F2B58" w:rsidP="009F2B58">
      <w:pPr>
        <w:pStyle w:val="Leipteksti"/>
        <w:rPr>
          <w:ins w:id="382" w:author="Karlsson, Fredrik" w:date="2024-03-14T11:29:00Z"/>
        </w:rPr>
      </w:pPr>
      <w:commentRangeStart w:id="383"/>
      <w:ins w:id="384" w:author="Karlsson, Fredrik" w:date="2024-03-14T11:29:00Z">
        <w:r>
          <w:t>VTS providers should ensure that VTS operators are aware which vessels have received information provided digitally so the VTS operator does not provide this information by VHF voice as well. In case a vessel has not received it digitally, it is the task of the VTS operator to provide information by VHF voice in the conventional way</w:t>
        </w:r>
        <w:commentRangeEnd w:id="383"/>
        <w:r>
          <w:rPr>
            <w:rStyle w:val="Kommentinviite"/>
          </w:rPr>
          <w:commentReference w:id="383"/>
        </w:r>
      </w:ins>
    </w:p>
    <w:p w14:paraId="554FC5BA" w14:textId="077BD455" w:rsidR="009F2B58" w:rsidDel="009F2B58" w:rsidRDefault="009F2B58" w:rsidP="0031003F">
      <w:pPr>
        <w:pStyle w:val="Leipteksti"/>
        <w:rPr>
          <w:del w:id="385" w:author="Karlsson, Fredrik" w:date="2024-03-14T11:29:00Z"/>
        </w:rPr>
      </w:pPr>
    </w:p>
    <w:p w14:paraId="51182BB9" w14:textId="77777777" w:rsidR="0031003F" w:rsidRDefault="0031003F" w:rsidP="0031003F">
      <w:pPr>
        <w:pStyle w:val="Leipteksti"/>
      </w:pPr>
      <w:r>
        <w:t>Modern technologies enhance the method of communication in a digital way. Digital communication has advances compared with traditional voice communication. Digital communications enable us to communicate quickly and effectively without the risk for misunderstanding. Digital communication can be used with human interference, but also can be used in automated processes without human interference.</w:t>
      </w:r>
    </w:p>
    <w:p w14:paraId="155B8289" w14:textId="23679130" w:rsidR="0041625C" w:rsidRDefault="0031003F" w:rsidP="0031003F">
      <w:pPr>
        <w:pStyle w:val="Leipteksti"/>
      </w:pPr>
      <w:r>
        <w:t xml:space="preserve">To provide digital communication in globally harmonized away in a common understanding of the operational procedures and standardised technical services are necessary. </w:t>
      </w:r>
    </w:p>
    <w:p w14:paraId="15C17A45" w14:textId="77777777" w:rsidR="0031003F" w:rsidRDefault="0031003F" w:rsidP="0031003F">
      <w:pPr>
        <w:pStyle w:val="Leipteksti"/>
      </w:pPr>
      <w:r>
        <w:t>This guideline describes the operational procedures and services which are exclusive for Vessel Traffic Service (VTS) as defined in Maritime Service 1 (MS 1) “Description of maritime services in the context of e-navigation (IMO circular MSC.1/CIRC.1610/rev.1). This guideline does not describe the services which might be used by the VTS but belong under the responsibility of other international bodies.</w:t>
      </w:r>
    </w:p>
    <w:p w14:paraId="3A7C61B6" w14:textId="77777777" w:rsidR="0031003F" w:rsidRDefault="0031003F" w:rsidP="0031003F">
      <w:pPr>
        <w:pStyle w:val="Leipteksti"/>
      </w:pPr>
      <w:r>
        <w:t xml:space="preserve">In the following documents essential principles for the safe and efficient digital communication are mentioned and are used as a base for this Guideline: </w:t>
      </w:r>
    </w:p>
    <w:p w14:paraId="50BD693E" w14:textId="77777777" w:rsidR="0031003F" w:rsidRDefault="0031003F" w:rsidP="004F6822">
      <w:pPr>
        <w:pStyle w:val="Leipteksti"/>
        <w:numPr>
          <w:ilvl w:val="0"/>
          <w:numId w:val="40"/>
        </w:numPr>
      </w:pPr>
      <w:r>
        <w:t xml:space="preserve">IMO Resolution </w:t>
      </w:r>
      <w:r w:rsidRPr="00E71567">
        <w:rPr>
          <w:i/>
          <w:iCs/>
        </w:rPr>
        <w:t>A.1158(32) Guidelines for vessel traffic services</w:t>
      </w:r>
      <w:r>
        <w:t xml:space="preserve"> states:</w:t>
      </w:r>
    </w:p>
    <w:p w14:paraId="0D7B5F78" w14:textId="77777777" w:rsidR="0031003F" w:rsidRPr="00994F41" w:rsidRDefault="0031003F" w:rsidP="0031003F">
      <w:pPr>
        <w:pStyle w:val="Leipteksti"/>
        <w:ind w:left="720"/>
        <w:rPr>
          <w:i/>
          <w:iCs/>
        </w:rPr>
      </w:pPr>
      <w:r w:rsidRPr="00994F41">
        <w:rPr>
          <w:i/>
          <w:iCs/>
        </w:rPr>
        <w:t>“Effective harmonized data exchange and information-sharing is fundamental to the overall operational efficiency and safety. VTS providers are encouraged to make use of automated reporting where possible.”</w:t>
      </w:r>
    </w:p>
    <w:p w14:paraId="510A404E" w14:textId="77777777" w:rsidR="0031003F" w:rsidRDefault="0031003F" w:rsidP="004F6822">
      <w:pPr>
        <w:pStyle w:val="Leipteksti"/>
        <w:numPr>
          <w:ilvl w:val="0"/>
          <w:numId w:val="40"/>
        </w:numPr>
      </w:pPr>
      <w:r>
        <w:t xml:space="preserve">IMO circular </w:t>
      </w:r>
      <w:r w:rsidRPr="00E71567">
        <w:rPr>
          <w:i/>
          <w:iCs/>
        </w:rPr>
        <w:t>MSC.1/Circ 1595 E-</w:t>
      </w:r>
      <w:r w:rsidRPr="003150F6">
        <w:rPr>
          <w:i/>
          <w:iCs/>
        </w:rPr>
        <w:t>navigation strategy implementation plan – update 1</w:t>
      </w:r>
      <w:r>
        <w:rPr>
          <w:i/>
          <w:iCs/>
        </w:rPr>
        <w:t xml:space="preserve"> </w:t>
      </w:r>
      <w:r w:rsidRPr="00E71567">
        <w:t>states</w:t>
      </w:r>
      <w:r>
        <w:t>:</w:t>
      </w:r>
    </w:p>
    <w:p w14:paraId="1151D5A4" w14:textId="77777777" w:rsidR="0031003F" w:rsidRDefault="0031003F" w:rsidP="0031003F">
      <w:pPr>
        <w:pStyle w:val="Leipteksti"/>
        <w:ind w:left="720"/>
      </w:pPr>
      <w:r>
        <w:t>“</w:t>
      </w:r>
      <w:r w:rsidRPr="003150F6">
        <w:t>As shipping moves into the digital world, e-navigation is expected to provide digital information and infrastructure for the benefit of maritime safety, security and protection of the marine environment, reducing the administrative burden and increasing the efficiency of maritime trade and transport.</w:t>
      </w:r>
      <w:r>
        <w:t>”</w:t>
      </w:r>
    </w:p>
    <w:p w14:paraId="0B7DBE3C" w14:textId="77777777" w:rsidR="0031003F" w:rsidRDefault="0031003F" w:rsidP="0031003F">
      <w:pPr>
        <w:pStyle w:val="Leipteksti"/>
        <w:ind w:left="720"/>
      </w:pPr>
      <w:r>
        <w:t>and that of the prioritized e-navigation solutions is:</w:t>
      </w:r>
    </w:p>
    <w:p w14:paraId="71F7CC79" w14:textId="77777777" w:rsidR="0031003F" w:rsidRPr="00994F41" w:rsidRDefault="0031003F" w:rsidP="0031003F">
      <w:pPr>
        <w:pStyle w:val="Leipteksti"/>
        <w:ind w:left="720"/>
        <w:rPr>
          <w:i/>
          <w:iCs/>
        </w:rPr>
      </w:pPr>
      <w:r w:rsidRPr="00994F41">
        <w:rPr>
          <w:i/>
          <w:iCs/>
        </w:rPr>
        <w:lastRenderedPageBreak/>
        <w:t>“improved communication of VTS Service Portfolio (not limited to VTS stations).”</w:t>
      </w:r>
    </w:p>
    <w:p w14:paraId="4A6C4581" w14:textId="77777777" w:rsidR="0031003F" w:rsidRPr="00E76440" w:rsidRDefault="0031003F" w:rsidP="004F6822">
      <w:pPr>
        <w:pStyle w:val="Leipteksti"/>
        <w:numPr>
          <w:ilvl w:val="0"/>
          <w:numId w:val="40"/>
        </w:numPr>
      </w:pPr>
      <w:r>
        <w:t xml:space="preserve">IMO circular MSC.1/CIRC.1610/rev.1 </w:t>
      </w:r>
      <w:r w:rsidRPr="00E71567">
        <w:rPr>
          <w:i/>
          <w:iCs/>
        </w:rPr>
        <w:t>Descriptions of maritime services in the context of e-navigation</w:t>
      </w:r>
      <w:r>
        <w:rPr>
          <w:i/>
          <w:iCs/>
        </w:rPr>
        <w:t xml:space="preserve"> </w:t>
      </w:r>
      <w:r w:rsidRPr="00E71567">
        <w:t>defines the purpose of MS 1 Vesse</w:t>
      </w:r>
      <w:r>
        <w:t>l</w:t>
      </w:r>
      <w:r w:rsidRPr="00E71567">
        <w:t xml:space="preserve"> traffic Services (VTS)</w:t>
      </w:r>
      <w:r>
        <w:t xml:space="preserve"> states:</w:t>
      </w:r>
    </w:p>
    <w:p w14:paraId="36B32FF8" w14:textId="77777777" w:rsidR="0031003F" w:rsidRDefault="0031003F" w:rsidP="0031003F">
      <w:pPr>
        <w:pStyle w:val="Leipteksti"/>
        <w:ind w:left="720"/>
      </w:pPr>
      <w:r w:rsidRPr="00994F41">
        <w:rPr>
          <w:i/>
          <w:iCs/>
        </w:rPr>
        <w:t>“The purpose of this digital Maritime Service is to support the provision of VTS to participating ships by providing information in a digital format. Information could be presented in appropriate systems on board and ashore in order to create the means to reduce the administrative burden and information overload, reduce miscommunication due to external interference, simplify work procedures, promote sustainable shipping and increase navigational safety</w:t>
      </w:r>
      <w:r>
        <w:t>.”</w:t>
      </w:r>
    </w:p>
    <w:p w14:paraId="3422982A" w14:textId="7F89DAAA" w:rsidR="0031003F" w:rsidRPr="00994F41" w:rsidRDefault="0031003F" w:rsidP="004F6822">
      <w:pPr>
        <w:pStyle w:val="Luettelokappale"/>
        <w:widowControl w:val="0"/>
        <w:numPr>
          <w:ilvl w:val="0"/>
          <w:numId w:val="4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lang w:val="en-US"/>
        </w:rPr>
      </w:pPr>
      <w:r w:rsidRPr="00994F41">
        <w:rPr>
          <w:lang w:val="en-US"/>
        </w:rPr>
        <w:t>IALA Discussion paper “Implications of Maritime Autonomous Surface Ships (MASS) from a VTS perspective” states:</w:t>
      </w:r>
    </w:p>
    <w:p w14:paraId="2BB5D1F0" w14:textId="77777777" w:rsidR="0031003F" w:rsidRDefault="0031003F" w:rsidP="0031003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708"/>
        <w:rPr>
          <w:rFonts w:eastAsiaTheme="majorEastAsia" w:cstheme="majorBidi"/>
          <w:i/>
          <w:iCs/>
          <w:sz w:val="22"/>
          <w:lang w:eastAsia="zh-CN"/>
        </w:rPr>
      </w:pPr>
      <w:r w:rsidRPr="00994F41">
        <w:rPr>
          <w:sz w:val="22"/>
        </w:rPr>
        <w:t>“</w:t>
      </w:r>
      <w:r w:rsidRPr="00994F41">
        <w:rPr>
          <w:rFonts w:eastAsiaTheme="majorEastAsia" w:cstheme="majorBidi"/>
          <w:i/>
          <w:iCs/>
          <w:sz w:val="22"/>
          <w:lang w:eastAsia="zh-CN"/>
        </w:rPr>
        <w:t>Consensus is that new/additional guidance will be required, particularly in the short term for VTS digital communications”</w:t>
      </w:r>
    </w:p>
    <w:p w14:paraId="6C5C06DB" w14:textId="77777777" w:rsidR="0031003F" w:rsidRDefault="0031003F" w:rsidP="0031003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708"/>
        <w:rPr>
          <w:rFonts w:eastAsiaTheme="majorEastAsia" w:cstheme="majorBidi"/>
          <w:sz w:val="22"/>
          <w:lang w:eastAsia="zh-CN"/>
        </w:rPr>
      </w:pPr>
      <w:r w:rsidRPr="00994F41">
        <w:rPr>
          <w:rFonts w:eastAsiaTheme="majorEastAsia" w:cstheme="majorBidi"/>
          <w:i/>
          <w:iCs/>
          <w:sz w:val="22"/>
          <w:lang w:eastAsia="zh-CN"/>
        </w:rPr>
        <w:t xml:space="preserve"> </w:t>
      </w:r>
      <w:r w:rsidRPr="00994F41">
        <w:rPr>
          <w:rFonts w:eastAsiaTheme="majorEastAsia" w:cstheme="majorBidi"/>
          <w:sz w:val="22"/>
          <w:lang w:eastAsia="zh-CN"/>
        </w:rPr>
        <w:t xml:space="preserve">and </w:t>
      </w:r>
    </w:p>
    <w:p w14:paraId="2E344F89" w14:textId="463EA566" w:rsidR="0031003F" w:rsidRPr="00BF671E" w:rsidRDefault="0031003F" w:rsidP="00C1208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708"/>
        <w:rPr>
          <w:rFonts w:eastAsiaTheme="minorEastAsia"/>
          <w:bCs/>
          <w:iCs/>
          <w:snapToGrid w:val="0"/>
          <w:sz w:val="22"/>
        </w:rPr>
      </w:pPr>
      <w:r w:rsidRPr="00994F41">
        <w:rPr>
          <w:rFonts w:eastAsiaTheme="majorEastAsia" w:cstheme="majorBidi"/>
          <w:sz w:val="22"/>
          <w:lang w:eastAsia="zh-CN"/>
        </w:rPr>
        <w:t>“</w:t>
      </w:r>
      <w:r w:rsidRPr="00994F41">
        <w:rPr>
          <w:rFonts w:eastAsiaTheme="minorEastAsia"/>
          <w:i/>
          <w:iCs/>
          <w:sz w:val="22"/>
        </w:rPr>
        <w:t>The advent of MASS will invariably be associated with VTS managing ‘big data’, interacting with MASS using digital means, and possibly centralised, distributed and/or virtualised VTS ‘centres’ in the future”.</w:t>
      </w:r>
    </w:p>
    <w:p w14:paraId="27DC112A" w14:textId="77777777" w:rsidR="0031003F" w:rsidRPr="00994F41" w:rsidRDefault="0031003F" w:rsidP="004F6822">
      <w:pPr>
        <w:pStyle w:val="Leipteksti"/>
        <w:numPr>
          <w:ilvl w:val="0"/>
          <w:numId w:val="42"/>
        </w:numPr>
        <w:spacing w:before="120" w:line="240" w:lineRule="auto"/>
      </w:pPr>
      <w:r>
        <w:t xml:space="preserve">Expectations in the </w:t>
      </w:r>
      <w:r w:rsidRPr="00994F41">
        <w:t xml:space="preserve">IALA Discussion paper “Future VTS” states: </w:t>
      </w:r>
    </w:p>
    <w:p w14:paraId="408B3C4B" w14:textId="77777777" w:rsidR="0031003F" w:rsidRPr="00994F41" w:rsidRDefault="0031003F" w:rsidP="00C1208D">
      <w:pPr>
        <w:spacing w:before="120" w:after="120" w:line="240" w:lineRule="auto"/>
        <w:ind w:left="708"/>
        <w:rPr>
          <w:i/>
          <w:iCs/>
          <w:sz w:val="22"/>
        </w:rPr>
      </w:pPr>
      <w:r w:rsidRPr="00A71694">
        <w:rPr>
          <w:sz w:val="22"/>
        </w:rPr>
        <w:t>“</w:t>
      </w:r>
      <w:r w:rsidRPr="00994F41">
        <w:rPr>
          <w:i/>
          <w:iCs/>
          <w:sz w:val="22"/>
        </w:rPr>
        <w:t>Interaction between VTS and ships (conventional ships, MASS and remote-control centres) will primarily be through digital communications/data exchange for:</w:t>
      </w:r>
    </w:p>
    <w:p w14:paraId="3894E063" w14:textId="77777777" w:rsidR="0031003F" w:rsidRPr="00994F41" w:rsidRDefault="0031003F" w:rsidP="004F6822">
      <w:pPr>
        <w:numPr>
          <w:ilvl w:val="0"/>
          <w:numId w:val="44"/>
        </w:numPr>
        <w:spacing w:before="60" w:after="60" w:line="240" w:lineRule="auto"/>
        <w:ind w:left="1428"/>
        <w:rPr>
          <w:i/>
          <w:iCs/>
          <w:sz w:val="22"/>
        </w:rPr>
      </w:pPr>
      <w:r w:rsidRPr="00994F41">
        <w:rPr>
          <w:i/>
          <w:iCs/>
          <w:sz w:val="22"/>
        </w:rPr>
        <w:t xml:space="preserve">‘Ships (conventional and autonomous)’ to provide reports and information required by a VTS. </w:t>
      </w:r>
    </w:p>
    <w:p w14:paraId="42711952" w14:textId="77777777" w:rsidR="0031003F" w:rsidRPr="00994F41" w:rsidRDefault="0031003F" w:rsidP="004F6822">
      <w:pPr>
        <w:numPr>
          <w:ilvl w:val="0"/>
          <w:numId w:val="44"/>
        </w:numPr>
        <w:spacing w:before="60" w:after="60" w:line="240" w:lineRule="auto"/>
        <w:ind w:left="1428"/>
        <w:rPr>
          <w:i/>
          <w:iCs/>
          <w:sz w:val="22"/>
        </w:rPr>
      </w:pPr>
      <w:r w:rsidRPr="00994F41">
        <w:rPr>
          <w:i/>
          <w:iCs/>
          <w:sz w:val="22"/>
        </w:rPr>
        <w:t>VTS to provide ‘ships’ with information on factors that may influence ship movements and assist ‘onboard</w:t>
      </w:r>
      <w:r w:rsidRPr="00994F41">
        <w:rPr>
          <w:i/>
          <w:iCs/>
          <w:sz w:val="22"/>
          <w:vertAlign w:val="superscript"/>
        </w:rPr>
        <w:footnoteReference w:id="1"/>
      </w:r>
      <w:r w:rsidRPr="00994F41">
        <w:rPr>
          <w:i/>
          <w:iCs/>
          <w:sz w:val="22"/>
        </w:rPr>
        <w:t>’ decision-making.</w:t>
      </w:r>
    </w:p>
    <w:p w14:paraId="07E53316" w14:textId="77777777" w:rsidR="0031003F" w:rsidRPr="00E246D4" w:rsidRDefault="0031003F" w:rsidP="004F6822">
      <w:pPr>
        <w:numPr>
          <w:ilvl w:val="0"/>
          <w:numId w:val="44"/>
        </w:numPr>
        <w:spacing w:before="60" w:after="60" w:line="240" w:lineRule="auto"/>
        <w:ind w:left="1428"/>
        <w:rPr>
          <w:i/>
          <w:iCs/>
          <w:sz w:val="22"/>
        </w:rPr>
      </w:pPr>
      <w:r w:rsidRPr="00994F41">
        <w:rPr>
          <w:i/>
          <w:iCs/>
          <w:sz w:val="22"/>
        </w:rPr>
        <w:t>VTS to issue advice, warnings, and instructions to achieve its purpose.</w:t>
      </w:r>
    </w:p>
    <w:p w14:paraId="48614460" w14:textId="77777777" w:rsidR="0031003F" w:rsidRPr="00994F41" w:rsidRDefault="0031003F" w:rsidP="00C1208D">
      <w:pPr>
        <w:pStyle w:val="Leipteksti"/>
        <w:ind w:left="708"/>
        <w:rPr>
          <w:i/>
          <w:iCs/>
        </w:rPr>
      </w:pPr>
      <w:r w:rsidRPr="00994F41">
        <w:rPr>
          <w:i/>
          <w:iCs/>
        </w:rPr>
        <w:t>The interaction between ‘ship’, those responsible for the ships transit / navigation and ‘ship operators’ will commence outside delineated VTS areas.”</w:t>
      </w:r>
    </w:p>
    <w:p w14:paraId="7A0F327F" w14:textId="5F73D78C" w:rsidR="0046464D" w:rsidRPr="00F55AD7" w:rsidRDefault="00E736BF" w:rsidP="00CB1D11">
      <w:pPr>
        <w:pStyle w:val="Otsikko1"/>
        <w:suppressAutoHyphens/>
      </w:pPr>
      <w:bookmarkStart w:id="386" w:name="_Toc161324101"/>
      <w:r>
        <w:t>DOCUMENT PURPOSE</w:t>
      </w:r>
      <w:bookmarkEnd w:id="386"/>
    </w:p>
    <w:p w14:paraId="3411193D" w14:textId="77777777" w:rsidR="0046464D" w:rsidRPr="00F55AD7" w:rsidRDefault="0046464D" w:rsidP="00CB1D11">
      <w:pPr>
        <w:pStyle w:val="Heading1separationline"/>
        <w:suppressAutoHyphens/>
      </w:pPr>
    </w:p>
    <w:p w14:paraId="38E4CECE" w14:textId="3B456B2C" w:rsidR="00FB330D" w:rsidRDefault="00FB330D" w:rsidP="00FB330D">
      <w:pPr>
        <w:pStyle w:val="Leipteksti"/>
        <w:ind w:left="708"/>
      </w:pPr>
      <w:r>
        <w:t xml:space="preserve">The purpose of this guideline is to assist authorities implement practices specified in IALA Recommendation R1012 VTS Communications associated with ensuring </w:t>
      </w:r>
      <w:r w:rsidR="000B70D9">
        <w:t xml:space="preserve">digital </w:t>
      </w:r>
      <w:r>
        <w:t>VTS communications are harmonized through the use of standard message</w:t>
      </w:r>
      <w:r w:rsidR="000B70D9">
        <w:t>s and operational procedures.</w:t>
      </w:r>
    </w:p>
    <w:p w14:paraId="71A4E634" w14:textId="79600AAD" w:rsidR="00FB330D" w:rsidRDefault="000B70D9" w:rsidP="00FB330D">
      <w:pPr>
        <w:pStyle w:val="Leipteksti"/>
        <w:ind w:left="708"/>
      </w:pPr>
      <w:r>
        <w:t>The technical services used to deliver digital information to vessels are still under development, the operational requirements descripted in this document can be used for further development of these technical services.</w:t>
      </w:r>
    </w:p>
    <w:p w14:paraId="7627C9CB" w14:textId="7ADECBC2" w:rsidR="00FB330D" w:rsidRDefault="00FB330D" w:rsidP="00FB330D">
      <w:pPr>
        <w:pStyle w:val="Leipteksti"/>
        <w:ind w:left="708"/>
      </w:pPr>
      <w:r>
        <w:t xml:space="preserve">This document gives guidance on </w:t>
      </w:r>
      <w:r w:rsidRPr="00811F38">
        <w:t xml:space="preserve">the exchange of VTS </w:t>
      </w:r>
      <w:r>
        <w:t xml:space="preserve">information by electronic means between a VTS and </w:t>
      </w:r>
      <w:r w:rsidR="0031003F">
        <w:t xml:space="preserve">vessels navigating </w:t>
      </w:r>
      <w:r>
        <w:t>in the VTS area, including Remote Operation Centers. Information on the VTS interaction and information exchange with allied or other services can be found in the IALA Guidelines:</w:t>
      </w:r>
    </w:p>
    <w:p w14:paraId="6F7574D8" w14:textId="77777777" w:rsidR="00FB330D" w:rsidRDefault="00FB330D" w:rsidP="004F6822">
      <w:pPr>
        <w:pStyle w:val="Leipteksti"/>
        <w:numPr>
          <w:ilvl w:val="0"/>
          <w:numId w:val="41"/>
        </w:numPr>
      </w:pPr>
      <w:r>
        <w:t>G1102 VTS interaction with allied or other services</w:t>
      </w:r>
    </w:p>
    <w:p w14:paraId="0810654E" w14:textId="77777777" w:rsidR="00FB330D" w:rsidRDefault="00FB330D" w:rsidP="004F6822">
      <w:pPr>
        <w:pStyle w:val="Leipteksti"/>
        <w:numPr>
          <w:ilvl w:val="0"/>
          <w:numId w:val="41"/>
        </w:numPr>
      </w:pPr>
      <w:r>
        <w:t>G1130 Technical aspects of information exchange between VTS and allied or other services</w:t>
      </w:r>
    </w:p>
    <w:p w14:paraId="2F5AC674" w14:textId="549A5D11" w:rsidR="006427C1" w:rsidRDefault="00E736BF" w:rsidP="006427C1">
      <w:pPr>
        <w:pStyle w:val="Otsikko1"/>
        <w:suppressAutoHyphens/>
      </w:pPr>
      <w:bookmarkStart w:id="387" w:name="_Toc161324102"/>
      <w:r>
        <w:t>DOCUMENT STRUCTURE</w:t>
      </w:r>
      <w:bookmarkEnd w:id="387"/>
    </w:p>
    <w:p w14:paraId="3BD3DB89" w14:textId="6CCA1872" w:rsidR="006427C1" w:rsidRDefault="006427C1" w:rsidP="006427C1">
      <w:pPr>
        <w:pStyle w:val="Heading1separationline"/>
      </w:pPr>
    </w:p>
    <w:p w14:paraId="11D1C215" w14:textId="65BE8178" w:rsidR="006427C1" w:rsidRPr="006427C1" w:rsidRDefault="006427C1" w:rsidP="006427C1">
      <w:pPr>
        <w:pStyle w:val="Leipteksti"/>
      </w:pPr>
      <w:r w:rsidRPr="006427C1">
        <w:lastRenderedPageBreak/>
        <w:t xml:space="preserve">This document consists of </w:t>
      </w:r>
      <w:r w:rsidR="00C12899">
        <w:t>four</w:t>
      </w:r>
      <w:r w:rsidRPr="006427C1">
        <w:t xml:space="preserve"> parts:</w:t>
      </w:r>
    </w:p>
    <w:p w14:paraId="370F4E89" w14:textId="77777777" w:rsidR="006427C1" w:rsidRPr="006427C1" w:rsidRDefault="006427C1" w:rsidP="00007BD8">
      <w:pPr>
        <w:pStyle w:val="Leipteksti"/>
        <w:numPr>
          <w:ilvl w:val="0"/>
          <w:numId w:val="20"/>
        </w:numPr>
      </w:pPr>
      <w:commentRangeStart w:id="388"/>
      <w:r w:rsidRPr="006427C1">
        <w:t>Part A sets out the general principles for digital communications;</w:t>
      </w:r>
    </w:p>
    <w:p w14:paraId="6144AC5E" w14:textId="1BFC0D7C" w:rsidR="006427C1" w:rsidRDefault="006427C1" w:rsidP="00007BD8">
      <w:pPr>
        <w:pStyle w:val="Leipteksti"/>
        <w:numPr>
          <w:ilvl w:val="0"/>
          <w:numId w:val="20"/>
        </w:numPr>
      </w:pPr>
      <w:r w:rsidRPr="006427C1">
        <w:t>Part B provides more general guidance on message composition, delivery and interpretation</w:t>
      </w:r>
    </w:p>
    <w:p w14:paraId="2F9E11EF" w14:textId="7C609F7C" w:rsidR="00C12899" w:rsidRPr="006427C1" w:rsidRDefault="00C12899" w:rsidP="00C12899">
      <w:pPr>
        <w:pStyle w:val="Leipteksti"/>
        <w:numPr>
          <w:ilvl w:val="0"/>
          <w:numId w:val="20"/>
        </w:numPr>
      </w:pPr>
      <w:r>
        <w:t xml:space="preserve">Part C provides guidance </w:t>
      </w:r>
      <w:del w:id="389" w:author="Karlsson, Fredrik" w:date="2024-03-14T14:17:00Z">
        <w:r w:rsidRPr="00C12899" w:rsidDel="00A25873">
          <w:delText>to establish globally harmonized standard 'digital phrases for interactions</w:delText>
        </w:r>
      </w:del>
      <w:ins w:id="390" w:author="Karlsson, Fredrik" w:date="2024-03-14T14:17:00Z">
        <w:r w:rsidR="00A25873">
          <w:t>VTS Digital services</w:t>
        </w:r>
      </w:ins>
    </w:p>
    <w:p w14:paraId="2018D1AA" w14:textId="0FF4E569" w:rsidR="006427C1" w:rsidRPr="006427C1" w:rsidRDefault="006427C1" w:rsidP="00007BD8">
      <w:pPr>
        <w:pStyle w:val="Leipteksti"/>
        <w:numPr>
          <w:ilvl w:val="0"/>
          <w:numId w:val="20"/>
        </w:numPr>
      </w:pPr>
      <w:r w:rsidRPr="006427C1">
        <w:t xml:space="preserve">Part </w:t>
      </w:r>
      <w:r w:rsidR="008C685D">
        <w:t>D</w:t>
      </w:r>
      <w:r w:rsidRPr="006427C1">
        <w:t xml:space="preserve"> identifies a number of current technologies used to exchange VTS information</w:t>
      </w:r>
      <w:commentRangeEnd w:id="388"/>
      <w:r w:rsidR="0047624A">
        <w:rPr>
          <w:rStyle w:val="Kommentinviite"/>
        </w:rPr>
        <w:commentReference w:id="388"/>
      </w:r>
    </w:p>
    <w:p w14:paraId="1EEFD749" w14:textId="32B5A85C" w:rsidR="00E736BF" w:rsidRDefault="00E736BF" w:rsidP="00E736BF">
      <w:pPr>
        <w:pStyle w:val="Otsikko1"/>
      </w:pPr>
      <w:bookmarkStart w:id="391" w:name="_Toc161324103"/>
      <w:r>
        <w:t xml:space="preserve">PART a </w:t>
      </w:r>
      <w:r w:rsidR="006427C1">
        <w:tab/>
      </w:r>
      <w:r>
        <w:t>general principles of vts digital communications</w:t>
      </w:r>
      <w:bookmarkEnd w:id="391"/>
    </w:p>
    <w:p w14:paraId="7E089AEC" w14:textId="77BCF9BA" w:rsidR="006427C1" w:rsidRDefault="006427C1" w:rsidP="006427C1">
      <w:pPr>
        <w:pStyle w:val="Heading1separationline"/>
      </w:pPr>
    </w:p>
    <w:p w14:paraId="50801FF7" w14:textId="6F4B00B1" w:rsidR="00160476" w:rsidRDefault="00160476" w:rsidP="00FD6C6C">
      <w:pPr>
        <w:pStyle w:val="Otsikko2"/>
      </w:pPr>
      <w:bookmarkStart w:id="392" w:name="_Toc161324104"/>
      <w:r>
        <w:t>Managing a mix of traditional VHF voice, digital communications, and automated data exchange</w:t>
      </w:r>
      <w:bookmarkEnd w:id="392"/>
    </w:p>
    <w:p w14:paraId="3BE137F2" w14:textId="77777777" w:rsidR="00D26004" w:rsidRDefault="00C46538" w:rsidP="001800F9">
      <w:pPr>
        <w:pStyle w:val="Leipteksti"/>
      </w:pPr>
      <w:r w:rsidRPr="0051495F">
        <w:t>The</w:t>
      </w:r>
      <w:r w:rsidRPr="000604EE">
        <w:t xml:space="preserve"> digitalisation of information will diversify the communication means between shore authorities and vessels and will affect VTS procedures regarding exchange of information.</w:t>
      </w:r>
      <w:r>
        <w:t xml:space="preserve"> </w:t>
      </w:r>
      <w:r w:rsidRPr="000604EE">
        <w:t>While VTS interaction with ships has traditionally almost exclusively been via VHF voice communications it is expected that digital communications will largely be replace VHF voice in the future</w:t>
      </w:r>
      <w:r>
        <w:t>.</w:t>
      </w:r>
    </w:p>
    <w:p w14:paraId="325C9280" w14:textId="120730EE" w:rsidR="00986A69" w:rsidRPr="00FE6132" w:rsidRDefault="00D26004" w:rsidP="00377890">
      <w:r w:rsidRPr="00FE6132">
        <w:rPr>
          <w:sz w:val="22"/>
        </w:rPr>
        <w:t>The voice communication focuses on utilizing digital technology for data transmission</w:t>
      </w:r>
      <w:bookmarkStart w:id="393" w:name="_Hlk161116643"/>
      <w:r w:rsidRPr="00FE6132">
        <w:rPr>
          <w:sz w:val="22"/>
        </w:rPr>
        <w:t>. While digital data communication encompasses a wider range of methods for exchanging digital information across different platforms</w:t>
      </w:r>
      <w:ins w:id="394" w:author="Karlsson, Fredrik" w:date="2024-03-14T11:13:00Z">
        <w:r w:rsidR="00FE6132">
          <w:rPr>
            <w:highlight w:val="cyan"/>
          </w:rPr>
          <w:t>.</w:t>
        </w:r>
        <w:bookmarkEnd w:id="393"/>
        <w:r w:rsidR="00FE6132">
          <w:br/>
        </w:r>
      </w:ins>
    </w:p>
    <w:p w14:paraId="35138FE7" w14:textId="21F61E5D" w:rsidR="00986A69" w:rsidRDefault="00C46538" w:rsidP="001800F9">
      <w:pPr>
        <w:pStyle w:val="Leipteksti"/>
        <w:ind w:hanging="708"/>
      </w:pPr>
      <w:r>
        <w:tab/>
      </w:r>
      <w:r w:rsidR="00432EB6" w:rsidRPr="000604EE">
        <w:t>In addition to</w:t>
      </w:r>
      <w:ins w:id="395" w:author="Karlsson, Fredrik" w:date="2024-03-14T13:38:00Z">
        <w:r w:rsidR="00377890">
          <w:t xml:space="preserve"> </w:t>
        </w:r>
      </w:ins>
      <w:r w:rsidR="00432EB6" w:rsidRPr="000604EE">
        <w:t xml:space="preserve">voice communications VTS can provide </w:t>
      </w:r>
      <w:r>
        <w:t xml:space="preserve">information in a digital format. </w:t>
      </w:r>
      <w:r w:rsidR="00986A69" w:rsidRPr="00986A69">
        <w:t xml:space="preserve">The use of digital communication could reduce workload by automating repetitive tasks, which could lead to reduction of the VHF traffic, communication barrier and the risk of misunderstandings. </w:t>
      </w:r>
      <w:r w:rsidR="007A068C">
        <w:t xml:space="preserve">Digital communications also have the </w:t>
      </w:r>
      <w:r w:rsidR="007A068C" w:rsidRPr="00DC56A1">
        <w:t>opportunity</w:t>
      </w:r>
      <w:r w:rsidR="007A068C">
        <w:t xml:space="preserve"> to disseminate information as well as consolidate and process the information for better decision support. and should</w:t>
      </w:r>
      <w:r w:rsidR="007A068C" w:rsidRPr="00986A69">
        <w:t xml:space="preserve"> </w:t>
      </w:r>
      <w:r w:rsidR="00986A69" w:rsidRPr="00986A69">
        <w:t>be effective, timely and consistent always making relevant information available for navigators.</w:t>
      </w:r>
    </w:p>
    <w:p w14:paraId="37CC91CB" w14:textId="2A4B5334" w:rsidR="00C46538" w:rsidRDefault="00C46538" w:rsidP="00986A69">
      <w:pPr>
        <w:pStyle w:val="Leipteksti"/>
      </w:pPr>
      <w:r w:rsidRPr="000604EE">
        <w:t>Messages can be conveyed to an individual ship or all ships.</w:t>
      </w:r>
      <w:r>
        <w:t xml:space="preserve"> </w:t>
      </w:r>
      <w:r w:rsidR="007B5E2B" w:rsidRPr="00C46538">
        <w:t xml:space="preserve">This not only includes person-to-person but also person-to-machine, machine-to-machine and machine-to-person. </w:t>
      </w:r>
      <w:r w:rsidR="007B5E2B">
        <w:t xml:space="preserve">The change of </w:t>
      </w:r>
      <w:r w:rsidRPr="00C46538">
        <w:t xml:space="preserve">communication and interaction to digital </w:t>
      </w:r>
      <w:r w:rsidR="007B5E2B">
        <w:t xml:space="preserve">can also in </w:t>
      </w:r>
      <w:r w:rsidR="007B5E2B" w:rsidRPr="00C46538">
        <w:t>many</w:t>
      </w:r>
      <w:r w:rsidRPr="00C46538">
        <w:t xml:space="preserve"> situations</w:t>
      </w:r>
      <w:r w:rsidR="007B5E2B">
        <w:t xml:space="preserve"> </w:t>
      </w:r>
      <w:r w:rsidRPr="00C46538">
        <w:t>utilis</w:t>
      </w:r>
      <w:r w:rsidR="007B5E2B">
        <w:t>e</w:t>
      </w:r>
      <w:r w:rsidRPr="00C46538">
        <w:t xml:space="preserve"> automated processes.</w:t>
      </w:r>
    </w:p>
    <w:p w14:paraId="1E290AA8" w14:textId="77777777" w:rsidR="00D26004" w:rsidRPr="005F5FE0" w:rsidRDefault="00D26004" w:rsidP="00D26004">
      <w:pPr>
        <w:rPr>
          <w:rFonts w:ascii="Calibri" w:hAnsi="Calibri" w:cs="Calibri"/>
          <w:sz w:val="22"/>
          <w:lang w:val="en-US"/>
        </w:rPr>
      </w:pPr>
      <w:r>
        <w:rPr>
          <w:rStyle w:val="ui-provider"/>
          <w:rFonts w:ascii="Calibri" w:hAnsi="Calibri" w:cs="Calibri"/>
          <w:sz w:val="22"/>
          <w:lang w:val="en-US"/>
        </w:rPr>
        <w:t>The introduction of digital communication marks a dualistic operational phase for VTS. The gradual advent of technical services results in potential increase in VTS workload, as the same tasks must be executed using both the new and old methods side by side. However, over time, digital communication holds the potential to reduce workload by automating repetitive tasks and voice communication.</w:t>
      </w:r>
    </w:p>
    <w:p w14:paraId="26C3CA3C" w14:textId="056F14BA" w:rsidR="00D26004" w:rsidRPr="00377890" w:rsidRDefault="00D26004" w:rsidP="00986A69">
      <w:pPr>
        <w:pStyle w:val="Leipteksti"/>
        <w:rPr>
          <w:lang w:val="en-US"/>
        </w:rPr>
      </w:pPr>
    </w:p>
    <w:p w14:paraId="117AD075" w14:textId="77777777" w:rsidR="00D26004" w:rsidRDefault="00D26004" w:rsidP="00986A69">
      <w:pPr>
        <w:pStyle w:val="Leipteksti"/>
      </w:pPr>
    </w:p>
    <w:p w14:paraId="74A17EB4" w14:textId="77777777" w:rsidR="001E1757" w:rsidRDefault="001E1757" w:rsidP="00D14277">
      <w:pPr>
        <w:pStyle w:val="Otsikko3"/>
      </w:pPr>
      <w:bookmarkStart w:id="396" w:name="_Toc161324105"/>
      <w:r>
        <w:t>Time critical messages</w:t>
      </w:r>
      <w:bookmarkEnd w:id="396"/>
    </w:p>
    <w:p w14:paraId="609B90D5" w14:textId="4CB66295" w:rsidR="00963DC4" w:rsidRDefault="00963DC4" w:rsidP="00963DC4">
      <w:pPr>
        <w:pStyle w:val="Leipteksti"/>
      </w:pPr>
      <w:r>
        <w:t xml:space="preserve">However, </w:t>
      </w:r>
      <w:r w:rsidRPr="007B5E2B">
        <w:t>VTS should remain the primary contact with vessels for urgent and important messages</w:t>
      </w:r>
      <w:r>
        <w:t>.</w:t>
      </w:r>
      <w:r w:rsidRPr="007B5E2B">
        <w:t xml:space="preserve"> To mitigate </w:t>
      </w:r>
      <w:r>
        <w:t xml:space="preserve">time critical and </w:t>
      </w:r>
      <w:r w:rsidRPr="007B5E2B">
        <w:t>emergency situations and to ensure the safety of life at sea the use of VHF voice communications will be required in addition to digital communications</w:t>
      </w:r>
      <w:r>
        <w:t xml:space="preserve">. </w:t>
      </w:r>
    </w:p>
    <w:p w14:paraId="0BF0CC18" w14:textId="10627601" w:rsidR="001E1757" w:rsidRPr="000604EE" w:rsidRDefault="001E1757" w:rsidP="00D14277">
      <w:pPr>
        <w:pStyle w:val="Otsikko3"/>
      </w:pPr>
      <w:bookmarkStart w:id="397" w:name="_Toc161324106"/>
      <w:r>
        <w:t>Publishing information on digital VTS services</w:t>
      </w:r>
      <w:bookmarkEnd w:id="397"/>
    </w:p>
    <w:p w14:paraId="2675C831" w14:textId="213DD878" w:rsidR="00986A69" w:rsidRDefault="00986A69" w:rsidP="00986A69">
      <w:pPr>
        <w:pStyle w:val="Leipteksti"/>
      </w:pPr>
      <w:r w:rsidRPr="000604EE">
        <w:t xml:space="preserve">The number of digital services can variate from VTS to VTS. Information on the available digital services from each VTS should be available to the mariners. </w:t>
      </w:r>
      <w:r w:rsidR="007A068C">
        <w:t>Some of t</w:t>
      </w:r>
      <w:r w:rsidRPr="000604EE">
        <w:t xml:space="preserve">he digital services should also be discoverable by on-board navigation systems. </w:t>
      </w:r>
    </w:p>
    <w:p w14:paraId="5CA628CB" w14:textId="2270BA05" w:rsidR="001E1757" w:rsidRPr="000604EE" w:rsidRDefault="001E1757" w:rsidP="00D14277">
      <w:pPr>
        <w:pStyle w:val="Otsikko3"/>
      </w:pPr>
      <w:bookmarkStart w:id="398" w:name="_Toc161324107"/>
      <w:r>
        <w:t>Ensuring that all vessels have the information</w:t>
      </w:r>
      <w:bookmarkEnd w:id="398"/>
    </w:p>
    <w:p w14:paraId="17DC8BF8" w14:textId="782C4B38" w:rsidR="001E1757" w:rsidRDefault="007B5E2B" w:rsidP="00986A69">
      <w:pPr>
        <w:pStyle w:val="Leipteksti"/>
      </w:pPr>
      <w:r>
        <w:t>It should be noted that n</w:t>
      </w:r>
      <w:r w:rsidRPr="007B5E2B">
        <w:t>ot all vessels are capable of receiving information in digital format. Provisions should therefore be made to ensure that less capable vessels are receiving the information they require.</w:t>
      </w:r>
      <w:r>
        <w:t xml:space="preserve"> At the same time </w:t>
      </w:r>
      <w:r>
        <w:lastRenderedPageBreak/>
        <w:t xml:space="preserve">the advent of MASS will bring additional challenges for the communication. </w:t>
      </w:r>
      <w:r w:rsidR="00986A69">
        <w:t xml:space="preserve">VTS interaction with the entity in command of a MASS, such as Remote Control </w:t>
      </w:r>
      <w:r w:rsidR="00144F8D">
        <w:t>Centres</w:t>
      </w:r>
      <w:r w:rsidR="00986A69">
        <w:t xml:space="preserve">, need to be defined. </w:t>
      </w:r>
      <w:r w:rsidRPr="007B5E2B">
        <w:t xml:space="preserve">Not all vessels </w:t>
      </w:r>
      <w:r w:rsidR="007A068C">
        <w:t>will be</w:t>
      </w:r>
      <w:r w:rsidR="007A068C" w:rsidRPr="007B5E2B">
        <w:t xml:space="preserve"> </w:t>
      </w:r>
      <w:r w:rsidRPr="007B5E2B">
        <w:t>capable of processing voice communications</w:t>
      </w:r>
      <w:ins w:id="399" w:author="Karlsson, Fredrik" w:date="2024-03-14T11:17:00Z">
        <w:r w:rsidR="00FE6132">
          <w:t>.</w:t>
        </w:r>
      </w:ins>
      <w:del w:id="400" w:author="Karlsson, Fredrik" w:date="2024-03-14T11:17:00Z">
        <w:r w:rsidRPr="007B5E2B" w:rsidDel="00FE6132">
          <w:delText xml:space="preserve"> </w:delText>
        </w:r>
      </w:del>
    </w:p>
    <w:p w14:paraId="7313ADD5" w14:textId="77777777" w:rsidR="00D26004" w:rsidRDefault="007B5E2B" w:rsidP="00D26004">
      <w:pPr>
        <w:pStyle w:val="Leipteksti"/>
        <w:rPr>
          <w:ins w:id="401" w:author="Karlsson, Fredrik" w:date="2024-03-14T07:50:00Z"/>
        </w:rPr>
      </w:pPr>
      <w:r w:rsidRPr="007B5E2B">
        <w:t>Provisions should therefore be made to ensure that these vessels are receiving the information they require by other means.</w:t>
      </w:r>
    </w:p>
    <w:p w14:paraId="6A047E32" w14:textId="6FBF4590" w:rsidR="00432EB6" w:rsidRDefault="00432EB6" w:rsidP="00986A69">
      <w:pPr>
        <w:pStyle w:val="Leipteksti"/>
      </w:pPr>
    </w:p>
    <w:p w14:paraId="23A49D22" w14:textId="53CEFCA4" w:rsidR="001E1757" w:rsidRDefault="001E1757" w:rsidP="00D14277">
      <w:pPr>
        <w:pStyle w:val="Otsikko3"/>
      </w:pPr>
      <w:bookmarkStart w:id="402" w:name="_Toc161324108"/>
      <w:r>
        <w:t>Information originating from sources outside of VTS</w:t>
      </w:r>
      <w:bookmarkEnd w:id="402"/>
    </w:p>
    <w:p w14:paraId="34F15D3E" w14:textId="77777777" w:rsidR="001E1757" w:rsidRDefault="00144F8D" w:rsidP="00986A69">
      <w:pPr>
        <w:pStyle w:val="Leipteksti"/>
      </w:pPr>
      <w:r w:rsidRPr="006B5750">
        <w:t xml:space="preserve">When transitioning to digital communications some of the information provided to vessels today by VTS may be provided directly to vessels from other sources. This can include </w:t>
      </w:r>
      <w:r w:rsidR="007D6CF3" w:rsidRPr="006B5750">
        <w:t xml:space="preserve">for example hydrographic and environmental information, Information on AtoN’s and Maritime </w:t>
      </w:r>
      <w:r w:rsidR="00E43504" w:rsidRPr="001800F9">
        <w:t>S</w:t>
      </w:r>
      <w:r w:rsidR="007D6CF3" w:rsidRPr="006B5750">
        <w:t xml:space="preserve">afety </w:t>
      </w:r>
      <w:r w:rsidR="00E43504" w:rsidRPr="001800F9">
        <w:t>I</w:t>
      </w:r>
      <w:r w:rsidR="007D6CF3" w:rsidRPr="006B5750">
        <w:t>nformation (MSI). It should be ensured that the information provided to the vessels is available to VTS</w:t>
      </w:r>
      <w:r w:rsidR="006B5750">
        <w:t>.</w:t>
      </w:r>
      <w:r w:rsidR="001E1757" w:rsidRPr="001E1757">
        <w:t xml:space="preserve"> </w:t>
      </w:r>
    </w:p>
    <w:p w14:paraId="761A7DE6" w14:textId="10DBC4A6" w:rsidR="00D26004" w:rsidRDefault="001E1757" w:rsidP="00986A69">
      <w:pPr>
        <w:pStyle w:val="Leipteksti"/>
      </w:pPr>
      <w:del w:id="403" w:author="Karlsson, Fredrik" w:date="2024-03-14T11:22:00Z">
        <w:r w:rsidDel="0036078E">
          <w:delText xml:space="preserve">VTS providers should ensure that VTS operators are aware which vessels have received </w:delText>
        </w:r>
        <w:r w:rsidRPr="008C685D" w:rsidDel="0036078E">
          <w:delText xml:space="preserve">information </w:delText>
        </w:r>
        <w:r w:rsidDel="0036078E">
          <w:delText>provided digitally</w:delText>
        </w:r>
      </w:del>
    </w:p>
    <w:p w14:paraId="44F28DE1" w14:textId="10CB84A8" w:rsidR="00FF7A47" w:rsidRDefault="00FF7A47" w:rsidP="00FF7A47">
      <w:pPr>
        <w:pStyle w:val="Otsikko3"/>
      </w:pPr>
      <w:bookmarkStart w:id="404" w:name="_Toc161324109"/>
      <w:commentRangeStart w:id="405"/>
      <w:r>
        <w:t>Route exchange</w:t>
      </w:r>
      <w:commentRangeEnd w:id="405"/>
      <w:r w:rsidR="009F2B58">
        <w:rPr>
          <w:rStyle w:val="Kommentinviite"/>
          <w:rFonts w:asciiTheme="minorHAnsi" w:eastAsiaTheme="minorHAnsi" w:hAnsiTheme="minorHAnsi" w:cstheme="minorBidi"/>
          <w:b w:val="0"/>
          <w:bCs w:val="0"/>
          <w:smallCaps w:val="0"/>
          <w:color w:val="auto"/>
        </w:rPr>
        <w:commentReference w:id="405"/>
      </w:r>
      <w:bookmarkEnd w:id="404"/>
    </w:p>
    <w:p w14:paraId="484D02D2" w14:textId="77777777" w:rsidR="00FF7A47" w:rsidRDefault="00FF7A47" w:rsidP="00FF7A47">
      <w:pPr>
        <w:pStyle w:val="Leipteksti"/>
      </w:pPr>
      <w:r>
        <w:t>The route and schedule (The current format, IHO S421, used for rote exchange also containing schedule information) is a key element of the vessel's voyage and can be used to optimize safety and processes, as well as for the interaction of participants and stakeholders. The core element of the voyage plan is a route. The exchange of routes between ship to ship and ship to shore may improve: situational awareness for the purpose to facilitate;</w:t>
      </w:r>
    </w:p>
    <w:p w14:paraId="2E5BBC3A" w14:textId="40EEA790" w:rsidR="00FF7A47" w:rsidRDefault="00FF7A47" w:rsidP="004F6822">
      <w:pPr>
        <w:pStyle w:val="Leipteksti"/>
        <w:numPr>
          <w:ilvl w:val="1"/>
          <w:numId w:val="45"/>
        </w:numPr>
      </w:pPr>
      <w:r>
        <w:t>reduced number of accidents and incidents (proactively de-conflicting situations when intentions are known and shared);</w:t>
      </w:r>
    </w:p>
    <w:p w14:paraId="1050C5D4" w14:textId="27A86328" w:rsidR="00FF7A47" w:rsidRDefault="00FF7A47" w:rsidP="004F6822">
      <w:pPr>
        <w:pStyle w:val="Leipteksti"/>
        <w:numPr>
          <w:ilvl w:val="1"/>
          <w:numId w:val="45"/>
        </w:numPr>
      </w:pPr>
      <w:r>
        <w:t>optimized resource utilization by knowing the intentions of other actors;</w:t>
      </w:r>
    </w:p>
    <w:p w14:paraId="05C217CE" w14:textId="01F0C87B" w:rsidR="00FF7A47" w:rsidRDefault="00FF7A47" w:rsidP="004F6822">
      <w:pPr>
        <w:pStyle w:val="Leipteksti"/>
        <w:numPr>
          <w:ilvl w:val="1"/>
          <w:numId w:val="45"/>
        </w:numPr>
      </w:pPr>
      <w:r>
        <w:t>secured passages by knowing the intentions of other actors;</w:t>
      </w:r>
    </w:p>
    <w:p w14:paraId="0217FFC0" w14:textId="0D47CD16" w:rsidR="00FF7A47" w:rsidRDefault="00FF7A47" w:rsidP="004F6822">
      <w:pPr>
        <w:pStyle w:val="Leipteksti"/>
        <w:numPr>
          <w:ilvl w:val="1"/>
          <w:numId w:val="45"/>
        </w:numPr>
      </w:pPr>
      <w:r>
        <w:t>predictability of arrivals and departures by early information sharing enabling better planning for involved actors leading to reduced idle time for resources;</w:t>
      </w:r>
    </w:p>
    <w:p w14:paraId="6DBB07EB" w14:textId="16937387" w:rsidR="00FF7A47" w:rsidRDefault="00FF7A47" w:rsidP="004F6822">
      <w:pPr>
        <w:pStyle w:val="Leipteksti"/>
        <w:numPr>
          <w:ilvl w:val="1"/>
          <w:numId w:val="45"/>
        </w:numPr>
      </w:pPr>
      <w:r>
        <w:t>just-in-time operations by enabling stakeholders and service providers to be efficiently organized for handling vessel movements, port resources, and hinterland connections.</w:t>
      </w:r>
    </w:p>
    <w:p w14:paraId="3B2BB1CB" w14:textId="31C3C4CC" w:rsidR="00FF7A47" w:rsidRDefault="00FF7A47" w:rsidP="004F6822">
      <w:pPr>
        <w:pStyle w:val="Leipteksti"/>
        <w:numPr>
          <w:ilvl w:val="2"/>
          <w:numId w:val="45"/>
        </w:numPr>
      </w:pPr>
      <w:r>
        <w:t>VTS reporting of arrival/departure times and the specific route in the VTS area.</w:t>
      </w:r>
    </w:p>
    <w:p w14:paraId="1650870D" w14:textId="00601BBD" w:rsidR="00FF7A47" w:rsidRDefault="00FF7A47" w:rsidP="004F6822">
      <w:pPr>
        <w:pStyle w:val="Leipteksti"/>
        <w:numPr>
          <w:ilvl w:val="2"/>
          <w:numId w:val="45"/>
        </w:numPr>
      </w:pPr>
      <w:r>
        <w:t>One of the core means for future MASS and other highly automated vessels to communicate intentions and creating its sailing plan,</w:t>
      </w:r>
    </w:p>
    <w:p w14:paraId="2A59AA15" w14:textId="0214D9DC" w:rsidR="00FF7A47" w:rsidRDefault="00FF7A47" w:rsidP="004F6822">
      <w:pPr>
        <w:pStyle w:val="Leipteksti"/>
        <w:numPr>
          <w:ilvl w:val="2"/>
          <w:numId w:val="45"/>
        </w:numPr>
      </w:pPr>
      <w:r>
        <w:t>Contributor of berth to berth navigation and JIT operations.</w:t>
      </w:r>
    </w:p>
    <w:p w14:paraId="6F5625E0" w14:textId="33351872" w:rsidR="00FF7A47" w:rsidRDefault="00FF7A47" w:rsidP="00FF7A47">
      <w:pPr>
        <w:pStyle w:val="Leipteksti"/>
      </w:pPr>
      <w:r>
        <w:t>It its envisioned that a large number of proposed service</w:t>
      </w:r>
      <w:r w:rsidR="000E6582">
        <w:t>s</w:t>
      </w:r>
      <w:r>
        <w:t xml:space="preserve"> within not only the VTS domain will need, use, compute, communicate route and schedule information such as Weather routing, Pilot Routes/passage plans, Ice navigations services, Fleet management, Remote operations, Reporting, Costal surveillance and many other use cases, they are not included here </w:t>
      </w:r>
      <w:commentRangeStart w:id="406"/>
      <w:r>
        <w:t>god dammit!</w:t>
      </w:r>
      <w:commentRangeEnd w:id="406"/>
      <w:r w:rsidR="00D26004">
        <w:rPr>
          <w:rStyle w:val="Kommentinviite"/>
        </w:rPr>
        <w:commentReference w:id="406"/>
      </w:r>
    </w:p>
    <w:p w14:paraId="16F7981F" w14:textId="68020C8F" w:rsidR="00C1208D" w:rsidRDefault="00C1208D" w:rsidP="00C1208D">
      <w:pPr>
        <w:pStyle w:val="Otsikko3"/>
      </w:pPr>
      <w:bookmarkStart w:id="407" w:name="_Toc161324110"/>
      <w:r>
        <w:t>Cyber security</w:t>
      </w:r>
      <w:bookmarkEnd w:id="407"/>
    </w:p>
    <w:p w14:paraId="36B39464" w14:textId="0EF1609A" w:rsidR="00D26004" w:rsidRDefault="00C1208D" w:rsidP="00D26004">
      <w:pPr>
        <w:rPr>
          <w:sz w:val="22"/>
        </w:rPr>
      </w:pPr>
      <w:commentRangeStart w:id="408"/>
      <w:del w:id="409" w:author="Karlsson, Fredrik" w:date="2024-03-14T11:39:00Z">
        <w:r w:rsidRPr="00D26004" w:rsidDel="00887BB9">
          <w:rPr>
            <w:sz w:val="22"/>
          </w:rPr>
          <w:delText>With the intended increased provision of VTS Digital Services (S-210, S-212 ...), to some extent replacing prevision via voice based communication, data integrity become a vital focus point against e.g. Liability issued – Furthermore all exchanged / provisioned data (services) need to be fully traceable, i.e. logged / archived as a function provisioned by the VTS System – beside Voice and Sensor data as it’s done today; The integrity and secure storage hereof will be essential within a VTS centre.</w:delText>
        </w:r>
        <w:commentRangeEnd w:id="408"/>
        <w:r w:rsidR="00D26004" w:rsidDel="00887BB9">
          <w:rPr>
            <w:rStyle w:val="Kommentinviite"/>
          </w:rPr>
          <w:commentReference w:id="408"/>
        </w:r>
      </w:del>
    </w:p>
    <w:p w14:paraId="1AE129C7" w14:textId="70AFE787" w:rsidR="00D26004" w:rsidRDefault="00D26004" w:rsidP="00D26004">
      <w:pPr>
        <w:rPr>
          <w:sz w:val="22"/>
        </w:rPr>
      </w:pPr>
      <w:r w:rsidRPr="00887BB9">
        <w:rPr>
          <w:sz w:val="22"/>
          <w:rPrChange w:id="410" w:author="Karlsson, Fredrik" w:date="2024-03-14T11:39:00Z">
            <w:rPr/>
          </w:rPrChange>
        </w:rPr>
        <w:t>From the VTS point of view the digital data exchange is secure (</w:t>
      </w:r>
      <w:r w:rsidRPr="00887BB9">
        <w:rPr>
          <w:sz w:val="22"/>
          <w:rPrChange w:id="411" w:author="Karlsson, Fredrik" w:date="2024-03-14T11:39:00Z">
            <w:rPr>
              <w:highlight w:val="yellow"/>
            </w:rPr>
          </w:rPrChange>
        </w:rPr>
        <w:t>ref. to GL cyber security</w:t>
      </w:r>
      <w:r w:rsidRPr="00887BB9">
        <w:rPr>
          <w:sz w:val="22"/>
          <w:rPrChange w:id="412" w:author="Karlsson, Fredrik" w:date="2024-03-14T11:39:00Z">
            <w:rPr/>
          </w:rPrChange>
        </w:rPr>
        <w:t>) unless the system indicates the data quality is insufficient due to reduced cyber security level. The</w:t>
      </w:r>
      <w:r w:rsidR="009F2B58" w:rsidRPr="00887BB9">
        <w:rPr>
          <w:sz w:val="22"/>
          <w:rPrChange w:id="413" w:author="Karlsson, Fredrik" w:date="2024-03-14T11:39:00Z">
            <w:rPr/>
          </w:rPrChange>
        </w:rPr>
        <w:t xml:space="preserve"> VTS </w:t>
      </w:r>
      <w:r w:rsidR="00887BB9" w:rsidRPr="00887BB9">
        <w:rPr>
          <w:sz w:val="22"/>
          <w:rPrChange w:id="414" w:author="Karlsson, Fredrik" w:date="2024-03-14T11:39:00Z">
            <w:rPr/>
          </w:rPrChange>
        </w:rPr>
        <w:t>personnel</w:t>
      </w:r>
      <w:r w:rsidR="009F2B58" w:rsidRPr="00887BB9">
        <w:rPr>
          <w:sz w:val="22"/>
          <w:rPrChange w:id="415" w:author="Karlsson, Fredrik" w:date="2024-03-14T11:39:00Z">
            <w:rPr/>
          </w:rPrChange>
        </w:rPr>
        <w:t xml:space="preserve"> will revert to</w:t>
      </w:r>
      <w:r w:rsidRPr="00887BB9">
        <w:rPr>
          <w:sz w:val="22"/>
          <w:rPrChange w:id="416" w:author="Karlsson, Fredrik" w:date="2024-03-14T11:39:00Z">
            <w:rPr/>
          </w:rPrChange>
        </w:rPr>
        <w:t xml:space="preserve"> voice communication and the conventional way of working. For cases in which cyber security is impaired and not system detectable, VTS </w:t>
      </w:r>
      <w:r w:rsidR="009F2B58" w:rsidRPr="00887BB9">
        <w:rPr>
          <w:sz w:val="22"/>
          <w:rPrChange w:id="417" w:author="Karlsson, Fredrik" w:date="2024-03-14T11:39:00Z">
            <w:rPr/>
          </w:rPrChange>
        </w:rPr>
        <w:t xml:space="preserve">personnel </w:t>
      </w:r>
      <w:r w:rsidRPr="00887BB9">
        <w:rPr>
          <w:sz w:val="22"/>
          <w:rPrChange w:id="418" w:author="Karlsson, Fredrik" w:date="2024-03-14T11:39:00Z">
            <w:rPr/>
          </w:rPrChange>
        </w:rPr>
        <w:t>should receive training how such cases might be observed and detected</w:t>
      </w:r>
      <w:r w:rsidR="00887BB9">
        <w:rPr>
          <w:sz w:val="22"/>
        </w:rPr>
        <w:t>.</w:t>
      </w:r>
    </w:p>
    <w:p w14:paraId="275215D6" w14:textId="4FF60DD8" w:rsidR="00887BB9" w:rsidRDefault="00887BB9" w:rsidP="00D26004">
      <w:pPr>
        <w:rPr>
          <w:sz w:val="22"/>
        </w:rPr>
      </w:pPr>
    </w:p>
    <w:p w14:paraId="46FA6B47" w14:textId="77777777" w:rsidR="00887BB9" w:rsidRDefault="00887BB9" w:rsidP="00887BB9">
      <w:pPr>
        <w:pStyle w:val="Leipteksti"/>
      </w:pPr>
      <w:r>
        <w:t>4.1.7 Technical failures</w:t>
      </w:r>
    </w:p>
    <w:p w14:paraId="0FF24B1A" w14:textId="3888B136" w:rsidR="00887BB9" w:rsidRDefault="00887BB9" w:rsidP="00887BB9">
      <w:pPr>
        <w:pStyle w:val="Leipteksti"/>
      </w:pPr>
      <w:r>
        <w:t>In case the digital data communication service suffers a technical failure, two options can be considered. First option is to revert to the conventional way of working with voice communication. However it is foreseeable that the VTS operators will not be able to revert back to the conventional way of working serving the amount of traffic at hand. So, option two is to have technical requirements to have a redundant digital communication system or a back-up system (with limited functionality but still allowing digital communication). The first option will require more trai</w:t>
      </w:r>
      <w:r w:rsidR="00824C79">
        <w:t>ning for the population of VTS personnel</w:t>
      </w:r>
      <w:r>
        <w:t xml:space="preserve"> while the second option will require more technical systems in place.]</w:t>
      </w:r>
    </w:p>
    <w:p w14:paraId="2D7DF68E" w14:textId="77777777" w:rsidR="00887BB9" w:rsidRPr="00887BB9" w:rsidRDefault="00887BB9" w:rsidP="00D26004">
      <w:pPr>
        <w:rPr>
          <w:sz w:val="22"/>
          <w:rPrChange w:id="419" w:author="Karlsson, Fredrik" w:date="2024-03-14T11:39:00Z">
            <w:rPr/>
          </w:rPrChange>
        </w:rPr>
      </w:pPr>
    </w:p>
    <w:p w14:paraId="7B546552" w14:textId="77777777" w:rsidR="00D26004" w:rsidRPr="00D26004" w:rsidRDefault="00D26004" w:rsidP="00D26004">
      <w:pPr>
        <w:rPr>
          <w:sz w:val="22"/>
        </w:rPr>
      </w:pPr>
    </w:p>
    <w:p w14:paraId="5E57370C" w14:textId="06C6F263" w:rsidR="00160476" w:rsidRDefault="00160476" w:rsidP="00432EB6">
      <w:pPr>
        <w:pStyle w:val="Otsikko2"/>
      </w:pPr>
      <w:bookmarkStart w:id="420" w:name="_Toc129848884"/>
      <w:bookmarkStart w:id="421" w:name="_Toc129848885"/>
      <w:bookmarkStart w:id="422" w:name="_Toc129848886"/>
      <w:bookmarkStart w:id="423" w:name="_Toc129848887"/>
      <w:bookmarkStart w:id="424" w:name="_Toc129848888"/>
      <w:bookmarkStart w:id="425" w:name="_Toc129848889"/>
      <w:bookmarkStart w:id="426" w:name="_Toc129848892"/>
      <w:bookmarkStart w:id="427" w:name="_Toc161324111"/>
      <w:bookmarkEnd w:id="420"/>
      <w:bookmarkEnd w:id="421"/>
      <w:bookmarkEnd w:id="422"/>
      <w:bookmarkEnd w:id="423"/>
      <w:bookmarkEnd w:id="424"/>
      <w:bookmarkEnd w:id="425"/>
      <w:bookmarkEnd w:id="426"/>
      <w:r w:rsidRPr="00FD6C6C">
        <w:t>The intent of messages.</w:t>
      </w:r>
      <w:bookmarkEnd w:id="427"/>
    </w:p>
    <w:p w14:paraId="1811287C" w14:textId="77777777" w:rsidR="006B5750" w:rsidRDefault="006B5750" w:rsidP="001800F9">
      <w:pPr>
        <w:pStyle w:val="Leipteksti"/>
        <w:spacing w:before="60" w:after="60" w:line="240" w:lineRule="auto"/>
      </w:pPr>
      <w:r>
        <w:t>The added benefit of digital communication is having the information in standardised structure, ensuring that the same information is available to all actors when required and designed in a way to minimise misinterpretations and to provide common situational awareness. This includes machine-to-machine communications between VTS, vessels and other external sources.</w:t>
      </w:r>
    </w:p>
    <w:p w14:paraId="293D1308" w14:textId="252CA738" w:rsidR="00F762DE" w:rsidRDefault="00F762DE" w:rsidP="001800F9">
      <w:pPr>
        <w:pStyle w:val="Leipteksti"/>
        <w:spacing w:before="60" w:after="60" w:line="240" w:lineRule="auto"/>
      </w:pPr>
      <w:r w:rsidRPr="005724B6">
        <w:t xml:space="preserve">The intent of messages conveyed to actors </w:t>
      </w:r>
      <w:r>
        <w:t>should be</w:t>
      </w:r>
      <w:r w:rsidRPr="005724B6">
        <w:t xml:space="preserve"> the same, irrespective of whether it is by voice or digital means.</w:t>
      </w:r>
      <w:r w:rsidR="00986A69">
        <w:t xml:space="preserve"> Digital communications </w:t>
      </w:r>
      <w:commentRangeStart w:id="428"/>
      <w:r w:rsidR="00986A69">
        <w:t>should have the same procedures as the voice communications</w:t>
      </w:r>
      <w:commentRangeEnd w:id="428"/>
      <w:r w:rsidR="005F09A5">
        <w:rPr>
          <w:rStyle w:val="Kommentinviite"/>
        </w:rPr>
        <w:commentReference w:id="428"/>
      </w:r>
      <w:r w:rsidR="00986A69">
        <w:t xml:space="preserve">. Digital communication should be processed the same way as voice communications, acknowledgement of the messages might be needed in some cases, especially in safety critical situations. </w:t>
      </w:r>
    </w:p>
    <w:p w14:paraId="39EE6847" w14:textId="77777777" w:rsidR="006B5750" w:rsidRDefault="006B5750" w:rsidP="006B5750">
      <w:pPr>
        <w:pStyle w:val="Leipteksti"/>
      </w:pPr>
      <w:r>
        <w:t>According to IALA G1132 VTS Voice Communications and Phraseology “</w:t>
      </w:r>
      <w:r w:rsidRPr="008E706A">
        <w:rPr>
          <w:i/>
          <w:iCs/>
        </w:rPr>
        <w:t>Closed-loop communication should be used to confirm that messages from VTS personnel are correctly received and understood</w:t>
      </w:r>
      <w:r>
        <w:rPr>
          <w:i/>
          <w:iCs/>
        </w:rPr>
        <w:t>”</w:t>
      </w:r>
      <w:r>
        <w:t xml:space="preserve">. </w:t>
      </w:r>
    </w:p>
    <w:p w14:paraId="0A2339F2" w14:textId="30629A6E" w:rsidR="006B5750" w:rsidRDefault="006B5750" w:rsidP="006B5750">
      <w:pPr>
        <w:pStyle w:val="Leipteksti"/>
      </w:pPr>
      <w:commentRangeStart w:id="429"/>
      <w:r>
        <w:t xml:space="preserve">To achieve closed-loop communication in digital communications different </w:t>
      </w:r>
      <w:ins w:id="430" w:author="Karlsson, Fredrik" w:date="2024-03-14T11:55:00Z">
        <w:r w:rsidR="00824C79">
          <w:t xml:space="preserve">types of responses </w:t>
        </w:r>
      </w:ins>
      <w:del w:id="431" w:author="Karlsson, Fredrik" w:date="2024-03-14T11:55:00Z">
        <w:r w:rsidDel="00824C79">
          <w:delText>levels of acknowledgements can</w:delText>
        </w:r>
      </w:del>
      <w:ins w:id="432" w:author="Karlsson, Fredrik" w:date="2024-03-14T11:55:00Z">
        <w:r w:rsidR="00824C79">
          <w:t>should</w:t>
        </w:r>
      </w:ins>
      <w:r>
        <w:t xml:space="preserve"> be implemented:</w:t>
      </w:r>
    </w:p>
    <w:p w14:paraId="2F275B5B" w14:textId="77777777" w:rsidR="00624DBA" w:rsidRDefault="00624DBA" w:rsidP="004F6822">
      <w:pPr>
        <w:pStyle w:val="Leipteksti"/>
        <w:numPr>
          <w:ilvl w:val="0"/>
          <w:numId w:val="36"/>
        </w:numPr>
        <w:rPr>
          <w:ins w:id="433" w:author="Karlsson, Fredrik" w:date="2024-03-14T12:03:00Z"/>
        </w:rPr>
      </w:pPr>
      <w:ins w:id="434" w:author="Karlsson, Fredrik" w:date="2024-03-14T12:03:00Z">
        <w:r>
          <w:rPr>
            <w:rStyle w:val="ui-provider"/>
          </w:rPr>
          <w:t>Delivered: system acknowledges message reception </w:t>
        </w:r>
        <w:r w:rsidDel="00824C79">
          <w:t xml:space="preserve"> </w:t>
        </w:r>
      </w:ins>
    </w:p>
    <w:p w14:paraId="0472BDB4" w14:textId="6A39315B" w:rsidR="006B5750" w:rsidDel="00624DBA" w:rsidRDefault="006B5750" w:rsidP="004F6822">
      <w:pPr>
        <w:pStyle w:val="Leipteksti"/>
        <w:numPr>
          <w:ilvl w:val="0"/>
          <w:numId w:val="36"/>
        </w:numPr>
        <w:rPr>
          <w:del w:id="435" w:author="Karlsson, Fredrik" w:date="2024-03-14T12:03:00Z"/>
        </w:rPr>
      </w:pPr>
      <w:del w:id="436" w:author="Karlsson, Fredrik" w:date="2024-03-14T11:54:00Z">
        <w:r w:rsidDel="00824C79">
          <w:delText>level 1, g</w:delText>
        </w:r>
      </w:del>
      <w:del w:id="437" w:author="Karlsson, Fredrik" w:date="2024-03-14T12:03:00Z">
        <w:r w:rsidDel="00624DBA">
          <w:delText>eneral information messages to all vessels. No acknowledgement or action required.</w:delText>
        </w:r>
      </w:del>
    </w:p>
    <w:p w14:paraId="3088D967" w14:textId="5EF64EAD" w:rsidR="00624DBA" w:rsidRDefault="00624DBA" w:rsidP="00624DBA">
      <w:pPr>
        <w:pStyle w:val="Leipteksti"/>
        <w:numPr>
          <w:ilvl w:val="0"/>
          <w:numId w:val="36"/>
        </w:numPr>
        <w:rPr>
          <w:ins w:id="438" w:author="Karlsson, Fredrik" w:date="2024-03-14T12:04:00Z"/>
        </w:rPr>
      </w:pPr>
      <w:ins w:id="439" w:author="Karlsson, Fredrik" w:date="2024-03-14T12:05:00Z">
        <w:r>
          <w:t>Received</w:t>
        </w:r>
      </w:ins>
      <w:ins w:id="440" w:author="Karlsson, Fredrik" w:date="2024-03-14T12:03:00Z">
        <w:r>
          <w:rPr>
            <w:rStyle w:val="ui-provider"/>
          </w:rPr>
          <w:t>: human operator acknowledges message reception</w:t>
        </w:r>
        <w:r w:rsidDel="00824C79">
          <w:t xml:space="preserve"> </w:t>
        </w:r>
      </w:ins>
    </w:p>
    <w:p w14:paraId="1B1AB96A" w14:textId="267220E1" w:rsidR="00624DBA" w:rsidRDefault="00624DBA" w:rsidP="004F6822">
      <w:pPr>
        <w:pStyle w:val="Leipteksti"/>
        <w:numPr>
          <w:ilvl w:val="0"/>
          <w:numId w:val="36"/>
        </w:numPr>
        <w:rPr>
          <w:ins w:id="441" w:author="Karlsson, Fredrik" w:date="2024-03-14T12:04:00Z"/>
        </w:rPr>
      </w:pPr>
      <w:ins w:id="442" w:author="Karlsson, Fredrik" w:date="2024-03-14T12:04:00Z">
        <w:r>
          <w:rPr>
            <w:rStyle w:val="ui-provider"/>
          </w:rPr>
          <w:t>Approved: human operator approves the content of the message</w:t>
        </w:r>
      </w:ins>
    </w:p>
    <w:p w14:paraId="40E44C20" w14:textId="50B75A26" w:rsidR="006B5750" w:rsidDel="00624DBA" w:rsidRDefault="006B5750" w:rsidP="004F6822">
      <w:pPr>
        <w:pStyle w:val="Leipteksti"/>
        <w:numPr>
          <w:ilvl w:val="0"/>
          <w:numId w:val="36"/>
        </w:numPr>
        <w:rPr>
          <w:del w:id="443" w:author="Karlsson, Fredrik" w:date="2024-03-14T12:03:00Z"/>
        </w:rPr>
      </w:pPr>
      <w:del w:id="444" w:author="Karlsson, Fredrik" w:date="2024-03-14T11:56:00Z">
        <w:r w:rsidDel="00824C79">
          <w:delText>level 2,</w:delText>
        </w:r>
      </w:del>
      <w:del w:id="445" w:author="Karlsson, Fredrik" w:date="2024-03-14T12:03:00Z">
        <w:r w:rsidDel="00624DBA">
          <w:delText xml:space="preserve"> information related to one or group of vessels. Acknowledgement of reception of information required.</w:delText>
        </w:r>
      </w:del>
    </w:p>
    <w:p w14:paraId="11494823" w14:textId="4DD7D4C2" w:rsidR="006B5750" w:rsidDel="00624DBA" w:rsidRDefault="006B5750" w:rsidP="004F6822">
      <w:pPr>
        <w:pStyle w:val="Leipteksti"/>
        <w:numPr>
          <w:ilvl w:val="0"/>
          <w:numId w:val="36"/>
        </w:numPr>
        <w:rPr>
          <w:del w:id="446" w:author="Karlsson, Fredrik" w:date="2024-03-14T12:04:00Z"/>
        </w:rPr>
      </w:pPr>
      <w:del w:id="447" w:author="Karlsson, Fredrik" w:date="2024-03-14T11:57:00Z">
        <w:r w:rsidDel="00824C79">
          <w:delText>level 3, i</w:delText>
        </w:r>
      </w:del>
      <w:del w:id="448" w:author="Karlsson, Fredrik" w:date="2024-03-14T12:04:00Z">
        <w:r w:rsidDel="00624DBA">
          <w:delText>nformation related to one or group of vessels. Acknowledgement of reception of information and action required.</w:delText>
        </w:r>
        <w:commentRangeEnd w:id="429"/>
        <w:r w:rsidR="005F09A5" w:rsidDel="00624DBA">
          <w:rPr>
            <w:rStyle w:val="Kommentinviite"/>
          </w:rPr>
          <w:commentReference w:id="429"/>
        </w:r>
      </w:del>
    </w:p>
    <w:p w14:paraId="1CB998AF" w14:textId="50CD7F37" w:rsidR="006B5750" w:rsidRDefault="006B5750" w:rsidP="005724B6">
      <w:pPr>
        <w:pStyle w:val="Leipteksti"/>
        <w:spacing w:before="60" w:after="60" w:line="240" w:lineRule="auto"/>
        <w:jc w:val="left"/>
      </w:pPr>
    </w:p>
    <w:p w14:paraId="41221880" w14:textId="57335C19" w:rsidR="00245365" w:rsidRDefault="00245365" w:rsidP="00245365">
      <w:pPr>
        <w:pStyle w:val="Leipteksti"/>
      </w:pPr>
      <w:r>
        <w:t xml:space="preserve">VTS </w:t>
      </w:r>
      <w:r w:rsidR="00D65756">
        <w:t xml:space="preserve">providers </w:t>
      </w:r>
      <w:r>
        <w:t>should ensure that t</w:t>
      </w:r>
      <w:r w:rsidR="00676980">
        <w:t xml:space="preserve">he digital services have up-to -date information. </w:t>
      </w:r>
    </w:p>
    <w:p w14:paraId="551A181C" w14:textId="104EDCE6" w:rsidR="00E736BF" w:rsidRDefault="00E736BF" w:rsidP="00E736BF">
      <w:pPr>
        <w:pStyle w:val="Otsikko1"/>
        <w:suppressAutoHyphens/>
      </w:pPr>
      <w:bookmarkStart w:id="449" w:name="_Toc161324112"/>
      <w:r>
        <w:t xml:space="preserve">part b </w:t>
      </w:r>
      <w:r w:rsidR="006427C1">
        <w:tab/>
      </w:r>
      <w:ins w:id="450" w:author="Karlsson, Fredrik" w:date="2024-03-14T12:25:00Z">
        <w:r w:rsidR="00561E99" w:rsidRPr="006427C1">
          <w:t>message composition, delivery and interpretation</w:t>
        </w:r>
      </w:ins>
      <w:del w:id="451" w:author="Karlsson, Fredrik" w:date="2024-03-14T12:25:00Z">
        <w:r w:rsidR="0078486F" w:rsidRPr="0078486F" w:rsidDel="00561E99">
          <w:delText>MESSAGE STRUCTURE AND DELIVERY</w:delText>
        </w:r>
      </w:del>
      <w:bookmarkEnd w:id="449"/>
    </w:p>
    <w:p w14:paraId="3F282CC5" w14:textId="77777777" w:rsidR="00C2743C" w:rsidRPr="00C2743C" w:rsidRDefault="00C2743C" w:rsidP="001800F9">
      <w:pPr>
        <w:pStyle w:val="Heading1separationline"/>
      </w:pPr>
    </w:p>
    <w:p w14:paraId="4B9575C7" w14:textId="471808A1" w:rsidR="006D17FD" w:rsidRDefault="00D65756" w:rsidP="003A1409">
      <w:pPr>
        <w:pStyle w:val="Leipteksti"/>
      </w:pPr>
      <w:r>
        <w:t xml:space="preserve">At present digital VTS </w:t>
      </w:r>
      <w:r w:rsidR="00A93778">
        <w:t xml:space="preserve">services are delivered to vessels through various systems. VTS related information, such as VTS area and reporting requirements, navigational warnings, meteorological data, recommended routes etc. is mostly mainly offered through websites maintained national and </w:t>
      </w:r>
      <w:del w:id="452" w:author="Karlsson, Fredrik" w:date="2024-03-14T12:10:00Z">
        <w:r w:rsidR="00A93778" w:rsidDel="00925012">
          <w:delText>reginal</w:delText>
        </w:r>
      </w:del>
      <w:ins w:id="453" w:author="Karlsson, Fredrik" w:date="2024-03-14T12:10:00Z">
        <w:r w:rsidR="00925012">
          <w:t>regional</w:t>
        </w:r>
      </w:ins>
      <w:r w:rsidR="00A93778">
        <w:t xml:space="preserve"> authorities. </w:t>
      </w:r>
      <w:r w:rsidR="001D4919">
        <w:t>However,</w:t>
      </w:r>
      <w:r w:rsidR="006D17FD">
        <w:t xml:space="preserve"> </w:t>
      </w:r>
      <w:r w:rsidR="00B4121E">
        <w:t>in order to e</w:t>
      </w:r>
      <w:r w:rsidR="00B4121E" w:rsidRPr="00B4121E">
        <w:t>nsure harmonisation and interoperability</w:t>
      </w:r>
      <w:r w:rsidR="00B4121E">
        <w:t xml:space="preserve"> of these services in different regions standardised data models and technical services are required.</w:t>
      </w:r>
    </w:p>
    <w:p w14:paraId="3E189B19" w14:textId="09D1FAFA" w:rsidR="00B4121E" w:rsidRDefault="00971B08" w:rsidP="00971B08">
      <w:pPr>
        <w:pStyle w:val="Leipteksti"/>
      </w:pPr>
      <w:r w:rsidRPr="00971B08">
        <w:t xml:space="preserve">Services provided directly to ships may be further subdivided into data intended </w:t>
      </w:r>
      <w:r w:rsidR="00B4121E">
        <w:t xml:space="preserve">to be used during navigation and data used during voyage planning phase. </w:t>
      </w:r>
      <w:r w:rsidRPr="00971B08">
        <w:t xml:space="preserve"> </w:t>
      </w:r>
    </w:p>
    <w:p w14:paraId="17211FE2" w14:textId="6CA98322" w:rsidR="00971B08" w:rsidRDefault="00971B08" w:rsidP="001800F9">
      <w:pPr>
        <w:pStyle w:val="Otsikko2"/>
      </w:pPr>
      <w:bookmarkStart w:id="454" w:name="_Toc161324113"/>
      <w:commentRangeStart w:id="455"/>
      <w:r>
        <w:lastRenderedPageBreak/>
        <w:t>S-100</w:t>
      </w:r>
      <w:commentRangeEnd w:id="455"/>
      <w:r w:rsidR="00925012">
        <w:rPr>
          <w:rStyle w:val="Kommentinviite"/>
          <w:rFonts w:asciiTheme="minorHAnsi" w:eastAsiaTheme="minorHAnsi" w:hAnsiTheme="minorHAnsi" w:cstheme="minorBidi"/>
          <w:b w:val="0"/>
          <w:caps w:val="0"/>
          <w:color w:val="auto"/>
        </w:rPr>
        <w:commentReference w:id="455"/>
      </w:r>
      <w:bookmarkEnd w:id="454"/>
    </w:p>
    <w:p w14:paraId="38A495EC" w14:textId="6B4F664D" w:rsidR="00971B08" w:rsidRDefault="00971B08" w:rsidP="00971B08">
      <w:pPr>
        <w:pStyle w:val="Leipteksti"/>
      </w:pPr>
      <w:r>
        <w:t xml:space="preserve">The IMO e-navigation </w:t>
      </w:r>
      <w:r w:rsidRPr="00971B08">
        <w:t>strategy</w:t>
      </w:r>
      <w:r>
        <w:t xml:space="preserve"> implementation plan (MSC.1/Circ.1595) states that </w:t>
      </w:r>
      <w:r w:rsidR="00FC70B8">
        <w:t>IMO Common Maritime Data Structure</w:t>
      </w:r>
      <w:r>
        <w:t xml:space="preserve"> (CMDS) used for digital maritime services should </w:t>
      </w:r>
      <w:r w:rsidR="00E944E2">
        <w:t>be based on</w:t>
      </w:r>
      <w:r>
        <w:t xml:space="preserve"> the IHO S-100 data model.</w:t>
      </w:r>
    </w:p>
    <w:p w14:paraId="1D184D7D" w14:textId="1BDA46C8" w:rsidR="00971B08" w:rsidRDefault="00971B08" w:rsidP="00971B08">
      <w:pPr>
        <w:pStyle w:val="Leipteksti"/>
      </w:pPr>
      <w:r>
        <w:t>The S-100 standard is intended for the development of digital products and services for hydrographic, nautical and geographic information communities. It consists of several parts based on geospatial standards developed by ISO Technical Committee 211 (ISO/TC211).</w:t>
      </w:r>
    </w:p>
    <w:p w14:paraId="1FDA1FD4" w14:textId="1086F60A" w:rsidR="00FC70B8" w:rsidRDefault="00FC70B8" w:rsidP="00FC70B8">
      <w:pPr>
        <w:pStyle w:val="Leipteksti"/>
      </w:pPr>
      <w:commentRangeStart w:id="456"/>
      <w:r>
        <w:t>IALA was granted governance the S-200 domain, in co-operation with the IHO. A supervisory structure has been established (IALA Guideline G1087) that uses the range S-201 to S-299 for product specifications compliant with the IHO S-100 standard, covering fields within the IALA remit, including Marine Aids to Navigation (AtoN), Vessel Traffic Services (VTS), positioning systems and communication systems.</w:t>
      </w:r>
      <w:commentRangeEnd w:id="456"/>
      <w:r>
        <w:rPr>
          <w:rStyle w:val="Kommentinviite"/>
        </w:rPr>
        <w:commentReference w:id="456"/>
      </w:r>
    </w:p>
    <w:p w14:paraId="48616437" w14:textId="7217DC88" w:rsidR="00971B08" w:rsidRDefault="00971B08" w:rsidP="00971B08">
      <w:pPr>
        <w:pStyle w:val="Leipteksti"/>
      </w:pPr>
      <w:r>
        <w:t>The S-100-based services</w:t>
      </w:r>
      <w:r w:rsidR="00350AF6">
        <w:t xml:space="preserve"> delivered by VTS</w:t>
      </w:r>
      <w:r>
        <w:t xml:space="preserve"> can be divided into services that provide (almost) real-time, dynamic data and</w:t>
      </w:r>
      <w:r w:rsidR="00350AF6">
        <w:t xml:space="preserve"> to services</w:t>
      </w:r>
      <w:r>
        <w:t xml:space="preserve"> that provide static data that is updated less frequently. The information provided by real-time services includes, for example, </w:t>
      </w:r>
      <w:r w:rsidR="00350AF6">
        <w:t xml:space="preserve">navigational </w:t>
      </w:r>
      <w:r>
        <w:t xml:space="preserve">warnings and </w:t>
      </w:r>
      <w:r w:rsidR="00350AF6">
        <w:t>discrepancies of AtoN’s</w:t>
      </w:r>
      <w:r>
        <w:t xml:space="preserve">, as well as weather observations. Static information </w:t>
      </w:r>
      <w:r w:rsidR="00350AF6">
        <w:t>can include basic VTS information, such as limits of VTS area and</w:t>
      </w:r>
      <w:r w:rsidR="00394DDC">
        <w:t>/</w:t>
      </w:r>
      <w:r w:rsidR="00350AF6">
        <w:t xml:space="preserve">or reporting </w:t>
      </w:r>
      <w:r w:rsidR="00394DDC">
        <w:t>requirements</w:t>
      </w:r>
      <w:r w:rsidR="00350AF6">
        <w:t>.</w:t>
      </w:r>
    </w:p>
    <w:p w14:paraId="2C2319B6" w14:textId="6F9BF1AD" w:rsidR="0031003F" w:rsidRDefault="0031003F" w:rsidP="0031003F">
      <w:pPr>
        <w:pStyle w:val="Leipteksti"/>
      </w:pPr>
      <w:r>
        <w:t>Some of the S-100-based product specifications can also be used in a variety of services. The most significant of these is the ECDIS Route Plan Product Specification S-421 (IEC 63173-1) published by IEC.</w:t>
      </w:r>
      <w:r w:rsidR="00173FC9">
        <w:t xml:space="preserve"> The S-421 Product specification also includes several use cases</w:t>
      </w:r>
    </w:p>
    <w:p w14:paraId="29CB3CD5" w14:textId="366F00D5" w:rsidR="00374655" w:rsidRDefault="00374655" w:rsidP="00374655">
      <w:pPr>
        <w:pStyle w:val="Leipteksti"/>
      </w:pPr>
      <w:r>
        <w:t>In November 2022, the IMO MSC approved an update to the ECDIS performance standard, according to which the use of ECDIS compatible with S-100 products as a navigation system on board will be permitted from the beginning of 2026 and mandatory for new installations from the beginning of 2029..</w:t>
      </w:r>
    </w:p>
    <w:p w14:paraId="5D17456F" w14:textId="77777777" w:rsidR="0031003F" w:rsidRDefault="0031003F" w:rsidP="0031003F">
      <w:pPr>
        <w:pStyle w:val="Leipteksti"/>
      </w:pPr>
      <w:r>
        <w:t xml:space="preserve">The </w:t>
      </w:r>
      <w:commentRangeStart w:id="457"/>
      <w:r>
        <w:t xml:space="preserve">updated </w:t>
      </w:r>
      <w:commentRangeEnd w:id="457"/>
      <w:r w:rsidR="00173FC9">
        <w:rPr>
          <w:rStyle w:val="Kommentinviite"/>
        </w:rPr>
        <w:commentReference w:id="457"/>
      </w:r>
      <w:r>
        <w:t xml:space="preserve">Performance Standard also states that ECDIS should be capable to carry out exchanging of route plans in a simple and reliable manner. This means that primary </w:t>
      </w:r>
      <w:r w:rsidRPr="00741887">
        <w:t xml:space="preserve">navigation system on board </w:t>
      </w:r>
      <w:r>
        <w:t>can</w:t>
      </w:r>
      <w:r w:rsidRPr="00741887">
        <w:t xml:space="preserve"> be </w:t>
      </w:r>
      <w:r>
        <w:t xml:space="preserve">capable for route exchange from </w:t>
      </w:r>
      <w:r w:rsidRPr="00741887">
        <w:t xml:space="preserve">the beginning of 2026 and </w:t>
      </w:r>
      <w:r>
        <w:t xml:space="preserve">makes the functionality </w:t>
      </w:r>
      <w:r w:rsidRPr="00741887">
        <w:t>mandatory for new installations from the beginning of 2029</w:t>
      </w:r>
      <w:r>
        <w:t>.</w:t>
      </w:r>
    </w:p>
    <w:p w14:paraId="5695688B" w14:textId="6206427D" w:rsidR="00971B08" w:rsidRDefault="00971B08" w:rsidP="00971B08">
      <w:pPr>
        <w:pStyle w:val="Leipteksti"/>
      </w:pPr>
      <w:r>
        <w:t>However, it is expected that due to the slow renewal of ships' navigation systems, there will not be extensive equipment compatible with S-100 products on board in the next few years. In this case, data may also be presented in other systems intended to support navigation.</w:t>
      </w:r>
    </w:p>
    <w:p w14:paraId="6F30FC00" w14:textId="14F430FB" w:rsidR="00872AF9" w:rsidRDefault="00872AF9" w:rsidP="00971B08">
      <w:pPr>
        <w:pStyle w:val="Leipteksti"/>
      </w:pPr>
      <w:r w:rsidRPr="00DB142A">
        <w:rPr>
          <w:highlight w:val="yellow"/>
        </w:rPr>
        <w:t>Refer to IMO e-nav strategy</w:t>
      </w:r>
      <w:r>
        <w:t xml:space="preserve"> </w:t>
      </w:r>
    </w:p>
    <w:p w14:paraId="799AC0DE" w14:textId="7DFA9735" w:rsidR="00DB142A" w:rsidRPr="002657BC" w:rsidRDefault="00DB142A" w:rsidP="00971B08">
      <w:pPr>
        <w:pStyle w:val="Leipteksti"/>
        <w:rPr>
          <w:highlight w:val="yellow"/>
        </w:rPr>
      </w:pPr>
      <w:r w:rsidRPr="002657BC">
        <w:rPr>
          <w:highlight w:val="yellow"/>
        </w:rPr>
        <w:t>ADD reference to Common Shore side e-navigation architecture</w:t>
      </w:r>
    </w:p>
    <w:p w14:paraId="3E185100" w14:textId="61D14E93" w:rsidR="00DB142A" w:rsidRDefault="00DB142A" w:rsidP="00971B08">
      <w:pPr>
        <w:pStyle w:val="Leipteksti"/>
      </w:pPr>
      <w:r w:rsidRPr="002657BC">
        <w:rPr>
          <w:highlight w:val="yellow"/>
        </w:rPr>
        <w:t xml:space="preserve">ADD </w:t>
      </w:r>
      <w:r w:rsidR="00FC6F9A" w:rsidRPr="002657BC">
        <w:rPr>
          <w:highlight w:val="yellow"/>
        </w:rPr>
        <w:t>picture from WG2 defining architecture for digital VTS services</w:t>
      </w:r>
    </w:p>
    <w:p w14:paraId="6FB4B581" w14:textId="49333FB7" w:rsidR="0051495F" w:rsidRDefault="0051495F" w:rsidP="00DB142A">
      <w:pPr>
        <w:pStyle w:val="Otsikko2"/>
      </w:pPr>
      <w:bookmarkStart w:id="458" w:name="_Toc161324114"/>
      <w:commentRangeStart w:id="459"/>
      <w:r>
        <w:t>AIS/VDES messages</w:t>
      </w:r>
      <w:commentRangeEnd w:id="459"/>
      <w:r w:rsidR="002D4930">
        <w:rPr>
          <w:rStyle w:val="Kommentinviite"/>
          <w:rFonts w:asciiTheme="minorHAnsi" w:eastAsiaTheme="minorHAnsi" w:hAnsiTheme="minorHAnsi" w:cstheme="minorBidi"/>
          <w:b w:val="0"/>
          <w:caps w:val="0"/>
          <w:color w:val="auto"/>
        </w:rPr>
        <w:commentReference w:id="459"/>
      </w:r>
      <w:bookmarkEnd w:id="458"/>
    </w:p>
    <w:p w14:paraId="57772AE2" w14:textId="553DAD47" w:rsidR="00C52700" w:rsidDel="005867DC" w:rsidRDefault="0051495F" w:rsidP="00C52700">
      <w:pPr>
        <w:pStyle w:val="Leipteksti"/>
        <w:rPr>
          <w:del w:id="460" w:author="Remi Hoeve" w:date="2024-03-12T15:06:00Z"/>
          <w:i/>
          <w:iCs/>
        </w:rPr>
      </w:pPr>
      <w:del w:id="461" w:author="Remi Hoeve" w:date="2024-03-12T15:06:00Z">
        <w:r w:rsidDel="005867DC">
          <w:delText xml:space="preserve">In addition to the S-100 products transmitted over IP connections, digital VTS information can also be delivered to vessels via various subsystems of the globally standardized digital VDES data transmission system operating in the maritime VHF area. </w:delText>
        </w:r>
        <w:r w:rsidR="00C52700" w:rsidDel="005867DC">
          <w:delText xml:space="preserve">More information on VDES, including development roadmap, can be found from IALA G1117 </w:delText>
        </w:r>
        <w:r w:rsidR="00C52700" w:rsidRPr="00A3623F" w:rsidDel="005867DC">
          <w:rPr>
            <w:i/>
            <w:iCs/>
          </w:rPr>
          <w:delText>VHF Data Exchange System (VDES) overview.</w:delText>
        </w:r>
      </w:del>
    </w:p>
    <w:p w14:paraId="446D6A3D" w14:textId="76F16713" w:rsidR="0051495F" w:rsidDel="005867DC" w:rsidRDefault="0051495F" w:rsidP="0051495F">
      <w:pPr>
        <w:pStyle w:val="Leipteksti"/>
        <w:rPr>
          <w:del w:id="462" w:author="Remi Hoeve" w:date="2024-03-12T15:06:00Z"/>
        </w:rPr>
      </w:pPr>
      <w:del w:id="463" w:author="Remi Hoeve" w:date="2024-03-12T15:06:00Z">
        <w:r w:rsidDel="005867DC">
          <w:delText>The VDES system consists of subsystems suitable for the transmission of different types of digital information:</w:delText>
        </w:r>
      </w:del>
    </w:p>
    <w:p w14:paraId="480E4DDB" w14:textId="1BEC4D18" w:rsidR="00096F84" w:rsidDel="005867DC" w:rsidRDefault="0051495F" w:rsidP="004F6822">
      <w:pPr>
        <w:pStyle w:val="Leipteksti"/>
        <w:numPr>
          <w:ilvl w:val="0"/>
          <w:numId w:val="39"/>
        </w:numPr>
        <w:rPr>
          <w:del w:id="464" w:author="Remi Hoeve" w:date="2024-03-12T15:06:00Z"/>
        </w:rPr>
      </w:pPr>
      <w:del w:id="465" w:author="Remi Hoeve" w:date="2024-03-12T15:06:00Z">
        <w:r w:rsidDel="005867DC">
          <w:delText xml:space="preserve">The AIS system, the main purpose is </w:delText>
        </w:r>
        <w:r w:rsidR="001D4919" w:rsidDel="005867DC">
          <w:delText>transmitting and receiving static, dynamic, and voyage-related data</w:delText>
        </w:r>
        <w:r w:rsidDel="005867DC">
          <w:delText xml:space="preserve">. </w:delText>
        </w:r>
        <w:r w:rsidR="00096F84" w:rsidDel="005867DC">
          <w:delText xml:space="preserve">AIS can </w:delText>
        </w:r>
        <w:r w:rsidR="001D4919" w:rsidDel="005867DC">
          <w:delText xml:space="preserve">also </w:delText>
        </w:r>
        <w:r w:rsidR="00096F84" w:rsidDel="005867DC">
          <w:delText>be used for the following means of digital communications:</w:delText>
        </w:r>
      </w:del>
    </w:p>
    <w:p w14:paraId="6118F95A" w14:textId="1FA46ABF" w:rsidR="00D428FD" w:rsidDel="005867DC" w:rsidRDefault="00096F84" w:rsidP="004F6822">
      <w:pPr>
        <w:pStyle w:val="Leipteksti"/>
        <w:numPr>
          <w:ilvl w:val="1"/>
          <w:numId w:val="39"/>
        </w:numPr>
        <w:rPr>
          <w:del w:id="466" w:author="Remi Hoeve" w:date="2024-03-12T15:06:00Z"/>
        </w:rPr>
      </w:pPr>
      <w:del w:id="467" w:author="Remi Hoeve" w:date="2024-03-12T15:06:00Z">
        <w:r w:rsidDel="005867DC">
          <w:delText xml:space="preserve">to broadcast short safety related messages containing important navigational or important meteorological warning. These messages are free form text, but it should be noted that the </w:delText>
        </w:r>
        <w:r w:rsidRPr="00DB5E80" w:rsidDel="005867DC">
          <w:delText xml:space="preserve">maximum length of </w:delText>
        </w:r>
        <w:r w:rsidDel="005867DC">
          <w:delText>these</w:delText>
        </w:r>
        <w:r w:rsidRPr="00DB5E80" w:rsidDel="005867DC">
          <w:delText xml:space="preserve"> message</w:delText>
        </w:r>
        <w:r w:rsidDel="005867DC">
          <w:delText>s</w:delText>
        </w:r>
        <w:r w:rsidRPr="00DB5E80" w:rsidDel="005867DC">
          <w:delText xml:space="preserve"> is 161 characters, including the header and the message content. </w:delText>
        </w:r>
      </w:del>
    </w:p>
    <w:p w14:paraId="119A2119" w14:textId="5A5E8B23" w:rsidR="0031003F" w:rsidDel="005867DC" w:rsidRDefault="00077A8F" w:rsidP="00077A8F">
      <w:pPr>
        <w:pStyle w:val="Leipteksti"/>
        <w:ind w:left="1440"/>
        <w:rPr>
          <w:del w:id="468" w:author="Remi Hoeve" w:date="2024-03-12T15:06:00Z"/>
        </w:rPr>
      </w:pPr>
      <w:del w:id="469" w:author="Remi Hoeve" w:date="2024-03-12T15:06:00Z">
        <w:r w:rsidDel="005867DC">
          <w:delText xml:space="preserve">VTS Authorities should implement appropriate procedures to ensure the consistent and correct use of VTS phraseology </w:delText>
        </w:r>
        <w:r w:rsidR="0031003F" w:rsidDel="005867DC">
          <w:delText xml:space="preserve">and message markers </w:delText>
        </w:r>
        <w:r w:rsidDel="005867DC">
          <w:delText xml:space="preserve">in </w:delText>
        </w:r>
        <w:r w:rsidR="0031003F" w:rsidDel="005867DC">
          <w:delText>AIS short safety related messages</w:delText>
        </w:r>
        <w:r w:rsidR="00DA539E" w:rsidDel="005867DC">
          <w:delText xml:space="preserve">– </w:delText>
        </w:r>
      </w:del>
    </w:p>
    <w:p w14:paraId="05E48421" w14:textId="4A79712B" w:rsidR="00077A8F" w:rsidDel="005867DC" w:rsidRDefault="0031003F" w:rsidP="00077A8F">
      <w:pPr>
        <w:pStyle w:val="Leipteksti"/>
        <w:ind w:left="1440"/>
        <w:rPr>
          <w:del w:id="470" w:author="Remi Hoeve" w:date="2024-03-12T15:06:00Z"/>
        </w:rPr>
      </w:pPr>
      <w:del w:id="471" w:author="Remi Hoeve" w:date="2024-03-12T15:06:00Z">
        <w:r w:rsidDel="005867DC">
          <w:rPr>
            <w:highlight w:val="yellow"/>
          </w:rPr>
          <w:lastRenderedPageBreak/>
          <w:delText xml:space="preserve">REFER TO </w:delText>
        </w:r>
        <w:r w:rsidR="00DA539E" w:rsidRPr="00C1208D" w:rsidDel="005867DC">
          <w:rPr>
            <w:highlight w:val="yellow"/>
          </w:rPr>
          <w:delText>RECOMMENDED STANDARD PHRASES</w:delText>
        </w:r>
        <w:r w:rsidR="00DA539E" w:rsidDel="005867DC">
          <w:rPr>
            <w:highlight w:val="yellow"/>
          </w:rPr>
          <w:delText xml:space="preserve"> (PART C?)</w:delText>
        </w:r>
        <w:r w:rsidR="00DA539E" w:rsidRPr="00C1208D" w:rsidDel="005867DC">
          <w:rPr>
            <w:highlight w:val="yellow"/>
          </w:rPr>
          <w:delText>?</w:delText>
        </w:r>
      </w:del>
    </w:p>
    <w:p w14:paraId="7F2183AD" w14:textId="1DA444CE" w:rsidR="001D4919" w:rsidDel="005867DC" w:rsidRDefault="00096F84" w:rsidP="004F6822">
      <w:pPr>
        <w:pStyle w:val="Leipteksti"/>
        <w:numPr>
          <w:ilvl w:val="1"/>
          <w:numId w:val="39"/>
        </w:numPr>
        <w:rPr>
          <w:del w:id="472" w:author="Remi Hoeve" w:date="2024-03-12T15:06:00Z"/>
          <w:i/>
          <w:iCs/>
        </w:rPr>
      </w:pPr>
      <w:del w:id="473" w:author="Remi Hoeve" w:date="2024-03-12T15:06:00Z">
        <w:r w:rsidDel="005867DC">
          <w:delText xml:space="preserve">to broadcast virtual Aids to Navigation, which can be used to inform the mariner about dangers to navigation as well as safe waterways, areas in which extra caution may be necessary and areas to be avoided. </w:delText>
        </w:r>
        <w:r w:rsidR="001D4919" w:rsidDel="005867DC">
          <w:delText xml:space="preserve">More information on virtual AtoN’s can be found from IALA </w:delText>
        </w:r>
        <w:r w:rsidR="001D4919" w:rsidRPr="001D4919" w:rsidDel="005867DC">
          <w:delText>G1081</w:delText>
        </w:r>
        <w:r w:rsidR="001D4919" w:rsidRPr="00FC6F9A" w:rsidDel="005867DC">
          <w:rPr>
            <w:i/>
            <w:iCs/>
          </w:rPr>
          <w:delText xml:space="preserve"> Provision of virtual marine Aids to Navigation</w:delText>
        </w:r>
        <w:r w:rsidR="001D4919" w:rsidDel="005867DC">
          <w:rPr>
            <w:i/>
            <w:iCs/>
          </w:rPr>
          <w:delText>.</w:delText>
        </w:r>
      </w:del>
    </w:p>
    <w:p w14:paraId="30827F79" w14:textId="032DD187" w:rsidR="00C52700" w:rsidDel="005867DC" w:rsidRDefault="0051495F" w:rsidP="004F6822">
      <w:pPr>
        <w:pStyle w:val="Leipteksti"/>
        <w:numPr>
          <w:ilvl w:val="0"/>
          <w:numId w:val="39"/>
        </w:numPr>
        <w:rPr>
          <w:del w:id="474" w:author="Remi Hoeve" w:date="2024-03-12T15:06:00Z"/>
        </w:rPr>
      </w:pPr>
      <w:del w:id="475" w:author="Remi Hoeve" w:date="2024-03-12T15:06:00Z">
        <w:r w:rsidDel="005867DC">
          <w:delText xml:space="preserve">ASM system, intended to serve as the primary transmission channel for </w:delText>
        </w:r>
        <w:r w:rsidR="00E3036D" w:rsidDel="005867DC">
          <w:delText xml:space="preserve">Application-Specific Messages </w:delText>
        </w:r>
        <w:r w:rsidDel="005867DC">
          <w:delText xml:space="preserve">currently sent via AIS. </w:delText>
        </w:r>
      </w:del>
    </w:p>
    <w:p w14:paraId="35620EC6" w14:textId="65CC4734" w:rsidR="001D4919" w:rsidDel="005867DC" w:rsidRDefault="001D4919" w:rsidP="000A470B">
      <w:pPr>
        <w:pStyle w:val="Leipteksti"/>
        <w:ind w:left="720"/>
        <w:rPr>
          <w:del w:id="476" w:author="Remi Hoeve" w:date="2024-03-12T15:06:00Z"/>
        </w:rPr>
      </w:pPr>
      <w:del w:id="477" w:author="Remi Hoeve" w:date="2024-03-12T15:06:00Z">
        <w:r w:rsidDel="005867DC">
          <w:delText xml:space="preserve">ASM may be used to exchange important information between ships and shore stations, for example </w:delText>
        </w:r>
        <w:r w:rsidRPr="001D4919" w:rsidDel="005867DC">
          <w:delText xml:space="preserve">shore stations may report navigation information, </w:delText>
        </w:r>
        <w:r w:rsidR="00C52700" w:rsidRPr="001D4919" w:rsidDel="005867DC">
          <w:delText>conditions,</w:delText>
        </w:r>
        <w:r w:rsidRPr="001D4919" w:rsidDel="005867DC">
          <w:delText xml:space="preserve"> and warnings; and ship reporting may be simplified.</w:delText>
        </w:r>
        <w:r w:rsidR="00C52700" w:rsidDel="005867DC">
          <w:delText xml:space="preserve"> IMO </w:delText>
        </w:r>
        <w:r w:rsidR="00C52700" w:rsidRPr="000A470B" w:rsidDel="005867DC">
          <w:rPr>
            <w:i/>
            <w:iCs/>
          </w:rPr>
          <w:delText>SN.1/Circ 289 Guidance on the use of AIS Application-Specific Messages</w:delText>
        </w:r>
        <w:r w:rsidR="00C52700" w:rsidRPr="00C52700" w:rsidDel="005867DC">
          <w:rPr>
            <w:i/>
            <w:iCs/>
          </w:rPr>
          <w:delText xml:space="preserve"> </w:delText>
        </w:r>
        <w:r w:rsidR="00C52700" w:rsidRPr="000A470B" w:rsidDel="005867DC">
          <w:delText>provides an overview of the purpose and scope of</w:delText>
        </w:r>
        <w:r w:rsidR="00C52700" w:rsidDel="005867DC">
          <w:delText xml:space="preserve"> AIS ASM. </w:delText>
        </w:r>
        <w:r w:rsidR="00C52700" w:rsidRPr="000A470B" w:rsidDel="005867DC">
          <w:rPr>
            <w:i/>
            <w:iCs/>
          </w:rPr>
          <w:delText>IALA G1095 Harmonized implementation of Application-Specific Messages (ASM)</w:delText>
        </w:r>
        <w:r w:rsidR="00C52700" w:rsidDel="005867DC">
          <w:delText xml:space="preserve"> </w:delText>
        </w:r>
        <w:r w:rsidR="00C52700" w:rsidRPr="00C52700" w:rsidDel="005867DC">
          <w:delText>describes how ASM should be implemented in a harmonized manner</w:delText>
        </w:r>
        <w:r w:rsidR="00C52700" w:rsidDel="005867DC">
          <w:delText>.</w:delText>
        </w:r>
      </w:del>
    </w:p>
    <w:p w14:paraId="734A4E91" w14:textId="3B295B07" w:rsidR="00E3036D" w:rsidDel="005867DC" w:rsidRDefault="0051495F" w:rsidP="004F6822">
      <w:pPr>
        <w:pStyle w:val="Leipteksti"/>
        <w:numPr>
          <w:ilvl w:val="0"/>
          <w:numId w:val="39"/>
        </w:numPr>
        <w:rPr>
          <w:del w:id="478" w:author="Remi Hoeve" w:date="2024-03-12T15:06:00Z"/>
        </w:rPr>
      </w:pPr>
      <w:del w:id="479" w:author="Remi Hoeve" w:date="2024-03-12T15:06:00Z">
        <w:r w:rsidDel="005867DC">
          <w:delText xml:space="preserve">The VDE-TER </w:delText>
        </w:r>
        <w:r w:rsidR="00E3036D" w:rsidDel="005867DC">
          <w:delText xml:space="preserve">/SAT </w:delText>
        </w:r>
        <w:r w:rsidDel="005867DC">
          <w:delText xml:space="preserve">system, the purpose of which is to provide a communication channel allowing free-form data transfer, both between </w:delText>
        </w:r>
        <w:r w:rsidR="00E3036D" w:rsidRPr="00E3036D" w:rsidDel="005867DC">
          <w:delText>ship to ship, ship to shore including satellite</w:delText>
        </w:r>
        <w:r w:rsidR="00C52700" w:rsidDel="005867DC">
          <w:delText>.</w:delText>
        </w:r>
      </w:del>
    </w:p>
    <w:p w14:paraId="33F4612F" w14:textId="51BB63D9" w:rsidR="00467E6A" w:rsidDel="005867DC" w:rsidRDefault="00467E6A" w:rsidP="00D14277">
      <w:pPr>
        <w:pStyle w:val="Otsikko3"/>
        <w:rPr>
          <w:del w:id="480" w:author="Remi Hoeve" w:date="2024-03-12T15:06:00Z"/>
        </w:rPr>
      </w:pPr>
      <w:bookmarkStart w:id="481" w:name="_Toc161324115"/>
      <w:del w:id="482" w:author="Remi Hoeve" w:date="2024-03-12T15:06:00Z">
        <w:r w:rsidRPr="00D14277" w:rsidDel="005867DC">
          <w:rPr>
            <w:rStyle w:val="Otsikko3Char"/>
          </w:rPr>
          <w:delText>Examples on the use of AIS/VDES Application Specific Messages to deliver VTS information to vessels</w:delText>
        </w:r>
        <w:r w:rsidDel="005867DC">
          <w:delText>.</w:delText>
        </w:r>
        <w:bookmarkEnd w:id="481"/>
      </w:del>
    </w:p>
    <w:p w14:paraId="594A3F83" w14:textId="406F92B5" w:rsidR="00467E6A" w:rsidDel="005867DC" w:rsidRDefault="00467E6A" w:rsidP="00467E6A">
      <w:pPr>
        <w:pStyle w:val="Leipteksti"/>
        <w:rPr>
          <w:del w:id="483" w:author="Remi Hoeve" w:date="2024-03-12T15:06:00Z"/>
        </w:rPr>
      </w:pPr>
      <w:del w:id="484" w:author="Remi Hoeve" w:date="2024-03-12T15:06:00Z">
        <w:r w:rsidDel="005867DC">
          <w:delText>Application-Specific Messages may provide a variety of capabilities for shore stations to report navigation information, conditions and warnings</w:delText>
        </w:r>
        <w:r w:rsidR="00974511" w:rsidDel="005867DC">
          <w:delText xml:space="preserve"> to vessels, such as:</w:delText>
        </w:r>
      </w:del>
    </w:p>
    <w:p w14:paraId="1EBDC7FC" w14:textId="4BD1D217" w:rsidR="00C45421" w:rsidDel="005867DC" w:rsidRDefault="00C45421" w:rsidP="00C45421">
      <w:pPr>
        <w:pStyle w:val="Leipteksti"/>
        <w:numPr>
          <w:ilvl w:val="0"/>
          <w:numId w:val="21"/>
        </w:numPr>
        <w:rPr>
          <w:del w:id="485" w:author="Remi Hoeve" w:date="2024-03-12T15:06:00Z"/>
        </w:rPr>
      </w:pPr>
      <w:del w:id="486" w:author="Remi Hoeve" w:date="2024-03-12T15:06:00Z">
        <w:r w:rsidDel="005867DC">
          <w:delText>distribution of meteorological and hydrographic information</w:delText>
        </w:r>
      </w:del>
    </w:p>
    <w:p w14:paraId="73E3F94C" w14:textId="16B47777" w:rsidR="00C45421" w:rsidDel="005867DC" w:rsidRDefault="00C45421" w:rsidP="00C45421">
      <w:pPr>
        <w:pStyle w:val="Leipteksti"/>
        <w:numPr>
          <w:ilvl w:val="0"/>
          <w:numId w:val="21"/>
        </w:numPr>
        <w:rPr>
          <w:del w:id="487" w:author="Remi Hoeve" w:date="2024-03-12T15:06:00Z"/>
        </w:rPr>
      </w:pPr>
      <w:del w:id="488" w:author="Remi Hoeve" w:date="2024-03-12T15:06:00Z">
        <w:r w:rsidDel="005867DC">
          <w:delText>inform</w:delText>
        </w:r>
        <w:r w:rsidR="00974511" w:rsidDel="005867DC">
          <w:delText>ing</w:delText>
        </w:r>
        <w:r w:rsidDel="005867DC">
          <w:delText xml:space="preserve"> vessels about tidal windows which allow a vessel the safe passage of a fairway.</w:delText>
        </w:r>
      </w:del>
    </w:p>
    <w:p w14:paraId="5875FD06" w14:textId="2DD74085" w:rsidR="00C45421" w:rsidDel="005867DC" w:rsidRDefault="00C45421" w:rsidP="00C45421">
      <w:pPr>
        <w:pStyle w:val="Leipteksti"/>
        <w:numPr>
          <w:ilvl w:val="0"/>
          <w:numId w:val="21"/>
        </w:numPr>
        <w:rPr>
          <w:del w:id="489" w:author="Remi Hoeve" w:date="2024-03-12T15:06:00Z"/>
        </w:rPr>
      </w:pPr>
      <w:del w:id="490" w:author="Remi Hoeve" w:date="2024-03-12T15:06:00Z">
        <w:r w:rsidDel="005867DC">
          <w:delText>provid</w:delText>
        </w:r>
        <w:r w:rsidR="00974511" w:rsidDel="005867DC">
          <w:delText>ing</w:delText>
        </w:r>
        <w:r w:rsidDel="005867DC">
          <w:delText xml:space="preserve"> specific </w:delText>
        </w:r>
        <w:r w:rsidR="00974511" w:rsidDel="005867DC">
          <w:delText>vessels</w:delText>
        </w:r>
        <w:r w:rsidDel="005867DC">
          <w:delText xml:space="preserve"> with information on the granted port to call and time to enter.</w:delText>
        </w:r>
      </w:del>
    </w:p>
    <w:p w14:paraId="5500C2CD" w14:textId="476465F4" w:rsidR="00C45421" w:rsidDel="005867DC" w:rsidRDefault="00C45421" w:rsidP="00C45421">
      <w:pPr>
        <w:pStyle w:val="Leipteksti"/>
        <w:numPr>
          <w:ilvl w:val="0"/>
          <w:numId w:val="21"/>
        </w:numPr>
        <w:rPr>
          <w:del w:id="491" w:author="Remi Hoeve" w:date="2024-03-12T15:06:00Z"/>
        </w:rPr>
      </w:pPr>
      <w:bookmarkStart w:id="492" w:name="_Hlk146023120"/>
      <w:del w:id="493" w:author="Remi Hoeve" w:date="2024-03-12T15:06:00Z">
        <w:r w:rsidDel="005867DC">
          <w:delText>provid</w:delText>
        </w:r>
        <w:r w:rsidR="00974511" w:rsidDel="005867DC">
          <w:delText>ing</w:delText>
        </w:r>
        <w:r w:rsidDel="005867DC">
          <w:delText xml:space="preserve"> time-critical </w:delText>
        </w:r>
        <w:r w:rsidR="00974511" w:rsidDel="005867DC">
          <w:delText xml:space="preserve">dynamic </w:delText>
        </w:r>
        <w:r w:rsidDel="005867DC">
          <w:delText xml:space="preserve">navigation safety information </w:delText>
        </w:r>
        <w:r w:rsidR="00974511" w:rsidDel="005867DC">
          <w:delText>concerning a specified geographic area, polyline or positions.</w:delText>
        </w:r>
      </w:del>
    </w:p>
    <w:bookmarkEnd w:id="492"/>
    <w:p w14:paraId="0336AC39" w14:textId="02E72392" w:rsidR="00C45421" w:rsidDel="005867DC" w:rsidRDefault="00974511" w:rsidP="0031003F">
      <w:pPr>
        <w:pStyle w:val="Leipteksti"/>
        <w:numPr>
          <w:ilvl w:val="0"/>
          <w:numId w:val="21"/>
        </w:numPr>
        <w:rPr>
          <w:del w:id="494" w:author="Remi Hoeve" w:date="2024-03-12T15:06:00Z"/>
        </w:rPr>
      </w:pPr>
      <w:del w:id="495" w:author="Remi Hoeve" w:date="2024-03-12T15:06:00Z">
        <w:r w:rsidDel="005867DC">
          <w:delText xml:space="preserve">providing relevant </w:delText>
        </w:r>
        <w:r w:rsidR="00C45421" w:rsidDel="005867DC">
          <w:delText>important route information</w:delText>
        </w:r>
        <w:r w:rsidDel="005867DC">
          <w:delText xml:space="preserve">, </w:delText>
        </w:r>
        <w:r w:rsidR="00C45421" w:rsidDel="005867DC">
          <w:delText>not already provided by current official nautical charts or publications</w:delText>
        </w:r>
        <w:r w:rsidDel="005867DC">
          <w:delText xml:space="preserve">. Information </w:delText>
        </w:r>
        <w:r w:rsidR="00C45421" w:rsidDel="005867DC">
          <w:delText>can be broadcast or addressed</w:delText>
        </w:r>
        <w:r w:rsidDel="005867DC">
          <w:delText xml:space="preserve"> to specific vessels</w:delText>
        </w:r>
        <w:r w:rsidR="00C45421" w:rsidDel="005867DC">
          <w:delText>, depending on which alternative is more appropriate.</w:delText>
        </w:r>
      </w:del>
    </w:p>
    <w:p w14:paraId="6DFB8A5F" w14:textId="486B6250" w:rsidR="00467E6A" w:rsidDel="005867DC" w:rsidRDefault="00467E6A" w:rsidP="00467E6A">
      <w:pPr>
        <w:pStyle w:val="Leipteksti"/>
        <w:rPr>
          <w:del w:id="496" w:author="Remi Hoeve" w:date="2024-03-12T15:06:00Z"/>
        </w:rPr>
      </w:pPr>
      <w:del w:id="497" w:author="Remi Hoeve" w:date="2024-03-12T15:06:00Z">
        <w:r w:rsidDel="005867DC">
          <w:delText xml:space="preserve">When using ASM messages to deliver information to vessels the information exchange can be </w:delText>
        </w:r>
        <w:r w:rsidR="00C45421" w:rsidDel="005867DC">
          <w:delText xml:space="preserve">automated and will not require human actions. </w:delText>
        </w:r>
        <w:bookmarkStart w:id="498" w:name="_Hlk146022346"/>
        <w:r w:rsidR="00C45421" w:rsidDel="005867DC">
          <w:delText xml:space="preserve">VTS should ensure that it has up-to-date knowledge on the information provided by ASM and </w:delText>
        </w:r>
        <w:r w:rsidDel="005867DC">
          <w:delText xml:space="preserve"> </w:delText>
        </w:r>
        <w:r w:rsidR="00C45421" w:rsidDel="005867DC">
          <w:delText>possible system malfunctions.</w:delText>
        </w:r>
      </w:del>
    </w:p>
    <w:p w14:paraId="00AE8CEA" w14:textId="5EB4B1CA" w:rsidR="00C45421" w:rsidDel="005867DC" w:rsidRDefault="00C45421" w:rsidP="00C45421">
      <w:pPr>
        <w:pStyle w:val="Leipteksti"/>
        <w:rPr>
          <w:del w:id="499" w:author="Remi Hoeve" w:date="2024-03-12T15:06:00Z"/>
        </w:rPr>
      </w:pPr>
      <w:del w:id="500" w:author="Remi Hoeve" w:date="2024-03-12T15:06:00Z">
        <w:r w:rsidDel="005867DC">
          <w:delText xml:space="preserve">Although shipborne AIS </w:delText>
        </w:r>
        <w:r w:rsidR="00974511" w:rsidDel="005867DC">
          <w:delText>equipment’s</w:delText>
        </w:r>
        <w:r w:rsidDel="005867DC">
          <w:delText xml:space="preserve"> are capable of receiving AIS Application-Specific Messages, they may not be properly processed and displayed. VTS should ensure that the vessels navigating in the VTS area have received the information required for the safe navigation.</w:delText>
        </w:r>
      </w:del>
    </w:p>
    <w:bookmarkEnd w:id="498"/>
    <w:p w14:paraId="7F568DD9" w14:textId="0E2528DB" w:rsidR="00160476" w:rsidRDefault="00160476" w:rsidP="000A470B">
      <w:pPr>
        <w:pStyle w:val="Heading1separationline"/>
        <w:pBdr>
          <w:bottom w:val="single" w:sz="8" w:space="0" w:color="00558C" w:themeColor="accent1"/>
        </w:pBdr>
      </w:pPr>
    </w:p>
    <w:p w14:paraId="6A1269C3" w14:textId="4CF03783" w:rsidR="000C75A8" w:rsidRDefault="00A25873">
      <w:pPr>
        <w:pStyle w:val="Otsikko1"/>
        <w:pPrChange w:id="501" w:author="Karlsson, Fredrik" w:date="2024-03-14T14:15:00Z">
          <w:pPr>
            <w:pStyle w:val="Otsikko2"/>
          </w:pPr>
        </w:pPrChange>
      </w:pPr>
      <w:bookmarkStart w:id="502" w:name="_Toc111209588"/>
      <w:bookmarkStart w:id="503" w:name="_Toc161324116"/>
      <w:ins w:id="504" w:author="Karlsson, Fredrik" w:date="2024-03-14T14:15:00Z">
        <w:r>
          <w:t>Part C</w:t>
        </w:r>
      </w:ins>
      <w:ins w:id="505" w:author="Karlsson, Fredrik" w:date="2024-03-14T14:16:00Z">
        <w:r>
          <w:t xml:space="preserve"> </w:t>
        </w:r>
      </w:ins>
      <w:del w:id="506" w:author="Karlsson, Fredrik" w:date="2024-03-14T14:16:00Z">
        <w:r w:rsidR="000C75A8" w:rsidDel="00A25873">
          <w:delText xml:space="preserve">Technical </w:delText>
        </w:r>
      </w:del>
      <w:ins w:id="507" w:author="Karlsson, Fredrik" w:date="2024-03-14T14:16:00Z">
        <w:r>
          <w:t xml:space="preserve">VTS DIGITAL </w:t>
        </w:r>
      </w:ins>
      <w:r w:rsidR="000C75A8">
        <w:t>services</w:t>
      </w:r>
      <w:bookmarkEnd w:id="502"/>
      <w:bookmarkEnd w:id="503"/>
    </w:p>
    <w:p w14:paraId="5F704BC2" w14:textId="77777777" w:rsidR="000C75A8" w:rsidRDefault="000C75A8" w:rsidP="000C75A8">
      <w:pPr>
        <w:pStyle w:val="Heading2separationline"/>
      </w:pPr>
    </w:p>
    <w:p w14:paraId="72173D39" w14:textId="1B5DB242" w:rsidR="000C75A8" w:rsidRPr="0098540E" w:rsidDel="00970E06" w:rsidRDefault="000C75A8" w:rsidP="000C75A8">
      <w:pPr>
        <w:pStyle w:val="Leipteksti"/>
        <w:rPr>
          <w:del w:id="508" w:author="Remi Hoeve" w:date="2024-03-12T15:22:00Z"/>
          <w:highlight w:val="yellow"/>
        </w:rPr>
      </w:pPr>
      <w:del w:id="509" w:author="Remi Hoeve" w:date="2024-03-12T15:22:00Z">
        <w:r w:rsidRPr="0098540E" w:rsidDel="00970E06">
          <w:rPr>
            <w:highlight w:val="yellow"/>
          </w:rPr>
          <w:delText xml:space="preserve">This section will include the operational descriptions and use cases for the potential technical services identified in the description for Maritime Service for VTS. </w:delText>
        </w:r>
      </w:del>
    </w:p>
    <w:p w14:paraId="00949531" w14:textId="43CECFC7" w:rsidR="000C75A8" w:rsidRPr="0098540E" w:rsidDel="00970E06" w:rsidRDefault="000C75A8" w:rsidP="000C75A8">
      <w:pPr>
        <w:pStyle w:val="Leipteksti"/>
        <w:rPr>
          <w:del w:id="510" w:author="Remi Hoeve" w:date="2024-03-12T15:22:00Z"/>
          <w:highlight w:val="yellow"/>
        </w:rPr>
      </w:pPr>
      <w:del w:id="511" w:author="Remi Hoeve" w:date="2024-03-12T15:22:00Z">
        <w:r w:rsidRPr="0098540E" w:rsidDel="00970E06">
          <w:rPr>
            <w:highlight w:val="yellow"/>
          </w:rPr>
          <w:delText>If needed further technical services can be added.</w:delText>
        </w:r>
      </w:del>
    </w:p>
    <w:p w14:paraId="529C9255" w14:textId="14DA3C98" w:rsidR="007D3D22" w:rsidRDefault="000C75A8" w:rsidP="000C75A8">
      <w:pPr>
        <w:pStyle w:val="Leipteksti"/>
        <w:rPr>
          <w:ins w:id="512" w:author="Remi Hoeve" w:date="2024-03-12T15:16:00Z"/>
        </w:rPr>
      </w:pPr>
      <w:del w:id="513" w:author="Remi Hoeve" w:date="2024-03-12T15:15:00Z">
        <w:r w:rsidRPr="0098540E" w:rsidDel="0058424D">
          <w:rPr>
            <w:highlight w:val="yellow"/>
          </w:rPr>
          <w:delText>Consideration should also be on the timeframe when the services can be implemented, including the potential use of intermediate solutions before standardised technical services, based on S-100 product specifications, are available.</w:delText>
        </w:r>
      </w:del>
    </w:p>
    <w:p w14:paraId="11A4EBF3" w14:textId="2E433BE0" w:rsidR="000E223C" w:rsidRDefault="00894316" w:rsidP="000C75A8">
      <w:pPr>
        <w:pStyle w:val="Leipteksti"/>
      </w:pPr>
      <w:ins w:id="514" w:author="Remi Hoeve" w:date="2024-03-12T15:18:00Z">
        <w:r>
          <w:t>This paragra</w:t>
        </w:r>
        <w:r w:rsidR="002856CB">
          <w:t xml:space="preserve">ph </w:t>
        </w:r>
      </w:ins>
      <w:ins w:id="515" w:author="Remi Hoeve" w:date="2024-03-12T15:19:00Z">
        <w:r w:rsidR="002856CB">
          <w:t xml:space="preserve">will describe the use cases and operational </w:t>
        </w:r>
        <w:r w:rsidR="00AA5F11">
          <w:t xml:space="preserve">descriptions for potential technical services </w:t>
        </w:r>
      </w:ins>
      <w:ins w:id="516" w:author="Remi Hoeve" w:date="2024-03-12T15:20:00Z">
        <w:r w:rsidR="00525734">
          <w:t xml:space="preserve">identified in the domain </w:t>
        </w:r>
        <w:r w:rsidR="00E14C35">
          <w:t xml:space="preserve">of Maritime Services for VTS. </w:t>
        </w:r>
      </w:ins>
      <w:ins w:id="517" w:author="Remi Hoeve" w:date="2024-03-12T15:21:00Z">
        <w:r w:rsidR="00214E91">
          <w:t xml:space="preserve">The </w:t>
        </w:r>
        <w:r w:rsidR="00700130">
          <w:t>technical</w:t>
        </w:r>
        <w:r w:rsidR="00214E91">
          <w:t xml:space="preserve"> services </w:t>
        </w:r>
        <w:r w:rsidR="00700130">
          <w:t>are not limited, if nee</w:t>
        </w:r>
      </w:ins>
      <w:ins w:id="518" w:author="Remi Hoeve" w:date="2024-03-12T15:22:00Z">
        <w:r w:rsidR="00700130">
          <w:t xml:space="preserve">ded further technical services can be </w:t>
        </w:r>
        <w:commentRangeStart w:id="519"/>
        <w:r w:rsidR="00700130">
          <w:t>added</w:t>
        </w:r>
      </w:ins>
      <w:commentRangeEnd w:id="519"/>
      <w:ins w:id="520" w:author="Remi Hoeve" w:date="2024-03-12T15:23:00Z">
        <w:r w:rsidR="00841504">
          <w:rPr>
            <w:rStyle w:val="Kommentinviite"/>
          </w:rPr>
          <w:commentReference w:id="519"/>
        </w:r>
      </w:ins>
      <w:ins w:id="521" w:author="Remi Hoeve" w:date="2024-03-12T15:22:00Z">
        <w:r w:rsidR="00970E06">
          <w:t>.</w:t>
        </w:r>
      </w:ins>
    </w:p>
    <w:p w14:paraId="7D2459FF" w14:textId="0E3DA871" w:rsidR="00835BD5" w:rsidRDefault="00835BD5" w:rsidP="000C75A8">
      <w:pPr>
        <w:pStyle w:val="Leipteksti"/>
      </w:pPr>
      <w:r>
        <w:lastRenderedPageBreak/>
        <w:t xml:space="preserve">The description for Maritime Service 1 - </w:t>
      </w:r>
      <w:r w:rsidRPr="00835BD5">
        <w:t>Vessel traffic service (VTS)</w:t>
      </w:r>
      <w:r>
        <w:t xml:space="preserve"> list several different potential Technical Services associated with the Maritime Service. These Technical Services can be divided into VTS-specific services and services developed within other Maritime Services.</w:t>
      </w:r>
      <w:ins w:id="522" w:author="Remi Hoeve" w:date="2024-03-12T15:16:00Z">
        <w:r w:rsidR="005A0FCA">
          <w:t xml:space="preserve"> </w:t>
        </w:r>
      </w:ins>
      <w:ins w:id="523" w:author="Remi Hoeve" w:date="2024-03-12T15:24:00Z">
        <w:r w:rsidR="006D5317">
          <w:t>This guideline only focus on the</w:t>
        </w:r>
      </w:ins>
      <w:ins w:id="524" w:author="Remi Hoeve" w:date="2024-03-12T15:26:00Z">
        <w:r w:rsidR="004166D7">
          <w:t xml:space="preserve"> VTS-specific </w:t>
        </w:r>
      </w:ins>
      <w:ins w:id="525" w:author="Remi Hoeve" w:date="2024-03-12T15:24:00Z">
        <w:r w:rsidR="006D5317">
          <w:t xml:space="preserve"> technical services under the remit </w:t>
        </w:r>
        <w:r w:rsidR="00363AF1">
          <w:t xml:space="preserve">of </w:t>
        </w:r>
      </w:ins>
      <w:ins w:id="526" w:author="Remi Hoeve" w:date="2024-03-12T15:25:00Z">
        <w:r w:rsidR="00E2560E">
          <w:t xml:space="preserve">IALA; </w:t>
        </w:r>
      </w:ins>
      <w:ins w:id="527" w:author="Remi Hoeve" w:date="2024-03-12T15:24:00Z">
        <w:r w:rsidR="00363AF1">
          <w:t>MS 1 VTS</w:t>
        </w:r>
      </w:ins>
      <w:ins w:id="528" w:author="Remi Hoeve" w:date="2024-03-12T15:27:00Z">
        <w:r w:rsidR="00967E43">
          <w:t>.</w:t>
        </w:r>
      </w:ins>
    </w:p>
    <w:p w14:paraId="20111D10" w14:textId="3F30C486" w:rsidR="0051495F" w:rsidRDefault="0051495F" w:rsidP="000C75A8">
      <w:pPr>
        <w:pStyle w:val="Leipteksti"/>
      </w:pPr>
      <w:commentRangeStart w:id="529"/>
      <w:r w:rsidRPr="0051495F">
        <w:t>Technical services are needed to coordinate a seamless combination between different product specifications. Information provided using S-100 based product specifications is brought together by technical services to deliver a Maritime Service</w:t>
      </w:r>
      <w:commentRangeEnd w:id="529"/>
      <w:r>
        <w:rPr>
          <w:rStyle w:val="Kommentinviite"/>
        </w:rPr>
        <w:commentReference w:id="529"/>
      </w:r>
      <w:r w:rsidRPr="0051495F">
        <w:t>.</w:t>
      </w:r>
      <w:r>
        <w:t xml:space="preserve"> IALA G1128 gives guidance on </w:t>
      </w:r>
      <w:commentRangeStart w:id="530"/>
      <w:r w:rsidRPr="0051495F">
        <w:t>how to make specifications of e-Navigation Technical Services. A Maritime Service (MS) can be implemented by one or more e-Navigation Technical Services.</w:t>
      </w:r>
      <w:commentRangeEnd w:id="530"/>
      <w:r>
        <w:rPr>
          <w:rStyle w:val="Kommentinviite"/>
        </w:rPr>
        <w:commentReference w:id="530"/>
      </w:r>
    </w:p>
    <w:p w14:paraId="68D4F806" w14:textId="5B10661F" w:rsidR="000E6582" w:rsidRPr="000604EE" w:rsidRDefault="000E6582" w:rsidP="000E6582">
      <w:pPr>
        <w:pStyle w:val="Leipteksti"/>
      </w:pPr>
      <w:r>
        <w:t>It its envisioned that a large number of proposed services within not only the VTS domain will need, use, compute, communicate route and schedule information such as Weather routing, Pilot Routes/passage plans, Ice navigation services, Fleet management, Remote operations, Reporting, Co</w:t>
      </w:r>
      <w:ins w:id="531" w:author="Remi Hoeve" w:date="2024-03-12T15:28:00Z">
        <w:r w:rsidR="000A2B40">
          <w:t>a</w:t>
        </w:r>
      </w:ins>
      <w:r>
        <w:t>stal surveillance and many other use cases</w:t>
      </w:r>
      <w:ins w:id="532" w:author="Remi Hoeve" w:date="2024-03-12T15:29:00Z">
        <w:r w:rsidR="000A2B40">
          <w:t>.</w:t>
        </w:r>
      </w:ins>
      <w:del w:id="533" w:author="Remi Hoeve" w:date="2024-03-12T15:29:00Z">
        <w:r w:rsidDel="00F42090">
          <w:delText>, they are not included here god dammit!</w:delText>
        </w:r>
      </w:del>
    </w:p>
    <w:p w14:paraId="4CF00D63" w14:textId="77777777" w:rsidR="00FF7A47" w:rsidRDefault="00FF7A47" w:rsidP="000C75A8">
      <w:pPr>
        <w:pStyle w:val="Leipteksti"/>
      </w:pPr>
    </w:p>
    <w:p w14:paraId="0369D8FF" w14:textId="0EA26EDE" w:rsidR="00835BD5" w:rsidRDefault="00835BD5" w:rsidP="00902818">
      <w:pPr>
        <w:pStyle w:val="Otsikko2"/>
        <w:pPrChange w:id="534" w:author="Kaski Maiju" w:date="2024-03-14T15:43:00Z">
          <w:pPr>
            <w:pStyle w:val="Otsikko3"/>
          </w:pPr>
        </w:pPrChange>
      </w:pPr>
      <w:bookmarkStart w:id="535" w:name="_Toc161324117"/>
      <w:r>
        <w:t>VTS Specific Technical Services</w:t>
      </w:r>
      <w:bookmarkEnd w:id="535"/>
    </w:p>
    <w:p w14:paraId="34786D28" w14:textId="77777777" w:rsidR="00D14277" w:rsidRPr="00F830C3" w:rsidRDefault="00D14277" w:rsidP="00D14277">
      <w:pPr>
        <w:pStyle w:val="Leipteksti"/>
      </w:pPr>
      <w:r>
        <w:rPr>
          <w:noProof/>
          <w:lang w:val="sv-SE" w:eastAsia="sv-SE"/>
        </w:rPr>
        <w:drawing>
          <wp:inline distT="0" distB="0" distL="0" distR="0" wp14:anchorId="3C2419A0" wp14:editId="4FF7DDA6">
            <wp:extent cx="6480175" cy="3293110"/>
            <wp:effectExtent l="0" t="0" r="0" b="2540"/>
            <wp:docPr id="5"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6480175" cy="3293110"/>
                    </a:xfrm>
                    <a:prstGeom prst="rect">
                      <a:avLst/>
                    </a:prstGeom>
                  </pic:spPr>
                </pic:pic>
              </a:graphicData>
            </a:graphic>
          </wp:inline>
        </w:drawing>
      </w:r>
    </w:p>
    <w:p w14:paraId="0B00714D" w14:textId="77777777" w:rsidR="00D14277" w:rsidRDefault="00D14277" w:rsidP="00D14277">
      <w:pPr>
        <w:pStyle w:val="Leipteksti"/>
      </w:pPr>
      <w:r>
        <w:t>Currently identified VTS specific Technical Services are:</w:t>
      </w:r>
    </w:p>
    <w:p w14:paraId="2B073B51" w14:textId="77777777" w:rsidR="00D14277" w:rsidRPr="004D6B5D" w:rsidRDefault="00D14277" w:rsidP="00902818">
      <w:pPr>
        <w:pStyle w:val="Otsikko3"/>
        <w:pPrChange w:id="536" w:author="Kaski Maiju" w:date="2024-03-14T15:43:00Z">
          <w:pPr>
            <w:pStyle w:val="Bullet1"/>
          </w:pPr>
        </w:pPrChange>
      </w:pPr>
      <w:bookmarkStart w:id="537" w:name="_Toc161324118"/>
      <w:r w:rsidRPr="00AC05CE">
        <w:t>Traffic clearance Service</w:t>
      </w:r>
      <w:r>
        <w:t xml:space="preserve"> including anchorage assignment</w:t>
      </w:r>
      <w:bookmarkEnd w:id="537"/>
    </w:p>
    <w:p w14:paraId="4F7B4993" w14:textId="77777777" w:rsidR="00D14277" w:rsidRDefault="00D14277" w:rsidP="00D14277">
      <w:pPr>
        <w:pStyle w:val="Bullet1"/>
        <w:numPr>
          <w:ilvl w:val="0"/>
          <w:numId w:val="0"/>
        </w:numPr>
        <w:ind w:left="360"/>
        <w:rPr>
          <w:ins w:id="538" w:author="Remi Hoeve" w:date="2024-03-12T15:33:00Z"/>
        </w:rPr>
      </w:pPr>
      <w:r w:rsidRPr="00986284">
        <w:t xml:space="preserve">Traffic clearance </w:t>
      </w:r>
      <w:r w:rsidRPr="00B40AEA">
        <w:t xml:space="preserve">refers to the process of ensuring that there is sufficient space and time for vessels to navigate safely through an area, taking into account other vessels, obstructions, regulatory and environmental factors. </w:t>
      </w:r>
      <w:r w:rsidRPr="00085EA1">
        <w:t xml:space="preserve">The Traffic Clearance Service (TCS) provides vessels with permission to proceed, impose conditions or deny clearance and or </w:t>
      </w:r>
      <w:r w:rsidRPr="00085EA1">
        <w:rPr>
          <w:color w:val="auto"/>
        </w:rPr>
        <w:t>assists ships into anchorage positions by assigning anchorage areas.</w:t>
      </w:r>
      <w:r w:rsidRPr="00B40AEA">
        <w:t xml:space="preserve"> </w:t>
      </w:r>
      <w:r w:rsidRPr="00B40AEA">
        <w:rPr>
          <w:color w:val="auto"/>
        </w:rPr>
        <w:t xml:space="preserve">Within this service the VTS authority(s) is </w:t>
      </w:r>
      <w:r w:rsidRPr="00B40AEA">
        <w:t>responsible for coordinating, authorizing, and</w:t>
      </w:r>
      <w:r w:rsidRPr="00966B20">
        <w:t xml:space="preserve"> monitoring the passage of vessels through </w:t>
      </w:r>
      <w:r>
        <w:t>the</w:t>
      </w:r>
      <w:r w:rsidRPr="00966B20">
        <w:t xml:space="preserve"> areas</w:t>
      </w:r>
      <w:r>
        <w:t xml:space="preserve">. </w:t>
      </w:r>
      <w:r w:rsidRPr="00966B20">
        <w:t>Its primary purpose is to ensure the safe and efficient flow of vessel traffic by</w:t>
      </w:r>
      <w:r w:rsidRPr="00083E32">
        <w:t xml:space="preserve"> </w:t>
      </w:r>
      <w:r>
        <w:t>e</w:t>
      </w:r>
      <w:r w:rsidRPr="00083E32">
        <w:t>nsuring vessels comply with</w:t>
      </w:r>
      <w:r w:rsidRPr="00966B20">
        <w:t xml:space="preserve"> </w:t>
      </w:r>
      <w:r>
        <w:t xml:space="preserve">regulations, </w:t>
      </w:r>
      <w:r w:rsidRPr="00966B20">
        <w:t>managing traffic</w:t>
      </w:r>
      <w:r>
        <w:t xml:space="preserve"> </w:t>
      </w:r>
      <w:r w:rsidRPr="00966B20">
        <w:t>and minimizing the risk of collisions or incidents.</w:t>
      </w:r>
    </w:p>
    <w:p w14:paraId="4C119DDB" w14:textId="3FCAFD5D" w:rsidR="00304A13" w:rsidRPr="0031508E" w:rsidRDefault="00304A13" w:rsidP="00702C17">
      <w:pPr>
        <w:pStyle w:val="Otsikko4"/>
        <w:rPr>
          <w:ins w:id="539" w:author="Remi Hoeve" w:date="2024-03-12T15:48:00Z"/>
          <w:rFonts w:eastAsia="Calibri"/>
        </w:rPr>
        <w:pPrChange w:id="540" w:author="Kaski Maiju" w:date="2024-03-14T15:50:00Z">
          <w:pPr>
            <w:spacing w:after="160" w:line="259" w:lineRule="auto"/>
          </w:pPr>
        </w:pPrChange>
      </w:pPr>
      <w:ins w:id="541" w:author="Remi Hoeve" w:date="2024-03-12T15:48:00Z">
        <w:r w:rsidRPr="0031508E">
          <w:rPr>
            <w:rFonts w:eastAsia="Calibri"/>
          </w:rPr>
          <w:t>Use Case</w:t>
        </w:r>
      </w:ins>
      <w:ins w:id="542" w:author="Remi Hoeve" w:date="2024-03-12T15:51:00Z">
        <w:r w:rsidR="000D76D9">
          <w:rPr>
            <w:rFonts w:eastAsia="Calibri"/>
          </w:rPr>
          <w:t xml:space="preserve"> </w:t>
        </w:r>
        <w:r w:rsidR="00411697">
          <w:rPr>
            <w:rFonts w:eastAsia="Calibri"/>
          </w:rPr>
          <w:t>1</w:t>
        </w:r>
      </w:ins>
    </w:p>
    <w:p w14:paraId="5AE1C94D" w14:textId="32C1906F" w:rsidR="00304A13" w:rsidRPr="0031508E" w:rsidRDefault="00304A13" w:rsidP="00304A13">
      <w:pPr>
        <w:spacing w:after="160" w:line="259" w:lineRule="auto"/>
        <w:rPr>
          <w:ins w:id="543" w:author="Remi Hoeve" w:date="2024-03-12T15:48:00Z"/>
          <w:rFonts w:ascii="Calibri" w:eastAsia="Calibri" w:hAnsi="Calibri" w:cs="Times New Roman"/>
          <w:sz w:val="22"/>
        </w:rPr>
      </w:pPr>
      <w:ins w:id="544" w:author="Remi Hoeve" w:date="2024-03-12T15:48:00Z">
        <w:r w:rsidRPr="0031508E">
          <w:rPr>
            <w:rFonts w:ascii="Calibri" w:eastAsia="Calibri" w:hAnsi="Calibri" w:cs="Times New Roman"/>
            <w:sz w:val="22"/>
            <w:u w:val="single"/>
          </w:rPr>
          <w:t>Use-case (name):</w:t>
        </w:r>
      </w:ins>
      <w:ins w:id="545" w:author="Remi Hoeve" w:date="2024-03-12T15:51:00Z">
        <w:r w:rsidR="00411697">
          <w:rPr>
            <w:rFonts w:ascii="Calibri" w:eastAsia="Calibri" w:hAnsi="Calibri" w:cs="Times New Roman"/>
            <w:sz w:val="22"/>
            <w:u w:val="single"/>
          </w:rPr>
          <w:tab/>
          <w:t xml:space="preserve">Departing </w:t>
        </w:r>
        <w:r w:rsidR="00770F6D">
          <w:rPr>
            <w:rFonts w:ascii="Calibri" w:eastAsia="Calibri" w:hAnsi="Calibri" w:cs="Times New Roman"/>
            <w:sz w:val="22"/>
            <w:u w:val="single"/>
          </w:rPr>
          <w:t xml:space="preserve">vessels from </w:t>
        </w:r>
      </w:ins>
      <w:ins w:id="546" w:author="Remi Hoeve" w:date="2024-03-12T15:52:00Z">
        <w:r w:rsidR="00770F6D">
          <w:rPr>
            <w:rFonts w:ascii="Calibri" w:eastAsia="Calibri" w:hAnsi="Calibri" w:cs="Times New Roman"/>
            <w:sz w:val="22"/>
            <w:u w:val="single"/>
          </w:rPr>
          <w:t>berth or anchorage</w:t>
        </w:r>
      </w:ins>
    </w:p>
    <w:p w14:paraId="22F47AA6" w14:textId="3EAD73E8" w:rsidR="00304A13" w:rsidRPr="0031508E" w:rsidRDefault="00304A13" w:rsidP="00304A13">
      <w:pPr>
        <w:spacing w:after="160" w:line="259" w:lineRule="auto"/>
        <w:ind w:left="2608" w:hanging="2608"/>
        <w:rPr>
          <w:ins w:id="547" w:author="Remi Hoeve" w:date="2024-03-12T15:48:00Z"/>
          <w:rFonts w:ascii="Calibri" w:eastAsia="Calibri" w:hAnsi="Calibri" w:cs="Times New Roman"/>
          <w:sz w:val="22"/>
        </w:rPr>
      </w:pPr>
      <w:ins w:id="548" w:author="Remi Hoeve" w:date="2024-03-12T15:48:00Z">
        <w:r w:rsidRPr="0031508E">
          <w:rPr>
            <w:rFonts w:ascii="Calibri" w:eastAsia="Calibri" w:hAnsi="Calibri" w:cs="Times New Roman"/>
            <w:sz w:val="22"/>
            <w:u w:val="single"/>
          </w:rPr>
          <w:lastRenderedPageBreak/>
          <w:t>Description:</w:t>
        </w:r>
      </w:ins>
      <w:ins w:id="549" w:author="Remi Hoeve" w:date="2024-03-12T15:57:00Z">
        <w:r w:rsidR="00CB4922">
          <w:rPr>
            <w:rFonts w:ascii="Calibri" w:eastAsia="Calibri" w:hAnsi="Calibri" w:cs="Times New Roman"/>
            <w:sz w:val="22"/>
            <w:u w:val="single"/>
          </w:rPr>
          <w:tab/>
        </w:r>
        <w:r w:rsidR="00CB4922" w:rsidRPr="0031508E">
          <w:rPr>
            <w:rFonts w:ascii="Calibri" w:eastAsia="Calibri" w:hAnsi="Calibri" w:cs="Times New Roman"/>
            <w:sz w:val="22"/>
          </w:rPr>
          <w:t xml:space="preserve">Vessel sends prior to its </w:t>
        </w:r>
      </w:ins>
      <w:ins w:id="550" w:author="Remi Hoeve" w:date="2024-03-12T15:58:00Z">
        <w:r w:rsidR="00CB4922">
          <w:rPr>
            <w:rFonts w:ascii="Calibri" w:eastAsia="Calibri" w:hAnsi="Calibri" w:cs="Times New Roman"/>
            <w:sz w:val="22"/>
          </w:rPr>
          <w:t>departure</w:t>
        </w:r>
      </w:ins>
      <w:ins w:id="551" w:author="Remi Hoeve" w:date="2024-03-12T15:57:00Z">
        <w:r w:rsidR="00CB4922" w:rsidRPr="0031508E">
          <w:rPr>
            <w:rFonts w:ascii="Calibri" w:eastAsia="Calibri" w:hAnsi="Calibri" w:cs="Times New Roman"/>
            <w:sz w:val="22"/>
          </w:rPr>
          <w:t xml:space="preserve"> the intended </w:t>
        </w:r>
      </w:ins>
      <w:ins w:id="552" w:author="Remi Hoeve" w:date="2024-03-12T15:58:00Z">
        <w:r w:rsidR="009B18A7">
          <w:rPr>
            <w:rFonts w:ascii="Calibri" w:eastAsia="Calibri" w:hAnsi="Calibri" w:cs="Times New Roman"/>
            <w:sz w:val="22"/>
          </w:rPr>
          <w:t>ETD and</w:t>
        </w:r>
      </w:ins>
      <w:ins w:id="553" w:author="Remi Hoeve" w:date="2024-03-12T15:59:00Z">
        <w:r w:rsidR="00CF3F84">
          <w:rPr>
            <w:rFonts w:ascii="Calibri" w:eastAsia="Calibri" w:hAnsi="Calibri" w:cs="Times New Roman"/>
            <w:sz w:val="22"/>
          </w:rPr>
          <w:t xml:space="preserve"> </w:t>
        </w:r>
      </w:ins>
      <w:ins w:id="554" w:author="Remi Hoeve" w:date="2024-03-12T15:57:00Z">
        <w:r w:rsidR="00CB4922" w:rsidRPr="0031508E">
          <w:rPr>
            <w:rFonts w:ascii="Calibri" w:eastAsia="Calibri" w:hAnsi="Calibri" w:cs="Times New Roman"/>
            <w:sz w:val="22"/>
          </w:rPr>
          <w:t xml:space="preserve">route through the VTS area to the VTS. </w:t>
        </w:r>
      </w:ins>
      <w:ins w:id="555" w:author="Remi Hoeve" w:date="2024-03-12T15:59:00Z">
        <w:r w:rsidR="00CF3F84">
          <w:rPr>
            <w:rFonts w:ascii="Calibri" w:eastAsia="Calibri" w:hAnsi="Calibri" w:cs="Times New Roman"/>
            <w:sz w:val="22"/>
          </w:rPr>
          <w:t xml:space="preserve">The </w:t>
        </w:r>
      </w:ins>
      <w:ins w:id="556" w:author="Remi Hoeve" w:date="2024-03-12T15:57:00Z">
        <w:r w:rsidR="00CB4922" w:rsidRPr="0031508E">
          <w:rPr>
            <w:rFonts w:ascii="Calibri" w:eastAsia="Calibri" w:hAnsi="Calibri" w:cs="Times New Roman"/>
            <w:sz w:val="22"/>
          </w:rPr>
          <w:t>VTS validates the intended</w:t>
        </w:r>
      </w:ins>
      <w:ins w:id="557" w:author="Remi Hoeve" w:date="2024-03-12T15:59:00Z">
        <w:r w:rsidR="00CF3F84">
          <w:rPr>
            <w:rFonts w:ascii="Calibri" w:eastAsia="Calibri" w:hAnsi="Calibri" w:cs="Times New Roman"/>
            <w:sz w:val="22"/>
          </w:rPr>
          <w:t xml:space="preserve"> ETD and</w:t>
        </w:r>
      </w:ins>
      <w:ins w:id="558" w:author="Remi Hoeve" w:date="2024-03-12T15:57:00Z">
        <w:r w:rsidR="00CB4922" w:rsidRPr="0031508E">
          <w:rPr>
            <w:rFonts w:ascii="Calibri" w:eastAsia="Calibri" w:hAnsi="Calibri" w:cs="Times New Roman"/>
            <w:sz w:val="22"/>
          </w:rPr>
          <w:t xml:space="preserve"> route </w:t>
        </w:r>
      </w:ins>
      <w:ins w:id="559" w:author="Remi Hoeve" w:date="2024-03-12T16:00:00Z">
        <w:r w:rsidR="00491244">
          <w:rPr>
            <w:rFonts w:ascii="Calibri" w:eastAsia="Calibri" w:hAnsi="Calibri" w:cs="Times New Roman"/>
            <w:sz w:val="22"/>
          </w:rPr>
          <w:t xml:space="preserve">and approves </w:t>
        </w:r>
      </w:ins>
      <w:ins w:id="560" w:author="Remi Hoeve" w:date="2024-03-12T15:57:00Z">
        <w:r w:rsidR="00CB4922" w:rsidRPr="0031508E">
          <w:rPr>
            <w:rFonts w:ascii="Calibri" w:eastAsia="Calibri" w:hAnsi="Calibri" w:cs="Times New Roman"/>
            <w:sz w:val="22"/>
          </w:rPr>
          <w:t xml:space="preserve">or sends a </w:t>
        </w:r>
      </w:ins>
      <w:ins w:id="561" w:author="Remi Hoeve" w:date="2024-03-12T16:00:00Z">
        <w:r w:rsidR="00830829">
          <w:rPr>
            <w:rFonts w:ascii="Calibri" w:eastAsia="Calibri" w:hAnsi="Calibri" w:cs="Times New Roman"/>
            <w:sz w:val="22"/>
          </w:rPr>
          <w:t>denial or a proposal</w:t>
        </w:r>
        <w:r w:rsidR="0052002F">
          <w:rPr>
            <w:rFonts w:ascii="Calibri" w:eastAsia="Calibri" w:hAnsi="Calibri" w:cs="Times New Roman"/>
            <w:sz w:val="22"/>
          </w:rPr>
          <w:t xml:space="preserve"> </w:t>
        </w:r>
      </w:ins>
      <w:ins w:id="562" w:author="Remi Hoeve" w:date="2024-03-12T16:01:00Z">
        <w:r w:rsidR="0052002F">
          <w:rPr>
            <w:rFonts w:ascii="Calibri" w:eastAsia="Calibri" w:hAnsi="Calibri" w:cs="Times New Roman"/>
            <w:sz w:val="22"/>
          </w:rPr>
          <w:t xml:space="preserve">with recommended information on when the vessel </w:t>
        </w:r>
        <w:r w:rsidR="007F3679">
          <w:rPr>
            <w:rFonts w:ascii="Calibri" w:eastAsia="Calibri" w:hAnsi="Calibri" w:cs="Times New Roman"/>
            <w:sz w:val="22"/>
          </w:rPr>
          <w:t>can leave the berth/anchorage</w:t>
        </w:r>
      </w:ins>
      <w:ins w:id="563" w:author="Remi Hoeve" w:date="2024-03-12T16:02:00Z">
        <w:r w:rsidR="00D3021C">
          <w:rPr>
            <w:rFonts w:ascii="Calibri" w:eastAsia="Calibri" w:hAnsi="Calibri" w:cs="Times New Roman"/>
            <w:sz w:val="22"/>
          </w:rPr>
          <w:t>. The</w:t>
        </w:r>
      </w:ins>
      <w:ins w:id="564" w:author="Remi Hoeve" w:date="2024-03-12T15:57:00Z">
        <w:r w:rsidR="00CB4922" w:rsidRPr="0031508E">
          <w:rPr>
            <w:rFonts w:ascii="Calibri" w:eastAsia="Calibri" w:hAnsi="Calibri" w:cs="Times New Roman"/>
            <w:sz w:val="22"/>
          </w:rPr>
          <w:t xml:space="preserve"> </w:t>
        </w:r>
      </w:ins>
      <w:ins w:id="565" w:author="Remi Hoeve" w:date="2024-03-12T16:02:00Z">
        <w:r w:rsidR="00D3021C">
          <w:rPr>
            <w:rFonts w:ascii="Calibri" w:eastAsia="Calibri" w:hAnsi="Calibri" w:cs="Times New Roman"/>
            <w:sz w:val="22"/>
          </w:rPr>
          <w:t>v</w:t>
        </w:r>
      </w:ins>
      <w:ins w:id="566" w:author="Remi Hoeve" w:date="2024-03-12T15:57:00Z">
        <w:r w:rsidR="00CB4922" w:rsidRPr="0031508E">
          <w:rPr>
            <w:rFonts w:ascii="Calibri" w:eastAsia="Calibri" w:hAnsi="Calibri" w:cs="Times New Roman"/>
            <w:sz w:val="22"/>
          </w:rPr>
          <w:t>essel approves the recommended route.</w:t>
        </w:r>
      </w:ins>
    </w:p>
    <w:p w14:paraId="1811E675" w14:textId="56DDAB86" w:rsidR="00304A13" w:rsidRPr="0031508E" w:rsidRDefault="00304A13" w:rsidP="00304A13">
      <w:pPr>
        <w:spacing w:after="160" w:line="259" w:lineRule="auto"/>
        <w:rPr>
          <w:ins w:id="567" w:author="Remi Hoeve" w:date="2024-03-12T15:48:00Z"/>
          <w:rFonts w:ascii="Calibri" w:eastAsia="Calibri" w:hAnsi="Calibri" w:cs="Times New Roman"/>
          <w:sz w:val="22"/>
        </w:rPr>
      </w:pPr>
      <w:ins w:id="568" w:author="Remi Hoeve" w:date="2024-03-12T15:48:00Z">
        <w:r w:rsidRPr="0031508E">
          <w:rPr>
            <w:rFonts w:ascii="Calibri" w:eastAsia="Calibri" w:hAnsi="Calibri" w:cs="Times New Roman"/>
            <w:sz w:val="22"/>
            <w:u w:val="single"/>
          </w:rPr>
          <w:t>Actors:</w:t>
        </w:r>
      </w:ins>
      <w:ins w:id="569" w:author="Remi Hoeve" w:date="2024-03-12T15:52:00Z">
        <w:r w:rsidR="00770F6D">
          <w:rPr>
            <w:rFonts w:ascii="Calibri" w:eastAsia="Calibri" w:hAnsi="Calibri" w:cs="Times New Roman"/>
            <w:sz w:val="22"/>
            <w:u w:val="single"/>
          </w:rPr>
          <w:tab/>
        </w:r>
        <w:r w:rsidR="00770F6D">
          <w:rPr>
            <w:rFonts w:ascii="Calibri" w:eastAsia="Calibri" w:hAnsi="Calibri" w:cs="Times New Roman"/>
            <w:sz w:val="22"/>
            <w:u w:val="single"/>
          </w:rPr>
          <w:tab/>
        </w:r>
        <w:r w:rsidR="00770F6D">
          <w:rPr>
            <w:rFonts w:ascii="Calibri" w:eastAsia="Calibri" w:hAnsi="Calibri" w:cs="Times New Roman"/>
            <w:sz w:val="22"/>
            <w:u w:val="single"/>
          </w:rPr>
          <w:tab/>
        </w:r>
      </w:ins>
      <w:bookmarkStart w:id="570" w:name="_Hlk161153021"/>
      <w:ins w:id="571" w:author="Remi Hoeve" w:date="2024-03-12T15:54:00Z">
        <w:r w:rsidR="002D7D68">
          <w:rPr>
            <w:rFonts w:ascii="Calibri" w:eastAsia="Calibri" w:hAnsi="Calibri" w:cs="Times New Roman"/>
            <w:sz w:val="22"/>
            <w:u w:val="single"/>
          </w:rPr>
          <w:t>Mariner, ECDIS/</w:t>
        </w:r>
      </w:ins>
      <w:ins w:id="572" w:author="Remi Hoeve" w:date="2024-03-12T16:22:00Z">
        <w:r w:rsidR="00E835F3">
          <w:rPr>
            <w:rFonts w:ascii="Calibri" w:eastAsia="Calibri" w:hAnsi="Calibri" w:cs="Times New Roman"/>
            <w:sz w:val="22"/>
            <w:u w:val="single"/>
          </w:rPr>
          <w:t>on board system</w:t>
        </w:r>
      </w:ins>
      <w:ins w:id="573" w:author="Remi Hoeve" w:date="2024-03-12T15:54:00Z">
        <w:r w:rsidR="002D7D68">
          <w:rPr>
            <w:rFonts w:ascii="Calibri" w:eastAsia="Calibri" w:hAnsi="Calibri" w:cs="Times New Roman"/>
            <w:sz w:val="22"/>
            <w:u w:val="single"/>
          </w:rPr>
          <w:t>, VTS</w:t>
        </w:r>
      </w:ins>
      <w:bookmarkEnd w:id="570"/>
    </w:p>
    <w:p w14:paraId="01C2DA2B" w14:textId="74E324D0" w:rsidR="00304A13" w:rsidRPr="0031508E" w:rsidRDefault="00304A13" w:rsidP="00304A13">
      <w:pPr>
        <w:spacing w:after="160" w:line="259" w:lineRule="auto"/>
        <w:rPr>
          <w:ins w:id="574" w:author="Remi Hoeve" w:date="2024-03-12T15:48:00Z"/>
          <w:rFonts w:ascii="Calibri" w:eastAsia="Calibri" w:hAnsi="Calibri" w:cs="Times New Roman"/>
          <w:sz w:val="22"/>
        </w:rPr>
      </w:pPr>
      <w:ins w:id="575" w:author="Remi Hoeve" w:date="2024-03-12T15:48:00Z">
        <w:r w:rsidRPr="0031508E">
          <w:rPr>
            <w:rFonts w:ascii="Calibri" w:eastAsia="Calibri" w:hAnsi="Calibri" w:cs="Times New Roman"/>
            <w:sz w:val="22"/>
            <w:u w:val="single"/>
          </w:rPr>
          <w:t>Frequency of Use</w:t>
        </w:r>
        <w:r w:rsidRPr="0031508E">
          <w:rPr>
            <w:rFonts w:ascii="Calibri" w:eastAsia="Calibri" w:hAnsi="Calibri" w:cs="Times New Roman"/>
            <w:sz w:val="22"/>
          </w:rPr>
          <w:t>:</w:t>
        </w:r>
      </w:ins>
      <w:ins w:id="576" w:author="Remi Hoeve" w:date="2024-03-12T16:04:00Z">
        <w:r w:rsidR="00950900">
          <w:rPr>
            <w:rFonts w:ascii="Calibri" w:eastAsia="Calibri" w:hAnsi="Calibri" w:cs="Times New Roman"/>
            <w:sz w:val="22"/>
          </w:rPr>
          <w:tab/>
        </w:r>
        <w:r w:rsidR="00950900" w:rsidRPr="0031508E">
          <w:rPr>
            <w:rFonts w:ascii="Calibri" w:eastAsia="Calibri" w:hAnsi="Calibri" w:cs="Times New Roman"/>
            <w:sz w:val="22"/>
          </w:rPr>
          <w:t xml:space="preserve">Typically triggered before </w:t>
        </w:r>
      </w:ins>
      <w:ins w:id="577" w:author="Remi Hoeve" w:date="2024-03-12T16:05:00Z">
        <w:r w:rsidR="00C55FE8">
          <w:rPr>
            <w:rFonts w:ascii="Calibri" w:eastAsia="Calibri" w:hAnsi="Calibri" w:cs="Times New Roman"/>
            <w:sz w:val="22"/>
          </w:rPr>
          <w:t>s</w:t>
        </w:r>
      </w:ins>
      <w:ins w:id="578" w:author="Remi Hoeve" w:date="2024-03-12T16:06:00Z">
        <w:r w:rsidR="00C55FE8">
          <w:rPr>
            <w:rFonts w:ascii="Calibri" w:eastAsia="Calibri" w:hAnsi="Calibri" w:cs="Times New Roman"/>
            <w:sz w:val="22"/>
          </w:rPr>
          <w:t>ailing in the</w:t>
        </w:r>
      </w:ins>
      <w:ins w:id="579" w:author="Remi Hoeve" w:date="2024-03-12T16:04:00Z">
        <w:r w:rsidR="00950900" w:rsidRPr="0031508E">
          <w:rPr>
            <w:rFonts w:ascii="Calibri" w:eastAsia="Calibri" w:hAnsi="Calibri" w:cs="Times New Roman"/>
            <w:sz w:val="22"/>
          </w:rPr>
          <w:t xml:space="preserve"> VTS area.</w:t>
        </w:r>
      </w:ins>
    </w:p>
    <w:p w14:paraId="5619781F" w14:textId="6E9BE045" w:rsidR="00EC319D" w:rsidRPr="0031508E" w:rsidRDefault="00304A13" w:rsidP="00EC319D">
      <w:pPr>
        <w:spacing w:after="120" w:line="259" w:lineRule="auto"/>
        <w:ind w:left="2832" w:hanging="2832"/>
        <w:rPr>
          <w:ins w:id="580" w:author="Remi Hoeve" w:date="2024-03-12T16:07:00Z"/>
          <w:rFonts w:ascii="Calibri" w:eastAsia="Calibri" w:hAnsi="Calibri" w:cs="Times New Roman"/>
          <w:sz w:val="22"/>
        </w:rPr>
      </w:pPr>
      <w:ins w:id="581" w:author="Remi Hoeve" w:date="2024-03-12T15:48:00Z">
        <w:r w:rsidRPr="0031508E">
          <w:rPr>
            <w:rFonts w:ascii="Calibri" w:eastAsia="Calibri" w:hAnsi="Calibri" w:cs="Times New Roman"/>
            <w:sz w:val="22"/>
            <w:u w:val="single"/>
          </w:rPr>
          <w:t>Pre-conditions</w:t>
        </w:r>
        <w:r w:rsidRPr="0031508E">
          <w:rPr>
            <w:rFonts w:ascii="Calibri" w:eastAsia="Calibri" w:hAnsi="Calibri" w:cs="Times New Roman"/>
            <w:sz w:val="22"/>
          </w:rPr>
          <w:t>:</w:t>
        </w:r>
      </w:ins>
      <w:ins w:id="582" w:author="Remi Hoeve" w:date="2024-03-12T16:07:00Z">
        <w:r w:rsidR="00B50520">
          <w:rPr>
            <w:rFonts w:ascii="Calibri" w:eastAsia="Calibri" w:hAnsi="Calibri" w:cs="Times New Roman"/>
            <w:sz w:val="22"/>
          </w:rPr>
          <w:tab/>
        </w:r>
        <w:r w:rsidR="00EC319D" w:rsidRPr="0031508E">
          <w:rPr>
            <w:rFonts w:ascii="Calibri" w:eastAsia="Calibri" w:hAnsi="Calibri" w:cs="Times New Roman"/>
            <w:sz w:val="22"/>
          </w:rPr>
          <w:t>The service instance is known to the on-board system, or the on board system has access to a service registry in which the service instance can be discovered.</w:t>
        </w:r>
      </w:ins>
      <w:ins w:id="583" w:author="Remi Hoeve [2]" w:date="2024-03-13T09:45:00Z">
        <w:r w:rsidR="005453DC">
          <w:rPr>
            <w:rFonts w:ascii="Calibri" w:eastAsia="Calibri" w:hAnsi="Calibri" w:cs="Times New Roman"/>
            <w:sz w:val="22"/>
          </w:rPr>
          <w:t xml:space="preserve"> </w:t>
        </w:r>
      </w:ins>
      <w:ins w:id="584" w:author="Remi Hoeve [2]" w:date="2024-03-13T09:46:00Z">
        <w:r w:rsidR="005453DC">
          <w:rPr>
            <w:rFonts w:ascii="Calibri" w:eastAsia="Calibri" w:hAnsi="Calibri" w:cs="Times New Roman"/>
            <w:sz w:val="22"/>
          </w:rPr>
          <w:t>The time before activating this use case depends from VTS to VTS</w:t>
        </w:r>
      </w:ins>
      <w:ins w:id="585" w:author="Remi Hoeve [2]" w:date="2024-03-13T09:47:00Z">
        <w:r w:rsidR="005453DC">
          <w:rPr>
            <w:rFonts w:ascii="Calibri" w:eastAsia="Calibri" w:hAnsi="Calibri" w:cs="Times New Roman"/>
            <w:sz w:val="22"/>
          </w:rPr>
          <w:t>.</w:t>
        </w:r>
      </w:ins>
    </w:p>
    <w:p w14:paraId="2B3857EC" w14:textId="2A220F76" w:rsidR="00304A13" w:rsidRPr="0031508E" w:rsidRDefault="00304A13" w:rsidP="00304A13">
      <w:pPr>
        <w:spacing w:after="160" w:line="259" w:lineRule="auto"/>
        <w:ind w:left="2608" w:hanging="2608"/>
        <w:rPr>
          <w:ins w:id="586" w:author="Remi Hoeve" w:date="2024-03-12T15:48:00Z"/>
          <w:rFonts w:ascii="Calibri" w:eastAsia="Calibri" w:hAnsi="Calibri" w:cs="Times New Roman"/>
          <w:sz w:val="22"/>
        </w:rPr>
      </w:pPr>
    </w:p>
    <w:p w14:paraId="2B91CA56" w14:textId="47A0E715" w:rsidR="00304A13" w:rsidRDefault="005453DC" w:rsidP="00304A13">
      <w:pPr>
        <w:spacing w:after="160" w:line="259" w:lineRule="auto"/>
        <w:rPr>
          <w:ins w:id="587" w:author="Remi Hoeve" w:date="2024-03-12T16:08:00Z"/>
          <w:rFonts w:ascii="Calibri" w:eastAsia="Calibri" w:hAnsi="Calibri" w:cs="Times New Roman"/>
          <w:sz w:val="22"/>
          <w:u w:val="single"/>
        </w:rPr>
      </w:pPr>
      <w:ins w:id="588" w:author="Remi Hoeve [2]" w:date="2024-03-13T09:41:00Z">
        <w:r>
          <w:rPr>
            <w:rFonts w:ascii="Calibri" w:eastAsia="Calibri" w:hAnsi="Calibri" w:cs="Times New Roman"/>
            <w:sz w:val="22"/>
            <w:u w:val="single"/>
          </w:rPr>
          <w:t>Nominal sequence scenario</w:t>
        </w:r>
      </w:ins>
      <w:ins w:id="589" w:author="Remi Hoeve" w:date="2024-03-12T15:48:00Z">
        <w:del w:id="590" w:author="Remi Hoeve [2]" w:date="2024-03-13T09:39:00Z">
          <w:r w:rsidR="00304A13" w:rsidRPr="0031508E" w:rsidDel="004C5CCB">
            <w:rPr>
              <w:rFonts w:ascii="Calibri" w:eastAsia="Calibri" w:hAnsi="Calibri" w:cs="Times New Roman"/>
              <w:sz w:val="22"/>
              <w:u w:val="single"/>
            </w:rPr>
            <w:delText>Ordinary Sequence</w:delText>
          </w:r>
        </w:del>
        <w:r w:rsidR="00304A13" w:rsidRPr="0031508E">
          <w:rPr>
            <w:rFonts w:ascii="Calibri" w:eastAsia="Calibri" w:hAnsi="Calibri" w:cs="Times New Roman"/>
            <w:sz w:val="22"/>
            <w:u w:val="single"/>
          </w:rPr>
          <w:t>:</w:t>
        </w:r>
      </w:ins>
      <w:ins w:id="591" w:author="Remi Hoeve" w:date="2024-03-12T16:07:00Z">
        <w:r w:rsidR="00395E06">
          <w:rPr>
            <w:rFonts w:ascii="Calibri" w:eastAsia="Calibri" w:hAnsi="Calibri" w:cs="Times New Roman"/>
            <w:sz w:val="22"/>
            <w:u w:val="single"/>
          </w:rPr>
          <w:tab/>
        </w:r>
      </w:ins>
    </w:p>
    <w:p w14:paraId="7E7F80B9" w14:textId="77777777" w:rsidR="005A4C10" w:rsidRPr="006D71EC" w:rsidRDefault="005A4C10" w:rsidP="004F6822">
      <w:pPr>
        <w:pStyle w:val="Luettelokappale"/>
        <w:numPr>
          <w:ilvl w:val="0"/>
          <w:numId w:val="46"/>
        </w:numPr>
        <w:autoSpaceDE w:val="0"/>
        <w:autoSpaceDN w:val="0"/>
        <w:adjustRightInd w:val="0"/>
        <w:spacing w:after="0" w:line="240" w:lineRule="auto"/>
        <w:rPr>
          <w:ins w:id="592" w:author="Remi Hoeve" w:date="2024-03-12T16:09:00Z"/>
          <w:lang w:val="en-US"/>
        </w:rPr>
      </w:pPr>
      <w:ins w:id="593" w:author="Remi Hoeve" w:date="2024-03-12T16:09:00Z">
        <w:r w:rsidRPr="006D71EC">
          <w:rPr>
            <w:lang w:val="en-US"/>
          </w:rPr>
          <w:t>Vessel wants to leave berth/anchorage</w:t>
        </w:r>
      </w:ins>
    </w:p>
    <w:p w14:paraId="7C7A2853" w14:textId="77777777" w:rsidR="005A4C10" w:rsidRPr="006D71EC" w:rsidRDefault="005A4C10" w:rsidP="004F6822">
      <w:pPr>
        <w:pStyle w:val="Luettelokappale"/>
        <w:numPr>
          <w:ilvl w:val="0"/>
          <w:numId w:val="46"/>
        </w:numPr>
        <w:autoSpaceDE w:val="0"/>
        <w:autoSpaceDN w:val="0"/>
        <w:adjustRightInd w:val="0"/>
        <w:spacing w:after="0" w:line="240" w:lineRule="auto"/>
        <w:rPr>
          <w:ins w:id="594" w:author="Remi Hoeve" w:date="2024-03-12T16:09:00Z"/>
          <w:lang w:val="en-US"/>
        </w:rPr>
      </w:pPr>
      <w:ins w:id="595" w:author="Remi Hoeve" w:date="2024-03-12T16:09:00Z">
        <w:r w:rsidRPr="006D71EC">
          <w:rPr>
            <w:lang w:val="en-US"/>
          </w:rPr>
          <w:t>The vessel sends message (ETD or route plan) through its system to the service and requests traffic clearance to leave berth/anchorage</w:t>
        </w:r>
      </w:ins>
    </w:p>
    <w:p w14:paraId="7569E060" w14:textId="77777777" w:rsidR="005A4C10" w:rsidRPr="006D71EC" w:rsidRDefault="005A4C10" w:rsidP="004F6822">
      <w:pPr>
        <w:pStyle w:val="Luettelokappale"/>
        <w:numPr>
          <w:ilvl w:val="0"/>
          <w:numId w:val="46"/>
        </w:numPr>
        <w:autoSpaceDE w:val="0"/>
        <w:autoSpaceDN w:val="0"/>
        <w:adjustRightInd w:val="0"/>
        <w:spacing w:after="0" w:line="240" w:lineRule="auto"/>
        <w:rPr>
          <w:ins w:id="596" w:author="Remi Hoeve" w:date="2024-03-12T16:09:00Z"/>
          <w:lang w:val="en-US"/>
        </w:rPr>
      </w:pPr>
      <w:ins w:id="597" w:author="Remi Hoeve" w:date="2024-03-12T16:09:00Z">
        <w:r w:rsidRPr="006D71EC">
          <w:rPr>
            <w:lang w:val="en-US"/>
          </w:rPr>
          <w:t>If vessel's schedule is suitable VTS [go to step 7]</w:t>
        </w:r>
      </w:ins>
    </w:p>
    <w:p w14:paraId="79D1B630" w14:textId="77777777" w:rsidR="005A4C10" w:rsidRPr="006D71EC" w:rsidRDefault="005A4C10" w:rsidP="004F6822">
      <w:pPr>
        <w:pStyle w:val="Luettelokappale"/>
        <w:numPr>
          <w:ilvl w:val="0"/>
          <w:numId w:val="46"/>
        </w:numPr>
        <w:autoSpaceDE w:val="0"/>
        <w:autoSpaceDN w:val="0"/>
        <w:adjustRightInd w:val="0"/>
        <w:spacing w:after="0" w:line="240" w:lineRule="auto"/>
        <w:rPr>
          <w:ins w:id="598" w:author="Remi Hoeve" w:date="2024-03-12T16:09:00Z"/>
          <w:lang w:val="en-US"/>
        </w:rPr>
      </w:pPr>
      <w:ins w:id="599" w:author="Remi Hoeve" w:date="2024-03-12T16:09:00Z">
        <w:r w:rsidRPr="006D71EC">
          <w:rPr>
            <w:lang w:val="en-US"/>
          </w:rPr>
          <w:t xml:space="preserve">If vessel's plan (ETD or route plan)  is not suitable, VTS sends denial or a </w:t>
        </w:r>
        <w:r>
          <w:rPr>
            <w:lang w:val="en-US"/>
          </w:rPr>
          <w:t>proposal</w:t>
        </w:r>
        <w:r w:rsidRPr="006D71EC">
          <w:rPr>
            <w:lang w:val="en-US"/>
          </w:rPr>
          <w:t xml:space="preserve"> with recommended information on when vessel can leave the berth/anchorage.</w:t>
        </w:r>
      </w:ins>
    </w:p>
    <w:p w14:paraId="7D473E41" w14:textId="77777777" w:rsidR="005A4C10" w:rsidRPr="006D71EC" w:rsidRDefault="005A4C10" w:rsidP="004F6822">
      <w:pPr>
        <w:pStyle w:val="Luettelokappale"/>
        <w:numPr>
          <w:ilvl w:val="0"/>
          <w:numId w:val="46"/>
        </w:numPr>
        <w:autoSpaceDE w:val="0"/>
        <w:autoSpaceDN w:val="0"/>
        <w:adjustRightInd w:val="0"/>
        <w:spacing w:after="0" w:line="240" w:lineRule="auto"/>
        <w:rPr>
          <w:ins w:id="600" w:author="Remi Hoeve" w:date="2024-03-12T16:09:00Z"/>
          <w:lang w:val="en-US"/>
        </w:rPr>
      </w:pPr>
      <w:ins w:id="601" w:author="Remi Hoeve" w:date="2024-03-12T16:09:00Z">
        <w:r w:rsidRPr="006D71EC">
          <w:rPr>
            <w:lang w:val="en-US"/>
          </w:rPr>
          <w:t>Service delivers response to the vessel</w:t>
        </w:r>
      </w:ins>
    </w:p>
    <w:p w14:paraId="312C3654" w14:textId="77777777" w:rsidR="005A4C10" w:rsidRPr="006D71EC" w:rsidRDefault="005A4C10" w:rsidP="004F6822">
      <w:pPr>
        <w:pStyle w:val="Luettelokappale"/>
        <w:numPr>
          <w:ilvl w:val="0"/>
          <w:numId w:val="46"/>
        </w:numPr>
        <w:autoSpaceDE w:val="0"/>
        <w:autoSpaceDN w:val="0"/>
        <w:adjustRightInd w:val="0"/>
        <w:spacing w:after="0" w:line="240" w:lineRule="auto"/>
        <w:rPr>
          <w:ins w:id="602" w:author="Remi Hoeve" w:date="2024-03-12T16:09:00Z"/>
          <w:lang w:val="en-US"/>
        </w:rPr>
      </w:pPr>
      <w:ins w:id="603" w:author="Remi Hoeve" w:date="2024-03-12T16:09:00Z">
        <w:r w:rsidRPr="006D71EC">
          <w:rPr>
            <w:lang w:val="en-US"/>
          </w:rPr>
          <w:t>The vessel acknowledges revised ETD and sends response to the VTS or creates new plan [go to step 2]</w:t>
        </w:r>
      </w:ins>
    </w:p>
    <w:p w14:paraId="082D11F4" w14:textId="77777777" w:rsidR="005A4C10" w:rsidRPr="006D71EC" w:rsidRDefault="005A4C10" w:rsidP="004F6822">
      <w:pPr>
        <w:pStyle w:val="Luettelokappale"/>
        <w:numPr>
          <w:ilvl w:val="0"/>
          <w:numId w:val="46"/>
        </w:numPr>
        <w:autoSpaceDE w:val="0"/>
        <w:autoSpaceDN w:val="0"/>
        <w:adjustRightInd w:val="0"/>
        <w:spacing w:after="0" w:line="240" w:lineRule="auto"/>
        <w:rPr>
          <w:ins w:id="604" w:author="Remi Hoeve" w:date="2024-03-12T16:09:00Z"/>
          <w:lang w:val="en-US"/>
        </w:rPr>
      </w:pPr>
      <w:ins w:id="605" w:author="Remi Hoeve" w:date="2024-03-12T16:09:00Z">
        <w:r w:rsidRPr="006D71EC">
          <w:rPr>
            <w:lang w:val="en-US"/>
          </w:rPr>
          <w:t>Berth/anchorage location with ETD are acknowledged by the VTS and sends approval</w:t>
        </w:r>
      </w:ins>
    </w:p>
    <w:p w14:paraId="44168486" w14:textId="77777777" w:rsidR="005A4C10" w:rsidRPr="006D71EC" w:rsidRDefault="005A4C10" w:rsidP="004F6822">
      <w:pPr>
        <w:pStyle w:val="Luettelokappale"/>
        <w:numPr>
          <w:ilvl w:val="0"/>
          <w:numId w:val="46"/>
        </w:numPr>
        <w:autoSpaceDE w:val="0"/>
        <w:autoSpaceDN w:val="0"/>
        <w:adjustRightInd w:val="0"/>
        <w:spacing w:after="0" w:line="240" w:lineRule="auto"/>
        <w:rPr>
          <w:ins w:id="606" w:author="Remi Hoeve" w:date="2024-03-12T16:09:00Z"/>
          <w:lang w:val="en-US"/>
        </w:rPr>
      </w:pPr>
      <w:ins w:id="607" w:author="Remi Hoeve" w:date="2024-03-12T16:09:00Z">
        <w:r w:rsidRPr="006D71EC">
          <w:rPr>
            <w:lang w:val="en-US"/>
          </w:rPr>
          <w:t>The vessel leaves berth/anchorage</w:t>
        </w:r>
      </w:ins>
    </w:p>
    <w:p w14:paraId="22433F6C" w14:textId="77777777" w:rsidR="005A4C10" w:rsidRPr="0031508E" w:rsidRDefault="005A4C10" w:rsidP="00304A13">
      <w:pPr>
        <w:spacing w:after="160" w:line="259" w:lineRule="auto"/>
        <w:rPr>
          <w:ins w:id="608" w:author="Remi Hoeve" w:date="2024-03-12T15:48:00Z"/>
          <w:rFonts w:ascii="Calibri" w:eastAsia="Calibri" w:hAnsi="Calibri" w:cs="Times New Roman"/>
          <w:sz w:val="22"/>
        </w:rPr>
      </w:pPr>
    </w:p>
    <w:p w14:paraId="107AC287" w14:textId="263C65B2" w:rsidR="000A0779" w:rsidRPr="0031508E" w:rsidRDefault="00304A13" w:rsidP="000A0779">
      <w:pPr>
        <w:suppressAutoHyphens/>
        <w:spacing w:after="120" w:line="240" w:lineRule="auto"/>
        <w:ind w:left="2608" w:hanging="2608"/>
        <w:rPr>
          <w:ins w:id="609" w:author="Remi Hoeve" w:date="2024-03-12T16:10:00Z"/>
          <w:rFonts w:ascii="Calibri" w:eastAsia="Calibri" w:hAnsi="Calibri" w:cs="Times New Roman"/>
          <w:sz w:val="22"/>
        </w:rPr>
      </w:pPr>
      <w:ins w:id="610" w:author="Remi Hoeve" w:date="2024-03-12T15:48:00Z">
        <w:r w:rsidRPr="0031508E">
          <w:rPr>
            <w:rFonts w:ascii="Calibri" w:eastAsia="Calibri" w:hAnsi="Calibri" w:cs="Times New Roman"/>
            <w:sz w:val="22"/>
            <w:u w:val="single"/>
          </w:rPr>
          <w:t>Post-conditions</w:t>
        </w:r>
        <w:r w:rsidRPr="0031508E">
          <w:rPr>
            <w:rFonts w:ascii="Calibri" w:eastAsia="Calibri" w:hAnsi="Calibri" w:cs="Times New Roman"/>
            <w:sz w:val="22"/>
          </w:rPr>
          <w:t>:</w:t>
        </w:r>
      </w:ins>
      <w:ins w:id="611" w:author="Remi Hoeve" w:date="2024-03-12T16:10:00Z">
        <w:r w:rsidR="000A0779">
          <w:rPr>
            <w:rFonts w:ascii="Calibri" w:eastAsia="Calibri" w:hAnsi="Calibri" w:cs="Times New Roman"/>
          </w:rPr>
          <w:tab/>
        </w:r>
        <w:r w:rsidR="000A0779" w:rsidRPr="0031508E">
          <w:rPr>
            <w:rFonts w:ascii="Calibri" w:eastAsia="Calibri" w:hAnsi="Calibri" w:cs="Times New Roman"/>
            <w:sz w:val="22"/>
          </w:rPr>
          <w:t>The vessel's intended</w:t>
        </w:r>
        <w:r w:rsidR="000A0779">
          <w:rPr>
            <w:rFonts w:ascii="Calibri" w:eastAsia="Calibri" w:hAnsi="Calibri" w:cs="Times New Roman"/>
            <w:sz w:val="22"/>
          </w:rPr>
          <w:t xml:space="preserve"> ETD and</w:t>
        </w:r>
        <w:r w:rsidR="000A0779" w:rsidRPr="0031508E">
          <w:rPr>
            <w:rFonts w:ascii="Calibri" w:eastAsia="Calibri" w:hAnsi="Calibri" w:cs="Times New Roman"/>
            <w:sz w:val="22"/>
          </w:rPr>
          <w:t xml:space="preserve"> route </w:t>
        </w:r>
        <w:r w:rsidR="000A0779">
          <w:rPr>
            <w:rFonts w:ascii="Calibri" w:eastAsia="Calibri" w:hAnsi="Calibri" w:cs="Times New Roman"/>
            <w:sz w:val="22"/>
          </w:rPr>
          <w:t>are</w:t>
        </w:r>
        <w:r w:rsidR="000A0779" w:rsidRPr="0031508E">
          <w:rPr>
            <w:rFonts w:ascii="Calibri" w:eastAsia="Calibri" w:hAnsi="Calibri" w:cs="Times New Roman"/>
            <w:sz w:val="22"/>
          </w:rPr>
          <w:t xml:space="preserve"> incorporated in the VTS system. </w:t>
        </w:r>
      </w:ins>
    </w:p>
    <w:p w14:paraId="50857435" w14:textId="5DBAB753" w:rsidR="000A0779" w:rsidRPr="0031508E" w:rsidRDefault="000A0779" w:rsidP="000A0779">
      <w:pPr>
        <w:suppressAutoHyphens/>
        <w:spacing w:after="120" w:line="240" w:lineRule="auto"/>
        <w:ind w:left="2608" w:hanging="2608"/>
        <w:rPr>
          <w:ins w:id="612" w:author="Remi Hoeve" w:date="2024-03-12T16:10:00Z"/>
          <w:rFonts w:ascii="Calibri" w:eastAsia="Calibri" w:hAnsi="Calibri" w:cs="Times New Roman"/>
          <w:sz w:val="22"/>
        </w:rPr>
      </w:pPr>
      <w:ins w:id="613" w:author="Remi Hoeve" w:date="2024-03-12T16:10:00Z">
        <w:r w:rsidRPr="0031508E">
          <w:rPr>
            <w:rFonts w:ascii="Calibri" w:eastAsia="Calibri" w:hAnsi="Calibri" w:cs="Times New Roman"/>
            <w:sz w:val="22"/>
          </w:rPr>
          <w:tab/>
          <w:t xml:space="preserve">If the route cannot be agreed, VTS operator contacts the vessel by </w:t>
        </w:r>
      </w:ins>
      <w:ins w:id="614" w:author="Remi Hoeve [2]" w:date="2024-03-13T09:50:00Z">
        <w:r w:rsidR="005453DC">
          <w:rPr>
            <w:rFonts w:ascii="Calibri" w:eastAsia="Calibri" w:hAnsi="Calibri" w:cs="Times New Roman"/>
            <w:sz w:val="22"/>
          </w:rPr>
          <w:t>other means</w:t>
        </w:r>
      </w:ins>
      <w:ins w:id="615" w:author="Remi Hoeve" w:date="2024-03-12T16:10:00Z">
        <w:del w:id="616" w:author="Remi Hoeve [2]" w:date="2024-03-13T09:49:00Z">
          <w:r w:rsidRPr="0031508E" w:rsidDel="005453DC">
            <w:rPr>
              <w:rFonts w:ascii="Calibri" w:eastAsia="Calibri" w:hAnsi="Calibri" w:cs="Times New Roman"/>
              <w:sz w:val="22"/>
            </w:rPr>
            <w:delText>VHF</w:delText>
          </w:r>
        </w:del>
        <w:r w:rsidRPr="0031508E">
          <w:rPr>
            <w:rFonts w:ascii="Calibri" w:eastAsia="Calibri" w:hAnsi="Calibri" w:cs="Times New Roman"/>
            <w:sz w:val="22"/>
          </w:rPr>
          <w:t>.</w:t>
        </w:r>
      </w:ins>
    </w:p>
    <w:p w14:paraId="6080ADDE" w14:textId="2AC7F3D1" w:rsidR="008A2D71" w:rsidRDefault="008A2D71" w:rsidP="00A17417">
      <w:pPr>
        <w:pStyle w:val="Bullet1"/>
        <w:numPr>
          <w:ilvl w:val="0"/>
          <w:numId w:val="0"/>
        </w:numPr>
        <w:ind w:left="360" w:hanging="360"/>
        <w:rPr>
          <w:ins w:id="617" w:author="Remi Hoeve [2]" w:date="2024-03-13T10:36:00Z"/>
          <w:rFonts w:ascii="Calibri" w:eastAsia="Calibri" w:hAnsi="Calibri" w:cs="Times New Roman"/>
        </w:rPr>
      </w:pPr>
    </w:p>
    <w:p w14:paraId="6A9B4971" w14:textId="77777777" w:rsidR="00112571" w:rsidRDefault="00112571" w:rsidP="00112571">
      <w:pPr>
        <w:spacing w:line="259" w:lineRule="auto"/>
        <w:rPr>
          <w:ins w:id="618" w:author="Remi Hoeve [2]" w:date="2024-03-13T10:36:00Z"/>
          <w:rFonts w:ascii="Calibri" w:eastAsia="Calibri" w:hAnsi="Calibri" w:cs="Times New Roman"/>
        </w:rPr>
      </w:pPr>
    </w:p>
    <w:p w14:paraId="625D6531" w14:textId="73F23392" w:rsidR="00112571" w:rsidRPr="00112571" w:rsidRDefault="00112571" w:rsidP="00112571">
      <w:pPr>
        <w:spacing w:line="240" w:lineRule="auto"/>
        <w:rPr>
          <w:ins w:id="619" w:author="Remi Hoeve [2]" w:date="2024-03-13T10:36:00Z"/>
          <w:rFonts w:ascii="Times New Roman" w:eastAsia="Times New Roman" w:hAnsi="Times New Roman" w:cs="Times New Roman"/>
          <w:i/>
          <w:iCs/>
          <w:sz w:val="24"/>
          <w:szCs w:val="24"/>
          <w:lang w:eastAsia="nl-NL"/>
          <w:rPrChange w:id="620" w:author="Remi Hoeve [2]" w:date="2024-03-13T10:36:00Z">
            <w:rPr>
              <w:ins w:id="621" w:author="Remi Hoeve [2]" w:date="2024-03-13T10:36:00Z"/>
              <w:rFonts w:ascii="Times New Roman" w:eastAsia="Times New Roman" w:hAnsi="Times New Roman" w:cs="Times New Roman"/>
              <w:sz w:val="24"/>
              <w:szCs w:val="24"/>
              <w:lang w:eastAsia="nl-NL"/>
            </w:rPr>
          </w:rPrChange>
        </w:rPr>
      </w:pPr>
      <w:ins w:id="622" w:author="Remi Hoeve [2]" w:date="2024-03-13T10:36:00Z">
        <w:r w:rsidRPr="00112571">
          <w:rPr>
            <w:rFonts w:ascii="Times New Roman" w:eastAsia="Times New Roman" w:hAnsi="Times New Roman" w:cs="Times New Roman"/>
            <w:i/>
            <w:iCs/>
            <w:sz w:val="24"/>
            <w:szCs w:val="24"/>
            <w:lang w:eastAsia="nl-NL"/>
            <w:rPrChange w:id="623" w:author="Remi Hoeve [2]" w:date="2024-03-13T10:36:00Z">
              <w:rPr>
                <w:rFonts w:ascii="Times New Roman" w:eastAsia="Times New Roman" w:hAnsi="Times New Roman" w:cs="Times New Roman"/>
                <w:sz w:val="24"/>
                <w:szCs w:val="24"/>
                <w:lang w:eastAsia="nl-NL"/>
              </w:rPr>
            </w:rPrChange>
          </w:rPr>
          <w:t xml:space="preserve">Proposal for use case </w:t>
        </w:r>
      </w:ins>
    </w:p>
    <w:p w14:paraId="33FFED48" w14:textId="77777777" w:rsidR="00112571" w:rsidRPr="00112571" w:rsidRDefault="00112571" w:rsidP="00112571">
      <w:pPr>
        <w:spacing w:line="240" w:lineRule="auto"/>
        <w:rPr>
          <w:ins w:id="624" w:author="Remi Hoeve [2]" w:date="2024-03-13T10:36:00Z"/>
          <w:rFonts w:ascii="Times New Roman" w:eastAsia="Times New Roman" w:hAnsi="Times New Roman" w:cs="Times New Roman"/>
          <w:i/>
          <w:iCs/>
          <w:sz w:val="24"/>
          <w:szCs w:val="24"/>
          <w:lang w:eastAsia="nl-NL"/>
          <w:rPrChange w:id="625" w:author="Remi Hoeve [2]" w:date="2024-03-13T10:36:00Z">
            <w:rPr>
              <w:ins w:id="626" w:author="Remi Hoeve [2]" w:date="2024-03-13T10:36:00Z"/>
              <w:rFonts w:ascii="Times New Roman" w:eastAsia="Times New Roman" w:hAnsi="Times New Roman" w:cs="Times New Roman"/>
              <w:sz w:val="24"/>
              <w:szCs w:val="24"/>
              <w:lang w:eastAsia="nl-NL"/>
            </w:rPr>
          </w:rPrChange>
        </w:rPr>
      </w:pPr>
      <w:ins w:id="627" w:author="Remi Hoeve [2]" w:date="2024-03-13T10:36:00Z">
        <w:r w:rsidRPr="00112571">
          <w:rPr>
            <w:rFonts w:ascii="Times New Roman" w:eastAsia="Times New Roman" w:hAnsi="Times New Roman" w:cs="Times New Roman"/>
            <w:i/>
            <w:iCs/>
            <w:sz w:val="24"/>
            <w:szCs w:val="24"/>
            <w:lang w:eastAsia="nl-NL"/>
            <w:rPrChange w:id="628" w:author="Remi Hoeve [2]" w:date="2024-03-13T10:36:00Z">
              <w:rPr>
                <w:rFonts w:ascii="Times New Roman" w:eastAsia="Times New Roman" w:hAnsi="Times New Roman" w:cs="Times New Roman"/>
                <w:sz w:val="24"/>
                <w:szCs w:val="24"/>
                <w:lang w:eastAsia="nl-NL"/>
              </w:rPr>
            </w:rPrChange>
          </w:rPr>
          <w:t>Possible non-nominal scenarios:</w:t>
        </w:r>
      </w:ins>
    </w:p>
    <w:p w14:paraId="7C3EACE2" w14:textId="77777777" w:rsidR="00112571" w:rsidRPr="00112571" w:rsidRDefault="00112571" w:rsidP="00112571">
      <w:pPr>
        <w:numPr>
          <w:ilvl w:val="0"/>
          <w:numId w:val="52"/>
        </w:numPr>
        <w:spacing w:line="240" w:lineRule="auto"/>
        <w:rPr>
          <w:ins w:id="629" w:author="Remi Hoeve [2]" w:date="2024-03-13T10:36:00Z"/>
          <w:rFonts w:ascii="Times New Roman" w:eastAsia="Times New Roman" w:hAnsi="Times New Roman" w:cs="Times New Roman"/>
          <w:i/>
          <w:iCs/>
          <w:sz w:val="24"/>
          <w:szCs w:val="24"/>
          <w:lang w:eastAsia="nl-NL"/>
          <w:rPrChange w:id="630" w:author="Remi Hoeve [2]" w:date="2024-03-13T10:36:00Z">
            <w:rPr>
              <w:ins w:id="631" w:author="Remi Hoeve [2]" w:date="2024-03-13T10:36:00Z"/>
              <w:rFonts w:ascii="Times New Roman" w:eastAsia="Times New Roman" w:hAnsi="Times New Roman" w:cs="Times New Roman"/>
              <w:sz w:val="24"/>
              <w:szCs w:val="24"/>
              <w:lang w:eastAsia="nl-NL"/>
            </w:rPr>
          </w:rPrChange>
        </w:rPr>
      </w:pPr>
      <w:ins w:id="632" w:author="Remi Hoeve [2]" w:date="2024-03-13T10:36:00Z">
        <w:r w:rsidRPr="00112571">
          <w:rPr>
            <w:rFonts w:ascii="Times New Roman" w:eastAsia="Times New Roman" w:hAnsi="Times New Roman" w:cs="Times New Roman"/>
            <w:i/>
            <w:iCs/>
            <w:sz w:val="24"/>
            <w:szCs w:val="24"/>
            <w:lang w:eastAsia="nl-NL"/>
            <w:rPrChange w:id="633" w:author="Remi Hoeve [2]" w:date="2024-03-13T10:36:00Z">
              <w:rPr>
                <w:rFonts w:ascii="Times New Roman" w:eastAsia="Times New Roman" w:hAnsi="Times New Roman" w:cs="Times New Roman"/>
                <w:sz w:val="24"/>
                <w:szCs w:val="24"/>
                <w:lang w:eastAsia="nl-NL"/>
              </w:rPr>
            </w:rPrChange>
          </w:rPr>
          <w:t>The vessel changes its plans and re-issues its clearance request to VTS which overrules the originally  issued request</w:t>
        </w:r>
      </w:ins>
    </w:p>
    <w:p w14:paraId="0B7B501E" w14:textId="77777777" w:rsidR="00112571" w:rsidRPr="00112571" w:rsidRDefault="00112571" w:rsidP="00112571">
      <w:pPr>
        <w:numPr>
          <w:ilvl w:val="0"/>
          <w:numId w:val="52"/>
        </w:numPr>
        <w:spacing w:line="240" w:lineRule="auto"/>
        <w:rPr>
          <w:ins w:id="634" w:author="Remi Hoeve [2]" w:date="2024-03-13T10:36:00Z"/>
          <w:rFonts w:ascii="Times New Roman" w:eastAsia="Times New Roman" w:hAnsi="Times New Roman" w:cs="Times New Roman"/>
          <w:i/>
          <w:iCs/>
          <w:sz w:val="24"/>
          <w:szCs w:val="24"/>
          <w:lang w:eastAsia="nl-NL"/>
          <w:rPrChange w:id="635" w:author="Remi Hoeve [2]" w:date="2024-03-13T10:36:00Z">
            <w:rPr>
              <w:ins w:id="636" w:author="Remi Hoeve [2]" w:date="2024-03-13T10:36:00Z"/>
              <w:rFonts w:ascii="Times New Roman" w:eastAsia="Times New Roman" w:hAnsi="Times New Roman" w:cs="Times New Roman"/>
              <w:sz w:val="24"/>
              <w:szCs w:val="24"/>
              <w:lang w:eastAsia="nl-NL"/>
            </w:rPr>
          </w:rPrChange>
        </w:rPr>
      </w:pPr>
      <w:ins w:id="637" w:author="Remi Hoeve [2]" w:date="2024-03-13T10:36:00Z">
        <w:r w:rsidRPr="00112571">
          <w:rPr>
            <w:rFonts w:ascii="Times New Roman" w:eastAsia="Times New Roman" w:hAnsi="Times New Roman" w:cs="Times New Roman"/>
            <w:i/>
            <w:iCs/>
            <w:sz w:val="24"/>
            <w:szCs w:val="24"/>
            <w:lang w:eastAsia="nl-NL"/>
            <w:rPrChange w:id="638" w:author="Remi Hoeve [2]" w:date="2024-03-13T10:36:00Z">
              <w:rPr>
                <w:rFonts w:ascii="Times New Roman" w:eastAsia="Times New Roman" w:hAnsi="Times New Roman" w:cs="Times New Roman"/>
                <w:sz w:val="24"/>
                <w:szCs w:val="24"/>
                <w:lang w:eastAsia="nl-NL"/>
              </w:rPr>
            </w:rPrChange>
          </w:rPr>
          <w:t>The VTSO has to retract the clearance approval due to changes in the ops situation after it has been approved by VTS.</w:t>
        </w:r>
      </w:ins>
    </w:p>
    <w:p w14:paraId="14BD45AD" w14:textId="77777777" w:rsidR="00112571" w:rsidRPr="00112571" w:rsidRDefault="00112571" w:rsidP="00112571">
      <w:pPr>
        <w:numPr>
          <w:ilvl w:val="0"/>
          <w:numId w:val="52"/>
        </w:numPr>
        <w:spacing w:line="240" w:lineRule="auto"/>
        <w:rPr>
          <w:ins w:id="639" w:author="Remi Hoeve [2]" w:date="2024-03-13T10:36:00Z"/>
          <w:rFonts w:ascii="Times New Roman" w:eastAsia="Times New Roman" w:hAnsi="Times New Roman" w:cs="Times New Roman"/>
          <w:i/>
          <w:iCs/>
          <w:sz w:val="24"/>
          <w:szCs w:val="24"/>
          <w:lang w:eastAsia="nl-NL"/>
          <w:rPrChange w:id="640" w:author="Remi Hoeve [2]" w:date="2024-03-13T10:36:00Z">
            <w:rPr>
              <w:ins w:id="641" w:author="Remi Hoeve [2]" w:date="2024-03-13T10:36:00Z"/>
              <w:rFonts w:ascii="Times New Roman" w:eastAsia="Times New Roman" w:hAnsi="Times New Roman" w:cs="Times New Roman"/>
              <w:sz w:val="24"/>
              <w:szCs w:val="24"/>
              <w:lang w:eastAsia="nl-NL"/>
            </w:rPr>
          </w:rPrChange>
        </w:rPr>
      </w:pPr>
      <w:ins w:id="642" w:author="Remi Hoeve [2]" w:date="2024-03-13T10:36:00Z">
        <w:r w:rsidRPr="00112571">
          <w:rPr>
            <w:rFonts w:ascii="Times New Roman" w:eastAsia="Times New Roman" w:hAnsi="Times New Roman" w:cs="Times New Roman"/>
            <w:i/>
            <w:iCs/>
            <w:sz w:val="24"/>
            <w:szCs w:val="24"/>
            <w:lang w:eastAsia="nl-NL"/>
            <w:rPrChange w:id="643" w:author="Remi Hoeve [2]" w:date="2024-03-13T10:36:00Z">
              <w:rPr>
                <w:rFonts w:ascii="Times New Roman" w:eastAsia="Times New Roman" w:hAnsi="Times New Roman" w:cs="Times New Roman"/>
                <w:sz w:val="24"/>
                <w:szCs w:val="24"/>
                <w:lang w:eastAsia="nl-NL"/>
              </w:rPr>
            </w:rPrChange>
          </w:rPr>
          <w:t>VTS has additional conditions on the already approved clearance, VTS will contact the vessel by other means, for example voice comm.</w:t>
        </w:r>
      </w:ins>
    </w:p>
    <w:p w14:paraId="20AD7C96" w14:textId="77777777" w:rsidR="00112571" w:rsidRDefault="00112571" w:rsidP="00A17417">
      <w:pPr>
        <w:pStyle w:val="Bullet1"/>
        <w:numPr>
          <w:ilvl w:val="0"/>
          <w:numId w:val="0"/>
        </w:numPr>
        <w:ind w:left="360" w:hanging="360"/>
        <w:rPr>
          <w:ins w:id="644" w:author="Remi Hoeve" w:date="2024-03-12T15:50:00Z"/>
          <w:rFonts w:ascii="Calibri" w:eastAsia="Calibri" w:hAnsi="Calibri" w:cs="Times New Roman"/>
        </w:rPr>
      </w:pPr>
    </w:p>
    <w:p w14:paraId="5D6D8848" w14:textId="77777777" w:rsidR="000D76D9" w:rsidRDefault="000D76D9" w:rsidP="00A17417">
      <w:pPr>
        <w:pStyle w:val="Bullet1"/>
        <w:numPr>
          <w:ilvl w:val="0"/>
          <w:numId w:val="0"/>
        </w:numPr>
        <w:ind w:left="360" w:hanging="360"/>
        <w:rPr>
          <w:ins w:id="645" w:author="Remi Hoeve" w:date="2024-03-12T15:50:00Z"/>
          <w:rFonts w:ascii="Calibri" w:eastAsia="Calibri" w:hAnsi="Calibri" w:cs="Times New Roman"/>
        </w:rPr>
      </w:pPr>
    </w:p>
    <w:p w14:paraId="5C39E6D2" w14:textId="6786B420" w:rsidR="000D76D9" w:rsidRPr="00702C17" w:rsidRDefault="000D76D9" w:rsidP="00702C17">
      <w:pPr>
        <w:pStyle w:val="Otsikko4"/>
        <w:rPr>
          <w:ins w:id="646" w:author="Remi Hoeve" w:date="2024-03-12T15:50:00Z"/>
          <w:rFonts w:eastAsia="Calibri"/>
          <w:rPrChange w:id="647" w:author="Kaski Maiju" w:date="2024-03-14T15:50:00Z">
            <w:rPr>
              <w:ins w:id="648" w:author="Remi Hoeve" w:date="2024-03-12T15:50:00Z"/>
              <w:rFonts w:ascii="Calibri" w:eastAsia="Calibri" w:hAnsi="Calibri" w:cs="Times New Roman"/>
              <w:b/>
              <w:bCs/>
              <w:sz w:val="22"/>
            </w:rPr>
          </w:rPrChange>
        </w:rPr>
        <w:pPrChange w:id="649" w:author="Kaski Maiju" w:date="2024-03-14T15:50:00Z">
          <w:pPr>
            <w:spacing w:after="160" w:line="259" w:lineRule="auto"/>
          </w:pPr>
        </w:pPrChange>
      </w:pPr>
      <w:ins w:id="650" w:author="Remi Hoeve" w:date="2024-03-12T15:50:00Z">
        <w:r w:rsidRPr="00702C17">
          <w:rPr>
            <w:rFonts w:eastAsia="Calibri"/>
            <w:rPrChange w:id="651" w:author="Kaski Maiju" w:date="2024-03-14T15:50:00Z">
              <w:rPr>
                <w:rFonts w:ascii="Calibri" w:eastAsia="Calibri" w:hAnsi="Calibri" w:cs="Times New Roman"/>
                <w:b/>
                <w:bCs/>
                <w:sz w:val="22"/>
              </w:rPr>
            </w:rPrChange>
          </w:rPr>
          <w:t>Use Case</w:t>
        </w:r>
      </w:ins>
      <w:ins w:id="652" w:author="Remi Hoeve" w:date="2024-03-12T16:11:00Z">
        <w:r w:rsidR="003F4E7D" w:rsidRPr="00702C17">
          <w:rPr>
            <w:rFonts w:eastAsia="Calibri"/>
            <w:rPrChange w:id="653" w:author="Kaski Maiju" w:date="2024-03-14T15:50:00Z">
              <w:rPr>
                <w:rFonts w:ascii="Calibri" w:eastAsia="Calibri" w:hAnsi="Calibri" w:cs="Times New Roman"/>
                <w:b/>
                <w:bCs/>
                <w:sz w:val="22"/>
              </w:rPr>
            </w:rPrChange>
          </w:rPr>
          <w:t xml:space="preserve"> 2</w:t>
        </w:r>
      </w:ins>
    </w:p>
    <w:p w14:paraId="3458DF74" w14:textId="4D066927" w:rsidR="000D76D9" w:rsidRPr="0031508E" w:rsidRDefault="000D76D9" w:rsidP="000D76D9">
      <w:pPr>
        <w:spacing w:after="160" w:line="259" w:lineRule="auto"/>
        <w:rPr>
          <w:ins w:id="654" w:author="Remi Hoeve" w:date="2024-03-12T15:50:00Z"/>
          <w:rFonts w:ascii="Calibri" w:eastAsia="Calibri" w:hAnsi="Calibri" w:cs="Times New Roman"/>
          <w:sz w:val="22"/>
        </w:rPr>
      </w:pPr>
      <w:ins w:id="655" w:author="Remi Hoeve" w:date="2024-03-12T15:50:00Z">
        <w:r w:rsidRPr="0031508E">
          <w:rPr>
            <w:rFonts w:ascii="Calibri" w:eastAsia="Calibri" w:hAnsi="Calibri" w:cs="Times New Roman"/>
            <w:sz w:val="22"/>
            <w:u w:val="single"/>
          </w:rPr>
          <w:t>Use-case (name):</w:t>
        </w:r>
      </w:ins>
      <w:ins w:id="656" w:author="Remi Hoeve" w:date="2024-03-12T16:11:00Z">
        <w:r w:rsidR="001C6D80">
          <w:rPr>
            <w:rFonts w:ascii="Calibri" w:eastAsia="Calibri" w:hAnsi="Calibri" w:cs="Times New Roman"/>
            <w:sz w:val="22"/>
            <w:u w:val="single"/>
          </w:rPr>
          <w:tab/>
          <w:t>Entering or passing through a VTS ar</w:t>
        </w:r>
      </w:ins>
      <w:ins w:id="657" w:author="Remi Hoeve" w:date="2024-03-12T16:12:00Z">
        <w:r w:rsidR="001C6D80">
          <w:rPr>
            <w:rFonts w:ascii="Calibri" w:eastAsia="Calibri" w:hAnsi="Calibri" w:cs="Times New Roman"/>
            <w:sz w:val="22"/>
            <w:u w:val="single"/>
          </w:rPr>
          <w:t>ea</w:t>
        </w:r>
      </w:ins>
    </w:p>
    <w:p w14:paraId="508144D3" w14:textId="682806F0" w:rsidR="000D76D9" w:rsidRPr="0031508E" w:rsidRDefault="000D76D9" w:rsidP="000D76D9">
      <w:pPr>
        <w:spacing w:after="160" w:line="259" w:lineRule="auto"/>
        <w:ind w:left="2608" w:hanging="2608"/>
        <w:rPr>
          <w:ins w:id="658" w:author="Remi Hoeve" w:date="2024-03-12T15:50:00Z"/>
          <w:rFonts w:ascii="Calibri" w:eastAsia="Calibri" w:hAnsi="Calibri" w:cs="Times New Roman"/>
          <w:sz w:val="22"/>
        </w:rPr>
      </w:pPr>
      <w:ins w:id="659" w:author="Remi Hoeve" w:date="2024-03-12T15:50:00Z">
        <w:r w:rsidRPr="0031508E">
          <w:rPr>
            <w:rFonts w:ascii="Calibri" w:eastAsia="Calibri" w:hAnsi="Calibri" w:cs="Times New Roman"/>
            <w:sz w:val="22"/>
            <w:u w:val="single"/>
          </w:rPr>
          <w:t>Description:</w:t>
        </w:r>
      </w:ins>
      <w:ins w:id="660" w:author="Remi Hoeve" w:date="2024-03-12T16:42:00Z">
        <w:r w:rsidR="006B3E4C">
          <w:rPr>
            <w:rFonts w:ascii="Calibri" w:eastAsia="Calibri" w:hAnsi="Calibri" w:cs="Times New Roman"/>
            <w:sz w:val="22"/>
            <w:u w:val="single"/>
          </w:rPr>
          <w:tab/>
        </w:r>
      </w:ins>
      <w:ins w:id="661" w:author="Remi Hoeve" w:date="2024-03-12T16:43:00Z">
        <w:r w:rsidR="00107BD3">
          <w:rPr>
            <w:rFonts w:ascii="Calibri" w:eastAsia="Calibri" w:hAnsi="Calibri" w:cs="Times New Roman"/>
            <w:sz w:val="22"/>
            <w:u w:val="single"/>
          </w:rPr>
          <w:t xml:space="preserve">Vessel request for </w:t>
        </w:r>
        <w:r w:rsidR="00F53A2F">
          <w:rPr>
            <w:rFonts w:ascii="Calibri" w:eastAsia="Calibri" w:hAnsi="Calibri" w:cs="Times New Roman"/>
            <w:sz w:val="22"/>
            <w:u w:val="single"/>
          </w:rPr>
          <w:t xml:space="preserve">Traffic Clearance </w:t>
        </w:r>
      </w:ins>
      <w:ins w:id="662" w:author="Remi Hoeve" w:date="2024-03-12T16:44:00Z">
        <w:r w:rsidR="003D78F7">
          <w:rPr>
            <w:rFonts w:ascii="Calibri" w:eastAsia="Calibri" w:hAnsi="Calibri" w:cs="Times New Roman"/>
            <w:sz w:val="22"/>
            <w:u w:val="single"/>
          </w:rPr>
          <w:t xml:space="preserve">entering of passing through a </w:t>
        </w:r>
      </w:ins>
      <w:ins w:id="663" w:author="Remi Hoeve" w:date="2024-03-12T16:43:00Z">
        <w:r w:rsidR="00F53A2F">
          <w:rPr>
            <w:rFonts w:ascii="Calibri" w:eastAsia="Calibri" w:hAnsi="Calibri" w:cs="Times New Roman"/>
            <w:sz w:val="22"/>
            <w:u w:val="single"/>
          </w:rPr>
          <w:t>VTS area but has no desti</w:t>
        </w:r>
      </w:ins>
      <w:ins w:id="664" w:author="Remi Hoeve" w:date="2024-03-12T16:44:00Z">
        <w:r w:rsidR="00F53A2F">
          <w:rPr>
            <w:rFonts w:ascii="Calibri" w:eastAsia="Calibri" w:hAnsi="Calibri" w:cs="Times New Roman"/>
            <w:sz w:val="22"/>
            <w:u w:val="single"/>
          </w:rPr>
          <w:t xml:space="preserve">nation within the VTS area. </w:t>
        </w:r>
      </w:ins>
    </w:p>
    <w:p w14:paraId="0A3A2AC6" w14:textId="3C78B3BC" w:rsidR="000D76D9" w:rsidRPr="0031508E" w:rsidRDefault="000D76D9" w:rsidP="000D76D9">
      <w:pPr>
        <w:spacing w:after="160" w:line="259" w:lineRule="auto"/>
        <w:rPr>
          <w:ins w:id="665" w:author="Remi Hoeve" w:date="2024-03-12T15:50:00Z"/>
          <w:rFonts w:ascii="Calibri" w:eastAsia="Calibri" w:hAnsi="Calibri" w:cs="Times New Roman"/>
          <w:sz w:val="22"/>
        </w:rPr>
      </w:pPr>
      <w:ins w:id="666" w:author="Remi Hoeve" w:date="2024-03-12T15:50:00Z">
        <w:r w:rsidRPr="0031508E">
          <w:rPr>
            <w:rFonts w:ascii="Calibri" w:eastAsia="Calibri" w:hAnsi="Calibri" w:cs="Times New Roman"/>
            <w:sz w:val="22"/>
            <w:u w:val="single"/>
          </w:rPr>
          <w:t>Actors:</w:t>
        </w:r>
      </w:ins>
      <w:ins w:id="667" w:author="Remi Hoeve" w:date="2024-03-12T16:22:00Z">
        <w:r w:rsidR="00E835F3">
          <w:rPr>
            <w:rFonts w:ascii="Calibri" w:eastAsia="Calibri" w:hAnsi="Calibri" w:cs="Times New Roman"/>
            <w:sz w:val="22"/>
            <w:u w:val="single"/>
          </w:rPr>
          <w:tab/>
        </w:r>
      </w:ins>
      <w:ins w:id="668" w:author="Remi Hoeve" w:date="2024-03-12T16:23:00Z">
        <w:r w:rsidR="00E835F3">
          <w:rPr>
            <w:rFonts w:ascii="Calibri" w:eastAsia="Calibri" w:hAnsi="Calibri" w:cs="Times New Roman"/>
            <w:sz w:val="22"/>
            <w:u w:val="single"/>
          </w:rPr>
          <w:tab/>
        </w:r>
        <w:r w:rsidR="00E835F3">
          <w:rPr>
            <w:rFonts w:ascii="Calibri" w:eastAsia="Calibri" w:hAnsi="Calibri" w:cs="Times New Roman"/>
            <w:sz w:val="22"/>
            <w:u w:val="single"/>
          </w:rPr>
          <w:tab/>
          <w:t>Mariner, ECDIS/on board system, VTS</w:t>
        </w:r>
      </w:ins>
    </w:p>
    <w:p w14:paraId="7487926B" w14:textId="0CAC8996" w:rsidR="000D76D9" w:rsidRPr="0031508E" w:rsidRDefault="000D76D9" w:rsidP="000D76D9">
      <w:pPr>
        <w:spacing w:after="160" w:line="259" w:lineRule="auto"/>
        <w:rPr>
          <w:ins w:id="669" w:author="Remi Hoeve" w:date="2024-03-12T15:50:00Z"/>
          <w:rFonts w:ascii="Calibri" w:eastAsia="Calibri" w:hAnsi="Calibri" w:cs="Times New Roman"/>
          <w:sz w:val="22"/>
        </w:rPr>
      </w:pPr>
      <w:ins w:id="670" w:author="Remi Hoeve" w:date="2024-03-12T15:50:00Z">
        <w:r w:rsidRPr="0031508E">
          <w:rPr>
            <w:rFonts w:ascii="Calibri" w:eastAsia="Calibri" w:hAnsi="Calibri" w:cs="Times New Roman"/>
            <w:sz w:val="22"/>
            <w:u w:val="single"/>
          </w:rPr>
          <w:t>Frequency of Use</w:t>
        </w:r>
        <w:r w:rsidRPr="0031508E">
          <w:rPr>
            <w:rFonts w:ascii="Calibri" w:eastAsia="Calibri" w:hAnsi="Calibri" w:cs="Times New Roman"/>
            <w:sz w:val="22"/>
          </w:rPr>
          <w:t>:</w:t>
        </w:r>
      </w:ins>
      <w:ins w:id="671" w:author="Remi Hoeve" w:date="2024-03-12T16:26:00Z">
        <w:r w:rsidR="00D90107">
          <w:rPr>
            <w:rFonts w:ascii="Calibri" w:eastAsia="Calibri" w:hAnsi="Calibri" w:cs="Times New Roman"/>
            <w:sz w:val="22"/>
          </w:rPr>
          <w:tab/>
        </w:r>
        <w:r w:rsidR="00D90107" w:rsidRPr="0031508E">
          <w:rPr>
            <w:rFonts w:ascii="Calibri" w:eastAsia="Calibri" w:hAnsi="Calibri" w:cs="Times New Roman"/>
            <w:sz w:val="22"/>
          </w:rPr>
          <w:t>Typically triggered before vessel enters VTS area</w:t>
        </w:r>
      </w:ins>
    </w:p>
    <w:p w14:paraId="053873C9" w14:textId="77777777" w:rsidR="00E835F3" w:rsidRPr="0031508E" w:rsidRDefault="000D76D9" w:rsidP="00E835F3">
      <w:pPr>
        <w:spacing w:after="120" w:line="259" w:lineRule="auto"/>
        <w:ind w:left="2832" w:hanging="2832"/>
        <w:rPr>
          <w:ins w:id="672" w:author="Remi Hoeve" w:date="2024-03-12T16:21:00Z"/>
          <w:rFonts w:ascii="Calibri" w:eastAsia="Calibri" w:hAnsi="Calibri" w:cs="Times New Roman"/>
          <w:sz w:val="22"/>
        </w:rPr>
      </w:pPr>
      <w:ins w:id="673" w:author="Remi Hoeve" w:date="2024-03-12T15:50:00Z">
        <w:r w:rsidRPr="0031508E">
          <w:rPr>
            <w:rFonts w:ascii="Calibri" w:eastAsia="Calibri" w:hAnsi="Calibri" w:cs="Times New Roman"/>
            <w:sz w:val="22"/>
            <w:u w:val="single"/>
          </w:rPr>
          <w:lastRenderedPageBreak/>
          <w:t>Pre-conditions</w:t>
        </w:r>
        <w:r w:rsidRPr="0031508E">
          <w:rPr>
            <w:rFonts w:ascii="Calibri" w:eastAsia="Calibri" w:hAnsi="Calibri" w:cs="Times New Roman"/>
            <w:sz w:val="22"/>
          </w:rPr>
          <w:t>:</w:t>
        </w:r>
      </w:ins>
      <w:ins w:id="674" w:author="Remi Hoeve" w:date="2024-03-12T16:21:00Z">
        <w:r w:rsidR="00E835F3">
          <w:rPr>
            <w:rFonts w:ascii="Calibri" w:eastAsia="Calibri" w:hAnsi="Calibri" w:cs="Times New Roman"/>
            <w:sz w:val="22"/>
          </w:rPr>
          <w:tab/>
        </w:r>
        <w:r w:rsidR="00E835F3" w:rsidRPr="0031508E">
          <w:rPr>
            <w:rFonts w:ascii="Calibri" w:eastAsia="Calibri" w:hAnsi="Calibri" w:cs="Times New Roman"/>
            <w:sz w:val="22"/>
          </w:rPr>
          <w:t>The service instance is known to the on-board system, or the on board system has access to a service registry in which the service instance can be discovered.</w:t>
        </w:r>
      </w:ins>
    </w:p>
    <w:p w14:paraId="4411558C" w14:textId="56AD5161" w:rsidR="000D76D9" w:rsidDel="005E285F" w:rsidRDefault="005E285F" w:rsidP="000D76D9">
      <w:pPr>
        <w:spacing w:after="160" w:line="259" w:lineRule="auto"/>
        <w:rPr>
          <w:ins w:id="675" w:author="Remi Hoeve" w:date="2024-03-12T16:12:00Z"/>
          <w:del w:id="676" w:author="Kaski Maiju" w:date="2024-03-13T15:55:00Z"/>
          <w:rFonts w:ascii="Calibri" w:eastAsia="Calibri" w:hAnsi="Calibri" w:cs="Times New Roman"/>
          <w:sz w:val="22"/>
          <w:u w:val="single"/>
        </w:rPr>
      </w:pPr>
      <w:ins w:id="677" w:author="Kaski Maiju" w:date="2024-03-13T15:55:00Z">
        <w:r>
          <w:rPr>
            <w:rFonts w:ascii="Calibri" w:eastAsia="Calibri" w:hAnsi="Calibri" w:cs="Times New Roman"/>
            <w:sz w:val="22"/>
            <w:u w:val="single"/>
          </w:rPr>
          <w:t>Nominal sequence scenario</w:t>
        </w:r>
        <w:r w:rsidRPr="0031508E">
          <w:rPr>
            <w:rFonts w:ascii="Calibri" w:eastAsia="Calibri" w:hAnsi="Calibri" w:cs="Times New Roman"/>
            <w:sz w:val="22"/>
            <w:u w:val="single"/>
          </w:rPr>
          <w:t>:</w:t>
        </w:r>
        <w:r>
          <w:rPr>
            <w:rFonts w:ascii="Calibri" w:eastAsia="Calibri" w:hAnsi="Calibri" w:cs="Times New Roman"/>
            <w:sz w:val="22"/>
            <w:u w:val="single"/>
          </w:rPr>
          <w:tab/>
        </w:r>
      </w:ins>
      <w:ins w:id="678" w:author="Remi Hoeve" w:date="2024-03-12T15:50:00Z">
        <w:del w:id="679" w:author="Kaski Maiju" w:date="2024-03-13T15:55:00Z">
          <w:r w:rsidR="000D76D9" w:rsidRPr="0031508E" w:rsidDel="005E285F">
            <w:rPr>
              <w:rFonts w:ascii="Calibri" w:eastAsia="Calibri" w:hAnsi="Calibri" w:cs="Times New Roman"/>
              <w:sz w:val="22"/>
              <w:u w:val="single"/>
            </w:rPr>
            <w:delText>Ordinary Sequence:</w:delText>
          </w:r>
        </w:del>
      </w:ins>
    </w:p>
    <w:p w14:paraId="051C4A5E" w14:textId="77777777" w:rsidR="00E409B6" w:rsidRPr="006D71EC" w:rsidRDefault="00E409B6" w:rsidP="004F6822">
      <w:pPr>
        <w:pStyle w:val="Luettelokappale"/>
        <w:numPr>
          <w:ilvl w:val="0"/>
          <w:numId w:val="47"/>
        </w:numPr>
        <w:autoSpaceDE w:val="0"/>
        <w:autoSpaceDN w:val="0"/>
        <w:adjustRightInd w:val="0"/>
        <w:spacing w:after="0" w:line="240" w:lineRule="auto"/>
        <w:rPr>
          <w:ins w:id="680" w:author="Remi Hoeve" w:date="2024-03-12T16:12:00Z"/>
          <w:lang w:val="en-US"/>
        </w:rPr>
      </w:pPr>
      <w:bookmarkStart w:id="681" w:name="_Hlk146193039"/>
      <w:ins w:id="682" w:author="Remi Hoeve" w:date="2024-03-12T16:12:00Z">
        <w:r w:rsidRPr="006D71EC">
          <w:rPr>
            <w:lang w:val="en-US"/>
          </w:rPr>
          <w:t xml:space="preserve">Vessel is about to pass through the VTS area </w:t>
        </w:r>
      </w:ins>
    </w:p>
    <w:bookmarkEnd w:id="681"/>
    <w:p w14:paraId="295D9EBD" w14:textId="77777777" w:rsidR="00E409B6" w:rsidRPr="006D71EC" w:rsidRDefault="00E409B6" w:rsidP="004F6822">
      <w:pPr>
        <w:pStyle w:val="Luettelokappale"/>
        <w:numPr>
          <w:ilvl w:val="0"/>
          <w:numId w:val="47"/>
        </w:numPr>
        <w:autoSpaceDE w:val="0"/>
        <w:autoSpaceDN w:val="0"/>
        <w:adjustRightInd w:val="0"/>
        <w:spacing w:after="0" w:line="240" w:lineRule="auto"/>
        <w:rPr>
          <w:ins w:id="683" w:author="Remi Hoeve" w:date="2024-03-12T16:12:00Z"/>
          <w:lang w:val="en-US"/>
        </w:rPr>
      </w:pPr>
      <w:ins w:id="684" w:author="Remi Hoeve" w:date="2024-03-12T16:12:00Z">
        <w:r w:rsidRPr="006D71EC">
          <w:rPr>
            <w:lang w:val="en-US"/>
          </w:rPr>
          <w:t>The vessel sends message (ETA or route plan) through its system to the service and requests traffic clearance to proceed through the VTS area from the service</w:t>
        </w:r>
      </w:ins>
    </w:p>
    <w:p w14:paraId="079F810B" w14:textId="77777777" w:rsidR="00E409B6" w:rsidRPr="006D71EC" w:rsidRDefault="00E409B6" w:rsidP="004F6822">
      <w:pPr>
        <w:pStyle w:val="Luettelokappale"/>
        <w:numPr>
          <w:ilvl w:val="0"/>
          <w:numId w:val="47"/>
        </w:numPr>
        <w:autoSpaceDE w:val="0"/>
        <w:autoSpaceDN w:val="0"/>
        <w:adjustRightInd w:val="0"/>
        <w:spacing w:after="0" w:line="240" w:lineRule="auto"/>
        <w:rPr>
          <w:ins w:id="685" w:author="Remi Hoeve" w:date="2024-03-12T16:12:00Z"/>
          <w:lang w:val="en-US"/>
        </w:rPr>
      </w:pPr>
      <w:ins w:id="686" w:author="Remi Hoeve" w:date="2024-03-12T16:12:00Z">
        <w:r w:rsidRPr="006D71EC">
          <w:rPr>
            <w:lang w:val="en-US"/>
          </w:rPr>
          <w:t>If vessel's planned route and schedule is suitable, [go to step 7]</w:t>
        </w:r>
      </w:ins>
    </w:p>
    <w:p w14:paraId="0D26484F" w14:textId="77777777" w:rsidR="00E409B6" w:rsidRPr="006D71EC" w:rsidRDefault="00E409B6" w:rsidP="004F6822">
      <w:pPr>
        <w:pStyle w:val="Luettelokappale"/>
        <w:numPr>
          <w:ilvl w:val="0"/>
          <w:numId w:val="47"/>
        </w:numPr>
        <w:autoSpaceDE w:val="0"/>
        <w:autoSpaceDN w:val="0"/>
        <w:adjustRightInd w:val="0"/>
        <w:spacing w:after="0" w:line="240" w:lineRule="auto"/>
        <w:rPr>
          <w:ins w:id="687" w:author="Remi Hoeve" w:date="2024-03-12T16:12:00Z"/>
          <w:lang w:val="en-US"/>
        </w:rPr>
      </w:pPr>
      <w:ins w:id="688" w:author="Remi Hoeve" w:date="2024-03-12T16:12:00Z">
        <w:r w:rsidRPr="006D71EC">
          <w:rPr>
            <w:lang w:val="en-US"/>
          </w:rPr>
          <w:t>If vessel's planned route or schedule is not suitable, VTS sends denial or a RTA to the vessel through the service</w:t>
        </w:r>
      </w:ins>
    </w:p>
    <w:p w14:paraId="10B0B2DA" w14:textId="77777777" w:rsidR="00E409B6" w:rsidRPr="006D71EC" w:rsidRDefault="00E409B6" w:rsidP="004F6822">
      <w:pPr>
        <w:pStyle w:val="Luettelokappale"/>
        <w:numPr>
          <w:ilvl w:val="0"/>
          <w:numId w:val="47"/>
        </w:numPr>
        <w:autoSpaceDE w:val="0"/>
        <w:autoSpaceDN w:val="0"/>
        <w:adjustRightInd w:val="0"/>
        <w:spacing w:after="0" w:line="240" w:lineRule="auto"/>
        <w:rPr>
          <w:ins w:id="689" w:author="Remi Hoeve" w:date="2024-03-12T16:12:00Z"/>
          <w:lang w:val="en-US"/>
        </w:rPr>
      </w:pPr>
      <w:ins w:id="690" w:author="Remi Hoeve" w:date="2024-03-12T16:12:00Z">
        <w:r w:rsidRPr="006D71EC">
          <w:rPr>
            <w:lang w:val="en-US"/>
          </w:rPr>
          <w:t>Service delivers response to the vessel</w:t>
        </w:r>
      </w:ins>
    </w:p>
    <w:p w14:paraId="65CA18DB" w14:textId="77777777" w:rsidR="00E409B6" w:rsidRPr="006D71EC" w:rsidRDefault="00E409B6" w:rsidP="004F6822">
      <w:pPr>
        <w:pStyle w:val="Luettelokappale"/>
        <w:numPr>
          <w:ilvl w:val="0"/>
          <w:numId w:val="47"/>
        </w:numPr>
        <w:autoSpaceDE w:val="0"/>
        <w:autoSpaceDN w:val="0"/>
        <w:adjustRightInd w:val="0"/>
        <w:spacing w:after="0" w:line="240" w:lineRule="auto"/>
        <w:rPr>
          <w:ins w:id="691" w:author="Remi Hoeve" w:date="2024-03-12T16:12:00Z"/>
          <w:lang w:val="en-US"/>
        </w:rPr>
      </w:pPr>
      <w:ins w:id="692" w:author="Remi Hoeve" w:date="2024-03-12T16:12:00Z">
        <w:r w:rsidRPr="006D71EC">
          <w:rPr>
            <w:lang w:val="en-US"/>
          </w:rPr>
          <w:t>The vessel acknowledges revised ETA and sends response to the VTS or creates new plan [go to step 2]</w:t>
        </w:r>
      </w:ins>
    </w:p>
    <w:p w14:paraId="1528643A" w14:textId="77777777" w:rsidR="00E409B6" w:rsidRPr="006D71EC" w:rsidRDefault="00E409B6" w:rsidP="004F6822">
      <w:pPr>
        <w:pStyle w:val="Luettelokappale"/>
        <w:numPr>
          <w:ilvl w:val="0"/>
          <w:numId w:val="47"/>
        </w:numPr>
        <w:autoSpaceDE w:val="0"/>
        <w:autoSpaceDN w:val="0"/>
        <w:adjustRightInd w:val="0"/>
        <w:spacing w:after="0" w:line="240" w:lineRule="auto"/>
        <w:rPr>
          <w:ins w:id="693" w:author="Remi Hoeve" w:date="2024-03-12T16:12:00Z"/>
          <w:lang w:val="en-US"/>
        </w:rPr>
      </w:pPr>
      <w:bookmarkStart w:id="694" w:name="_Hlk146185398"/>
      <w:ins w:id="695" w:author="Remi Hoeve" w:date="2024-03-12T16:12:00Z">
        <w:r w:rsidRPr="006D71EC">
          <w:rPr>
            <w:lang w:val="en-US"/>
          </w:rPr>
          <w:t>Route with ETA are acknowledged by the VTS and sends approval,</w:t>
        </w:r>
      </w:ins>
    </w:p>
    <w:bookmarkEnd w:id="694"/>
    <w:p w14:paraId="4999B04E" w14:textId="77777777" w:rsidR="00E409B6" w:rsidRPr="006D71EC" w:rsidRDefault="00E409B6" w:rsidP="004F6822">
      <w:pPr>
        <w:pStyle w:val="Luettelokappale"/>
        <w:numPr>
          <w:ilvl w:val="0"/>
          <w:numId w:val="47"/>
        </w:numPr>
        <w:spacing w:after="0" w:line="240" w:lineRule="auto"/>
        <w:rPr>
          <w:ins w:id="696" w:author="Remi Hoeve" w:date="2024-03-12T16:12:00Z"/>
          <w:lang w:val="en-US"/>
        </w:rPr>
      </w:pPr>
      <w:ins w:id="697" w:author="Remi Hoeve" w:date="2024-03-12T16:12:00Z">
        <w:r w:rsidRPr="006D71EC">
          <w:rPr>
            <w:lang w:val="en-US"/>
          </w:rPr>
          <w:t>The vessel enters the VTS area</w:t>
        </w:r>
      </w:ins>
    </w:p>
    <w:p w14:paraId="719D9424" w14:textId="77777777" w:rsidR="00E409B6" w:rsidRPr="00E409B6" w:rsidRDefault="00E409B6" w:rsidP="000D76D9">
      <w:pPr>
        <w:spacing w:after="160" w:line="259" w:lineRule="auto"/>
        <w:rPr>
          <w:ins w:id="698" w:author="Remi Hoeve" w:date="2024-03-12T15:50:00Z"/>
          <w:rFonts w:ascii="Calibri" w:eastAsia="Calibri" w:hAnsi="Calibri" w:cs="Times New Roman"/>
          <w:sz w:val="22"/>
          <w:lang w:val="en-US"/>
          <w:rPrChange w:id="699" w:author="Remi Hoeve" w:date="2024-03-12T16:12:00Z">
            <w:rPr>
              <w:ins w:id="700" w:author="Remi Hoeve" w:date="2024-03-12T15:50:00Z"/>
              <w:rFonts w:ascii="Calibri" w:eastAsia="Calibri" w:hAnsi="Calibri" w:cs="Times New Roman"/>
              <w:sz w:val="22"/>
            </w:rPr>
          </w:rPrChange>
        </w:rPr>
      </w:pPr>
    </w:p>
    <w:p w14:paraId="680BB9D1" w14:textId="77777777" w:rsidR="000D76D9" w:rsidRDefault="000D76D9" w:rsidP="000D76D9">
      <w:pPr>
        <w:pStyle w:val="Bullet1"/>
        <w:numPr>
          <w:ilvl w:val="0"/>
          <w:numId w:val="0"/>
        </w:numPr>
        <w:ind w:left="360" w:hanging="360"/>
        <w:rPr>
          <w:ins w:id="701" w:author="Remi Hoeve" w:date="2024-03-12T15:50:00Z"/>
        </w:rPr>
      </w:pPr>
      <w:ins w:id="702" w:author="Remi Hoeve" w:date="2024-03-12T15:50:00Z">
        <w:r w:rsidRPr="0031508E">
          <w:rPr>
            <w:rFonts w:ascii="Calibri" w:eastAsia="Calibri" w:hAnsi="Calibri" w:cs="Times New Roman"/>
            <w:u w:val="single"/>
          </w:rPr>
          <w:t>Post-conditions</w:t>
        </w:r>
        <w:r w:rsidRPr="0031508E">
          <w:rPr>
            <w:rFonts w:ascii="Calibri" w:eastAsia="Calibri" w:hAnsi="Calibri" w:cs="Times New Roman"/>
          </w:rPr>
          <w:t>:</w:t>
        </w:r>
      </w:ins>
    </w:p>
    <w:p w14:paraId="5560386B" w14:textId="77777777" w:rsidR="000D76D9" w:rsidRDefault="000D76D9" w:rsidP="00A17417">
      <w:pPr>
        <w:pStyle w:val="Bullet1"/>
        <w:numPr>
          <w:ilvl w:val="0"/>
          <w:numId w:val="0"/>
        </w:numPr>
        <w:ind w:left="360" w:hanging="360"/>
        <w:rPr>
          <w:ins w:id="703" w:author="Remi Hoeve" w:date="2024-03-12T15:50:00Z"/>
        </w:rPr>
      </w:pPr>
    </w:p>
    <w:p w14:paraId="13761B09" w14:textId="77777777" w:rsidR="000D76D9" w:rsidRDefault="000D76D9" w:rsidP="00A17417">
      <w:pPr>
        <w:pStyle w:val="Bullet1"/>
        <w:numPr>
          <w:ilvl w:val="0"/>
          <w:numId w:val="0"/>
        </w:numPr>
        <w:ind w:left="360" w:hanging="360"/>
        <w:rPr>
          <w:ins w:id="704" w:author="Remi Hoeve" w:date="2024-03-12T15:50:00Z"/>
        </w:rPr>
      </w:pPr>
    </w:p>
    <w:p w14:paraId="3DFE726E" w14:textId="4D263D71" w:rsidR="000D76D9" w:rsidRPr="00702C17" w:rsidRDefault="000D76D9" w:rsidP="00702C17">
      <w:pPr>
        <w:pStyle w:val="Otsikko4"/>
        <w:rPr>
          <w:ins w:id="705" w:author="Remi Hoeve" w:date="2024-03-12T15:50:00Z"/>
          <w:rFonts w:eastAsia="Calibri"/>
          <w:rPrChange w:id="706" w:author="Kaski Maiju" w:date="2024-03-14T15:51:00Z">
            <w:rPr>
              <w:ins w:id="707" w:author="Remi Hoeve" w:date="2024-03-12T15:50:00Z"/>
              <w:rFonts w:ascii="Calibri" w:eastAsia="Calibri" w:hAnsi="Calibri" w:cs="Times New Roman"/>
              <w:b/>
              <w:bCs/>
              <w:sz w:val="22"/>
            </w:rPr>
          </w:rPrChange>
        </w:rPr>
        <w:pPrChange w:id="708" w:author="Kaski Maiju" w:date="2024-03-14T15:51:00Z">
          <w:pPr>
            <w:spacing w:after="160" w:line="259" w:lineRule="auto"/>
          </w:pPr>
        </w:pPrChange>
      </w:pPr>
      <w:ins w:id="709" w:author="Remi Hoeve" w:date="2024-03-12T15:50:00Z">
        <w:r w:rsidRPr="00702C17">
          <w:rPr>
            <w:rFonts w:eastAsia="Calibri"/>
            <w:rPrChange w:id="710" w:author="Kaski Maiju" w:date="2024-03-14T15:51:00Z">
              <w:rPr>
                <w:rFonts w:ascii="Calibri" w:eastAsia="Calibri" w:hAnsi="Calibri" w:cs="Times New Roman"/>
                <w:b/>
                <w:bCs/>
                <w:sz w:val="22"/>
              </w:rPr>
            </w:rPrChange>
          </w:rPr>
          <w:t>Use Case</w:t>
        </w:r>
      </w:ins>
      <w:ins w:id="711" w:author="Remi Hoeve" w:date="2024-03-12T16:11:00Z">
        <w:r w:rsidR="003F4E7D" w:rsidRPr="00702C17">
          <w:rPr>
            <w:rFonts w:eastAsia="Calibri"/>
            <w:rPrChange w:id="712" w:author="Kaski Maiju" w:date="2024-03-14T15:51:00Z">
              <w:rPr>
                <w:rFonts w:ascii="Calibri" w:eastAsia="Calibri" w:hAnsi="Calibri" w:cs="Times New Roman"/>
                <w:b/>
                <w:bCs/>
                <w:sz w:val="22"/>
              </w:rPr>
            </w:rPrChange>
          </w:rPr>
          <w:t xml:space="preserve"> 3</w:t>
        </w:r>
      </w:ins>
    </w:p>
    <w:p w14:paraId="6578AA72" w14:textId="6ABD127A" w:rsidR="000D76D9" w:rsidRPr="0031508E" w:rsidRDefault="000D76D9" w:rsidP="000D76D9">
      <w:pPr>
        <w:spacing w:after="160" w:line="259" w:lineRule="auto"/>
        <w:rPr>
          <w:ins w:id="713" w:author="Remi Hoeve" w:date="2024-03-12T15:50:00Z"/>
          <w:rFonts w:ascii="Calibri" w:eastAsia="Calibri" w:hAnsi="Calibri" w:cs="Times New Roman"/>
          <w:sz w:val="22"/>
        </w:rPr>
      </w:pPr>
      <w:ins w:id="714" w:author="Remi Hoeve" w:date="2024-03-12T15:50:00Z">
        <w:r w:rsidRPr="0031508E">
          <w:rPr>
            <w:rFonts w:ascii="Calibri" w:eastAsia="Calibri" w:hAnsi="Calibri" w:cs="Times New Roman"/>
            <w:sz w:val="22"/>
            <w:u w:val="single"/>
          </w:rPr>
          <w:t>Use-case (name):</w:t>
        </w:r>
      </w:ins>
      <w:ins w:id="715" w:author="Remi Hoeve" w:date="2024-03-12T16:13:00Z">
        <w:r w:rsidR="00E409B6">
          <w:rPr>
            <w:rFonts w:ascii="Calibri" w:eastAsia="Calibri" w:hAnsi="Calibri" w:cs="Times New Roman"/>
            <w:sz w:val="22"/>
            <w:u w:val="single"/>
          </w:rPr>
          <w:tab/>
        </w:r>
        <w:r w:rsidR="002E0E41">
          <w:rPr>
            <w:rFonts w:ascii="Calibri" w:eastAsia="Calibri" w:hAnsi="Calibri" w:cs="Times New Roman"/>
            <w:sz w:val="22"/>
            <w:u w:val="single"/>
          </w:rPr>
          <w:t>Arriving vessels taking berth</w:t>
        </w:r>
      </w:ins>
    </w:p>
    <w:p w14:paraId="612FB200" w14:textId="2381A560" w:rsidR="000D76D9" w:rsidRPr="0031508E" w:rsidRDefault="000D76D9" w:rsidP="000D76D9">
      <w:pPr>
        <w:spacing w:after="160" w:line="259" w:lineRule="auto"/>
        <w:ind w:left="2608" w:hanging="2608"/>
        <w:rPr>
          <w:ins w:id="716" w:author="Remi Hoeve" w:date="2024-03-12T15:50:00Z"/>
          <w:rFonts w:ascii="Calibri" w:eastAsia="Calibri" w:hAnsi="Calibri" w:cs="Times New Roman"/>
          <w:sz w:val="22"/>
        </w:rPr>
      </w:pPr>
      <w:ins w:id="717" w:author="Remi Hoeve" w:date="2024-03-12T15:50:00Z">
        <w:r w:rsidRPr="0031508E">
          <w:rPr>
            <w:rFonts w:ascii="Calibri" w:eastAsia="Calibri" w:hAnsi="Calibri" w:cs="Times New Roman"/>
            <w:sz w:val="22"/>
            <w:u w:val="single"/>
          </w:rPr>
          <w:t>Description:</w:t>
        </w:r>
      </w:ins>
      <w:ins w:id="718" w:author="Remi Hoeve" w:date="2024-03-12T16:40:00Z">
        <w:r w:rsidR="00821A7D">
          <w:rPr>
            <w:rFonts w:ascii="Calibri" w:eastAsia="Calibri" w:hAnsi="Calibri" w:cs="Times New Roman"/>
            <w:sz w:val="22"/>
            <w:u w:val="single"/>
          </w:rPr>
          <w:tab/>
        </w:r>
        <w:r w:rsidR="000B51C0">
          <w:rPr>
            <w:rFonts w:ascii="Calibri" w:eastAsia="Calibri" w:hAnsi="Calibri" w:cs="Times New Roman"/>
            <w:sz w:val="22"/>
            <w:u w:val="single"/>
          </w:rPr>
          <w:t>V</w:t>
        </w:r>
      </w:ins>
      <w:ins w:id="719" w:author="Remi Hoeve" w:date="2024-03-12T16:41:00Z">
        <w:r w:rsidR="000B51C0">
          <w:rPr>
            <w:rFonts w:ascii="Calibri" w:eastAsia="Calibri" w:hAnsi="Calibri" w:cs="Times New Roman"/>
            <w:sz w:val="22"/>
            <w:u w:val="single"/>
          </w:rPr>
          <w:t xml:space="preserve">essel outside the VTS area request for </w:t>
        </w:r>
        <w:r w:rsidR="0084610A">
          <w:rPr>
            <w:rFonts w:ascii="Calibri" w:eastAsia="Calibri" w:hAnsi="Calibri" w:cs="Times New Roman"/>
            <w:sz w:val="22"/>
            <w:u w:val="single"/>
          </w:rPr>
          <w:t>Traffic Clearance to a berth within the VTS area.</w:t>
        </w:r>
      </w:ins>
    </w:p>
    <w:p w14:paraId="7DCC9AFD" w14:textId="4450B568" w:rsidR="000D76D9" w:rsidRPr="0031508E" w:rsidRDefault="000D76D9" w:rsidP="000D76D9">
      <w:pPr>
        <w:spacing w:after="160" w:line="259" w:lineRule="auto"/>
        <w:rPr>
          <w:ins w:id="720" w:author="Remi Hoeve" w:date="2024-03-12T15:50:00Z"/>
          <w:rFonts w:ascii="Calibri" w:eastAsia="Calibri" w:hAnsi="Calibri" w:cs="Times New Roman"/>
          <w:sz w:val="22"/>
        </w:rPr>
      </w:pPr>
      <w:ins w:id="721" w:author="Remi Hoeve" w:date="2024-03-12T15:50:00Z">
        <w:r w:rsidRPr="0031508E">
          <w:rPr>
            <w:rFonts w:ascii="Calibri" w:eastAsia="Calibri" w:hAnsi="Calibri" w:cs="Times New Roman"/>
            <w:sz w:val="22"/>
            <w:u w:val="single"/>
          </w:rPr>
          <w:t>Actors:</w:t>
        </w:r>
      </w:ins>
      <w:ins w:id="722" w:author="Remi Hoeve" w:date="2024-03-12T16:23:00Z">
        <w:r w:rsidR="00E835F3">
          <w:rPr>
            <w:rFonts w:ascii="Calibri" w:eastAsia="Calibri" w:hAnsi="Calibri" w:cs="Times New Roman"/>
            <w:sz w:val="22"/>
            <w:u w:val="single"/>
          </w:rPr>
          <w:tab/>
        </w:r>
        <w:r w:rsidR="00E835F3">
          <w:rPr>
            <w:rFonts w:ascii="Calibri" w:eastAsia="Calibri" w:hAnsi="Calibri" w:cs="Times New Roman"/>
            <w:sz w:val="22"/>
            <w:u w:val="single"/>
          </w:rPr>
          <w:tab/>
        </w:r>
        <w:r w:rsidR="00E835F3">
          <w:rPr>
            <w:rFonts w:ascii="Calibri" w:eastAsia="Calibri" w:hAnsi="Calibri" w:cs="Times New Roman"/>
            <w:sz w:val="22"/>
            <w:u w:val="single"/>
          </w:rPr>
          <w:tab/>
          <w:t>Mariner, ECDIS/on board system, VTS</w:t>
        </w:r>
      </w:ins>
    </w:p>
    <w:p w14:paraId="2D62D8D1" w14:textId="7FDB2DA1" w:rsidR="000D76D9" w:rsidRPr="0031508E" w:rsidRDefault="000D76D9" w:rsidP="000D76D9">
      <w:pPr>
        <w:spacing w:after="160" w:line="259" w:lineRule="auto"/>
        <w:rPr>
          <w:ins w:id="723" w:author="Remi Hoeve" w:date="2024-03-12T15:50:00Z"/>
          <w:rFonts w:ascii="Calibri" w:eastAsia="Calibri" w:hAnsi="Calibri" w:cs="Times New Roman"/>
          <w:sz w:val="22"/>
        </w:rPr>
      </w:pPr>
      <w:ins w:id="724" w:author="Remi Hoeve" w:date="2024-03-12T15:50:00Z">
        <w:r w:rsidRPr="0031508E">
          <w:rPr>
            <w:rFonts w:ascii="Calibri" w:eastAsia="Calibri" w:hAnsi="Calibri" w:cs="Times New Roman"/>
            <w:sz w:val="22"/>
            <w:u w:val="single"/>
          </w:rPr>
          <w:t>Frequency of Use</w:t>
        </w:r>
        <w:r w:rsidRPr="0031508E">
          <w:rPr>
            <w:rFonts w:ascii="Calibri" w:eastAsia="Calibri" w:hAnsi="Calibri" w:cs="Times New Roman"/>
            <w:sz w:val="22"/>
          </w:rPr>
          <w:t>:</w:t>
        </w:r>
      </w:ins>
      <w:ins w:id="725" w:author="Remi Hoeve" w:date="2024-03-12T16:27:00Z">
        <w:r w:rsidR="00D90107">
          <w:rPr>
            <w:rFonts w:ascii="Calibri" w:eastAsia="Calibri" w:hAnsi="Calibri" w:cs="Times New Roman"/>
            <w:sz w:val="22"/>
          </w:rPr>
          <w:tab/>
        </w:r>
        <w:r w:rsidR="00D90107" w:rsidRPr="0031508E">
          <w:rPr>
            <w:rFonts w:ascii="Calibri" w:eastAsia="Calibri" w:hAnsi="Calibri" w:cs="Times New Roman"/>
            <w:sz w:val="22"/>
          </w:rPr>
          <w:t>Typically triggered before vessel enters VTS area</w:t>
        </w:r>
      </w:ins>
    </w:p>
    <w:p w14:paraId="0F1363B6" w14:textId="77777777" w:rsidR="00E835F3" w:rsidRPr="0031508E" w:rsidRDefault="000D76D9" w:rsidP="00E835F3">
      <w:pPr>
        <w:spacing w:after="120" w:line="259" w:lineRule="auto"/>
        <w:ind w:left="2832" w:hanging="2832"/>
        <w:rPr>
          <w:ins w:id="726" w:author="Remi Hoeve" w:date="2024-03-12T16:21:00Z"/>
          <w:rFonts w:ascii="Calibri" w:eastAsia="Calibri" w:hAnsi="Calibri" w:cs="Times New Roman"/>
          <w:sz w:val="22"/>
        </w:rPr>
      </w:pPr>
      <w:ins w:id="727" w:author="Remi Hoeve" w:date="2024-03-12T15:50:00Z">
        <w:r w:rsidRPr="0031508E">
          <w:rPr>
            <w:rFonts w:ascii="Calibri" w:eastAsia="Calibri" w:hAnsi="Calibri" w:cs="Times New Roman"/>
            <w:sz w:val="22"/>
            <w:u w:val="single"/>
          </w:rPr>
          <w:t>Pre-conditions</w:t>
        </w:r>
        <w:r w:rsidRPr="0031508E">
          <w:rPr>
            <w:rFonts w:ascii="Calibri" w:eastAsia="Calibri" w:hAnsi="Calibri" w:cs="Times New Roman"/>
            <w:sz w:val="22"/>
          </w:rPr>
          <w:t>:</w:t>
        </w:r>
      </w:ins>
      <w:ins w:id="728" w:author="Remi Hoeve" w:date="2024-03-12T16:21:00Z">
        <w:r w:rsidR="00E835F3">
          <w:rPr>
            <w:rFonts w:ascii="Calibri" w:eastAsia="Calibri" w:hAnsi="Calibri" w:cs="Times New Roman"/>
            <w:sz w:val="22"/>
          </w:rPr>
          <w:tab/>
        </w:r>
        <w:r w:rsidR="00E835F3" w:rsidRPr="0031508E">
          <w:rPr>
            <w:rFonts w:ascii="Calibri" w:eastAsia="Calibri" w:hAnsi="Calibri" w:cs="Times New Roman"/>
            <w:sz w:val="22"/>
          </w:rPr>
          <w:t>The service instance is known to the on-board system, or the on board system has access to a service registry in which the service instance can be discovered.</w:t>
        </w:r>
      </w:ins>
    </w:p>
    <w:p w14:paraId="4B807553" w14:textId="12528ECD" w:rsidR="000D76D9" w:rsidDel="005E285F" w:rsidRDefault="005E285F" w:rsidP="000D76D9">
      <w:pPr>
        <w:spacing w:after="160" w:line="259" w:lineRule="auto"/>
        <w:rPr>
          <w:ins w:id="729" w:author="Remi Hoeve" w:date="2024-03-12T16:13:00Z"/>
          <w:del w:id="730" w:author="Kaski Maiju" w:date="2024-03-13T15:55:00Z"/>
          <w:rFonts w:ascii="Calibri" w:eastAsia="Calibri" w:hAnsi="Calibri" w:cs="Times New Roman"/>
          <w:sz w:val="22"/>
          <w:u w:val="single"/>
        </w:rPr>
      </w:pPr>
      <w:ins w:id="731" w:author="Kaski Maiju" w:date="2024-03-13T15:55:00Z">
        <w:r>
          <w:rPr>
            <w:rFonts w:ascii="Calibri" w:eastAsia="Calibri" w:hAnsi="Calibri" w:cs="Times New Roman"/>
            <w:sz w:val="22"/>
            <w:u w:val="single"/>
          </w:rPr>
          <w:t>Nominal sequence scenario</w:t>
        </w:r>
        <w:r w:rsidRPr="0031508E">
          <w:rPr>
            <w:rFonts w:ascii="Calibri" w:eastAsia="Calibri" w:hAnsi="Calibri" w:cs="Times New Roman"/>
            <w:sz w:val="22"/>
            <w:u w:val="single"/>
          </w:rPr>
          <w:t>:</w:t>
        </w:r>
        <w:r>
          <w:rPr>
            <w:rFonts w:ascii="Calibri" w:eastAsia="Calibri" w:hAnsi="Calibri" w:cs="Times New Roman"/>
            <w:sz w:val="22"/>
            <w:u w:val="single"/>
          </w:rPr>
          <w:tab/>
        </w:r>
      </w:ins>
      <w:ins w:id="732" w:author="Remi Hoeve" w:date="2024-03-12T15:50:00Z">
        <w:del w:id="733" w:author="Kaski Maiju" w:date="2024-03-13T15:55:00Z">
          <w:r w:rsidR="000D76D9" w:rsidRPr="0031508E" w:rsidDel="005E285F">
            <w:rPr>
              <w:rFonts w:ascii="Calibri" w:eastAsia="Calibri" w:hAnsi="Calibri" w:cs="Times New Roman"/>
              <w:sz w:val="22"/>
              <w:u w:val="single"/>
            </w:rPr>
            <w:delText>Ordinary Sequence:</w:delText>
          </w:r>
        </w:del>
      </w:ins>
    </w:p>
    <w:p w14:paraId="0509EF1D" w14:textId="77777777" w:rsidR="000C0EB4" w:rsidRPr="00BA26E2" w:rsidRDefault="000C0EB4" w:rsidP="004F6822">
      <w:pPr>
        <w:pStyle w:val="Luettelokappale"/>
        <w:numPr>
          <w:ilvl w:val="0"/>
          <w:numId w:val="48"/>
        </w:numPr>
        <w:autoSpaceDE w:val="0"/>
        <w:autoSpaceDN w:val="0"/>
        <w:adjustRightInd w:val="0"/>
        <w:spacing w:after="0" w:line="240" w:lineRule="auto"/>
        <w:rPr>
          <w:ins w:id="734" w:author="Remi Hoeve" w:date="2024-03-12T16:13:00Z"/>
          <w:lang w:val="en-US"/>
        </w:rPr>
      </w:pPr>
      <w:ins w:id="735" w:author="Remi Hoeve" w:date="2024-03-12T16:13:00Z">
        <w:r w:rsidRPr="00BA26E2">
          <w:rPr>
            <w:lang w:val="en-US"/>
          </w:rPr>
          <w:t xml:space="preserve">Vessel is about to enter the VTS area </w:t>
        </w:r>
      </w:ins>
    </w:p>
    <w:p w14:paraId="6926F111" w14:textId="77777777" w:rsidR="000C0EB4" w:rsidRDefault="000C0EB4" w:rsidP="004F6822">
      <w:pPr>
        <w:pStyle w:val="Luettelokappale"/>
        <w:numPr>
          <w:ilvl w:val="0"/>
          <w:numId w:val="48"/>
        </w:numPr>
        <w:spacing w:after="0" w:line="240" w:lineRule="auto"/>
        <w:rPr>
          <w:ins w:id="736" w:author="Remi Hoeve" w:date="2024-03-12T16:13:00Z"/>
          <w:lang w:val="en-US"/>
        </w:rPr>
      </w:pPr>
      <w:ins w:id="737" w:author="Remi Hoeve" w:date="2024-03-12T16:13:00Z">
        <w:r w:rsidRPr="52388DDB">
          <w:rPr>
            <w:lang w:val="en-US"/>
          </w:rPr>
          <w:t xml:space="preserve">The vessel sends </w:t>
        </w:r>
        <w:r>
          <w:rPr>
            <w:lang w:val="en-US"/>
          </w:rPr>
          <w:t xml:space="preserve">message (ETA at berth location and/or route plan) </w:t>
        </w:r>
        <w:r w:rsidRPr="52388DDB">
          <w:rPr>
            <w:lang w:val="en-US"/>
          </w:rPr>
          <w:t xml:space="preserve">through its system to the service and requests traffic clearance to proceed to the predefined </w:t>
        </w:r>
        <w:r>
          <w:rPr>
            <w:lang w:val="en-US"/>
          </w:rPr>
          <w:t xml:space="preserve">berth </w:t>
        </w:r>
        <w:r w:rsidRPr="52388DDB">
          <w:rPr>
            <w:lang w:val="en-US"/>
          </w:rPr>
          <w:t>from the service</w:t>
        </w:r>
      </w:ins>
    </w:p>
    <w:p w14:paraId="15FB0899" w14:textId="77777777" w:rsidR="000C0EB4" w:rsidRDefault="000C0EB4" w:rsidP="004F6822">
      <w:pPr>
        <w:pStyle w:val="Luettelokappale"/>
        <w:numPr>
          <w:ilvl w:val="0"/>
          <w:numId w:val="48"/>
        </w:numPr>
        <w:spacing w:after="0" w:line="240" w:lineRule="auto"/>
        <w:rPr>
          <w:ins w:id="738" w:author="Remi Hoeve" w:date="2024-03-12T16:13:00Z"/>
          <w:lang w:val="en-US"/>
        </w:rPr>
      </w:pPr>
      <w:ins w:id="739" w:author="Remi Hoeve" w:date="2024-03-12T16:13:00Z">
        <w:r w:rsidRPr="52388DDB">
          <w:rPr>
            <w:lang w:val="en-US"/>
          </w:rPr>
          <w:t>If vessel's planned route and ETA is suitable, then VTS send acknowledgement</w:t>
        </w:r>
        <w:r>
          <w:rPr>
            <w:lang w:val="en-US"/>
          </w:rPr>
          <w:t xml:space="preserve"> [go to 7]</w:t>
        </w:r>
      </w:ins>
    </w:p>
    <w:p w14:paraId="5A858CE1" w14:textId="77777777" w:rsidR="000C0EB4" w:rsidRDefault="000C0EB4" w:rsidP="004F6822">
      <w:pPr>
        <w:pStyle w:val="Luettelokappale"/>
        <w:numPr>
          <w:ilvl w:val="0"/>
          <w:numId w:val="48"/>
        </w:numPr>
        <w:spacing w:after="0" w:line="240" w:lineRule="auto"/>
        <w:rPr>
          <w:ins w:id="740" w:author="Remi Hoeve" w:date="2024-03-12T16:13:00Z"/>
          <w:lang w:val="en-US"/>
        </w:rPr>
      </w:pPr>
      <w:ins w:id="741" w:author="Remi Hoeve" w:date="2024-03-12T16:13:00Z">
        <w:r w:rsidRPr="004E6F61">
          <w:rPr>
            <w:lang w:val="en-US"/>
          </w:rPr>
          <w:t xml:space="preserve">If vessel's planned route or ETA is not suitable, VTS sends </w:t>
        </w:r>
        <w:r w:rsidRPr="00BA26E2">
          <w:rPr>
            <w:lang w:val="en-US"/>
          </w:rPr>
          <w:t>denial or a RTA to the vessel through the service</w:t>
        </w:r>
      </w:ins>
    </w:p>
    <w:p w14:paraId="507A6F86" w14:textId="77777777" w:rsidR="000C0EB4" w:rsidRPr="004E6F61" w:rsidRDefault="000C0EB4" w:rsidP="004F6822">
      <w:pPr>
        <w:pStyle w:val="Luettelokappale"/>
        <w:numPr>
          <w:ilvl w:val="0"/>
          <w:numId w:val="48"/>
        </w:numPr>
        <w:spacing w:after="200" w:line="276" w:lineRule="auto"/>
        <w:rPr>
          <w:ins w:id="742" w:author="Remi Hoeve" w:date="2024-03-12T16:13:00Z"/>
          <w:lang w:val="en-US"/>
        </w:rPr>
      </w:pPr>
      <w:ins w:id="743" w:author="Remi Hoeve" w:date="2024-03-12T16:13:00Z">
        <w:r w:rsidRPr="004E6F61">
          <w:rPr>
            <w:lang w:val="en-US"/>
          </w:rPr>
          <w:t>Service delivers response to the vessel</w:t>
        </w:r>
      </w:ins>
    </w:p>
    <w:p w14:paraId="04155514" w14:textId="77777777" w:rsidR="000C0EB4" w:rsidRPr="004E6F61" w:rsidRDefault="000C0EB4" w:rsidP="004F6822">
      <w:pPr>
        <w:pStyle w:val="Luettelokappale"/>
        <w:numPr>
          <w:ilvl w:val="0"/>
          <w:numId w:val="48"/>
        </w:numPr>
        <w:spacing w:after="0" w:line="240" w:lineRule="auto"/>
        <w:rPr>
          <w:ins w:id="744" w:author="Remi Hoeve" w:date="2024-03-12T16:13:00Z"/>
          <w:lang w:val="en-US"/>
        </w:rPr>
      </w:pPr>
      <w:ins w:id="745" w:author="Remi Hoeve" w:date="2024-03-12T16:13:00Z">
        <w:r w:rsidRPr="004E6F61">
          <w:rPr>
            <w:lang w:val="en-US"/>
          </w:rPr>
          <w:t>The vessel acknowledges revised ETA and sends response to the VTS or creates new plan [go to step 2]</w:t>
        </w:r>
      </w:ins>
    </w:p>
    <w:p w14:paraId="416D9B3C" w14:textId="77777777" w:rsidR="000C0EB4" w:rsidRPr="004E6F61" w:rsidRDefault="000C0EB4" w:rsidP="004F6822">
      <w:pPr>
        <w:pStyle w:val="Luettelokappale"/>
        <w:numPr>
          <w:ilvl w:val="0"/>
          <w:numId w:val="48"/>
        </w:numPr>
        <w:spacing w:after="200" w:line="276" w:lineRule="auto"/>
        <w:rPr>
          <w:ins w:id="746" w:author="Remi Hoeve" w:date="2024-03-12T16:13:00Z"/>
          <w:lang w:val="en-US"/>
        </w:rPr>
      </w:pPr>
      <w:ins w:id="747" w:author="Remi Hoeve" w:date="2024-03-12T16:13:00Z">
        <w:r>
          <w:rPr>
            <w:lang w:val="en-US"/>
          </w:rPr>
          <w:t>Berth location with ETA</w:t>
        </w:r>
        <w:r w:rsidRPr="004E6F61">
          <w:rPr>
            <w:lang w:val="en-US"/>
          </w:rPr>
          <w:t xml:space="preserve"> </w:t>
        </w:r>
        <w:r>
          <w:rPr>
            <w:lang w:val="en-US"/>
          </w:rPr>
          <w:t>are</w:t>
        </w:r>
        <w:r w:rsidRPr="004E6F61">
          <w:rPr>
            <w:lang w:val="en-US"/>
          </w:rPr>
          <w:t xml:space="preserve"> acknowledged by the VTS and sends approval</w:t>
        </w:r>
      </w:ins>
    </w:p>
    <w:p w14:paraId="24E924C4" w14:textId="77777777" w:rsidR="000C0EB4" w:rsidRDefault="000C0EB4" w:rsidP="004F6822">
      <w:pPr>
        <w:pStyle w:val="Luettelokappale"/>
        <w:numPr>
          <w:ilvl w:val="0"/>
          <w:numId w:val="48"/>
        </w:numPr>
        <w:spacing w:after="0" w:line="240" w:lineRule="auto"/>
        <w:rPr>
          <w:ins w:id="748" w:author="Remi Hoeve" w:date="2024-03-12T16:13:00Z"/>
          <w:lang w:val="en-US"/>
        </w:rPr>
      </w:pPr>
      <w:ins w:id="749" w:author="Remi Hoeve" w:date="2024-03-12T16:13:00Z">
        <w:r w:rsidRPr="52388DDB">
          <w:rPr>
            <w:lang w:val="en-US"/>
          </w:rPr>
          <w:t>The vessel enters the VTS area</w:t>
        </w:r>
      </w:ins>
    </w:p>
    <w:p w14:paraId="7E639BF0" w14:textId="77777777" w:rsidR="002E0E41" w:rsidRPr="000C0EB4" w:rsidRDefault="002E0E41" w:rsidP="000D76D9">
      <w:pPr>
        <w:spacing w:after="160" w:line="259" w:lineRule="auto"/>
        <w:rPr>
          <w:ins w:id="750" w:author="Remi Hoeve" w:date="2024-03-12T15:50:00Z"/>
          <w:rFonts w:ascii="Calibri" w:eastAsia="Calibri" w:hAnsi="Calibri" w:cs="Times New Roman"/>
          <w:sz w:val="22"/>
          <w:lang w:val="en-US"/>
          <w:rPrChange w:id="751" w:author="Remi Hoeve" w:date="2024-03-12T16:13:00Z">
            <w:rPr>
              <w:ins w:id="752" w:author="Remi Hoeve" w:date="2024-03-12T15:50:00Z"/>
              <w:rFonts w:ascii="Calibri" w:eastAsia="Calibri" w:hAnsi="Calibri" w:cs="Times New Roman"/>
              <w:sz w:val="22"/>
            </w:rPr>
          </w:rPrChange>
        </w:rPr>
      </w:pPr>
    </w:p>
    <w:p w14:paraId="1A21D123" w14:textId="77777777" w:rsidR="000D76D9" w:rsidRDefault="000D76D9" w:rsidP="000D76D9">
      <w:pPr>
        <w:pStyle w:val="Bullet1"/>
        <w:numPr>
          <w:ilvl w:val="0"/>
          <w:numId w:val="0"/>
        </w:numPr>
        <w:ind w:left="360" w:hanging="360"/>
        <w:rPr>
          <w:ins w:id="753" w:author="Remi Hoeve" w:date="2024-03-12T15:50:00Z"/>
        </w:rPr>
      </w:pPr>
      <w:ins w:id="754" w:author="Remi Hoeve" w:date="2024-03-12T15:50:00Z">
        <w:r w:rsidRPr="0031508E">
          <w:rPr>
            <w:rFonts w:ascii="Calibri" w:eastAsia="Calibri" w:hAnsi="Calibri" w:cs="Times New Roman"/>
            <w:u w:val="single"/>
          </w:rPr>
          <w:t>Post-conditions</w:t>
        </w:r>
        <w:r w:rsidRPr="0031508E">
          <w:rPr>
            <w:rFonts w:ascii="Calibri" w:eastAsia="Calibri" w:hAnsi="Calibri" w:cs="Times New Roman"/>
          </w:rPr>
          <w:t>:</w:t>
        </w:r>
      </w:ins>
    </w:p>
    <w:p w14:paraId="038A220D" w14:textId="77777777" w:rsidR="000D76D9" w:rsidRDefault="000D76D9" w:rsidP="00A17417">
      <w:pPr>
        <w:pStyle w:val="Bullet1"/>
        <w:numPr>
          <w:ilvl w:val="0"/>
          <w:numId w:val="0"/>
        </w:numPr>
        <w:ind w:left="360" w:hanging="360"/>
        <w:rPr>
          <w:ins w:id="755" w:author="Remi Hoeve" w:date="2024-03-12T15:50:00Z"/>
        </w:rPr>
      </w:pPr>
    </w:p>
    <w:p w14:paraId="0E97FF82" w14:textId="77777777" w:rsidR="000D76D9" w:rsidRDefault="000D76D9" w:rsidP="00A17417">
      <w:pPr>
        <w:pStyle w:val="Bullet1"/>
        <w:numPr>
          <w:ilvl w:val="0"/>
          <w:numId w:val="0"/>
        </w:numPr>
        <w:ind w:left="360" w:hanging="360"/>
        <w:rPr>
          <w:ins w:id="756" w:author="Remi Hoeve" w:date="2024-03-12T15:50:00Z"/>
        </w:rPr>
      </w:pPr>
    </w:p>
    <w:p w14:paraId="4969A396" w14:textId="49755819" w:rsidR="000D76D9" w:rsidRPr="00702C17" w:rsidRDefault="000D76D9" w:rsidP="00702C17">
      <w:pPr>
        <w:pStyle w:val="Otsikko4"/>
        <w:rPr>
          <w:ins w:id="757" w:author="Remi Hoeve" w:date="2024-03-12T15:50:00Z"/>
          <w:rFonts w:eastAsia="Calibri"/>
          <w:rPrChange w:id="758" w:author="Kaski Maiju" w:date="2024-03-14T15:51:00Z">
            <w:rPr>
              <w:ins w:id="759" w:author="Remi Hoeve" w:date="2024-03-12T15:50:00Z"/>
              <w:rFonts w:ascii="Calibri" w:eastAsia="Calibri" w:hAnsi="Calibri" w:cs="Times New Roman"/>
              <w:b/>
              <w:bCs/>
              <w:sz w:val="22"/>
            </w:rPr>
          </w:rPrChange>
        </w:rPr>
        <w:pPrChange w:id="760" w:author="Kaski Maiju" w:date="2024-03-14T15:51:00Z">
          <w:pPr>
            <w:spacing w:after="160" w:line="259" w:lineRule="auto"/>
          </w:pPr>
        </w:pPrChange>
      </w:pPr>
      <w:ins w:id="761" w:author="Remi Hoeve" w:date="2024-03-12T15:50:00Z">
        <w:r w:rsidRPr="00702C17">
          <w:rPr>
            <w:rFonts w:eastAsia="Calibri"/>
            <w:rPrChange w:id="762" w:author="Kaski Maiju" w:date="2024-03-14T15:51:00Z">
              <w:rPr>
                <w:rFonts w:ascii="Calibri" w:eastAsia="Calibri" w:hAnsi="Calibri" w:cs="Times New Roman"/>
                <w:b/>
                <w:bCs/>
                <w:sz w:val="22"/>
              </w:rPr>
            </w:rPrChange>
          </w:rPr>
          <w:lastRenderedPageBreak/>
          <w:t>Use Case</w:t>
        </w:r>
      </w:ins>
      <w:ins w:id="763" w:author="Remi Hoeve" w:date="2024-03-12T16:11:00Z">
        <w:r w:rsidR="003F4E7D" w:rsidRPr="00702C17">
          <w:rPr>
            <w:rFonts w:eastAsia="Calibri"/>
            <w:rPrChange w:id="764" w:author="Kaski Maiju" w:date="2024-03-14T15:51:00Z">
              <w:rPr>
                <w:rFonts w:ascii="Calibri" w:eastAsia="Calibri" w:hAnsi="Calibri" w:cs="Times New Roman"/>
                <w:b/>
                <w:bCs/>
                <w:sz w:val="22"/>
              </w:rPr>
            </w:rPrChange>
          </w:rPr>
          <w:t xml:space="preserve"> 4</w:t>
        </w:r>
      </w:ins>
    </w:p>
    <w:p w14:paraId="74B58183" w14:textId="7C58A5CE" w:rsidR="000D76D9" w:rsidRPr="0031508E" w:rsidRDefault="000D76D9" w:rsidP="000D76D9">
      <w:pPr>
        <w:spacing w:after="160" w:line="259" w:lineRule="auto"/>
        <w:rPr>
          <w:ins w:id="765" w:author="Remi Hoeve" w:date="2024-03-12T15:50:00Z"/>
          <w:rFonts w:ascii="Calibri" w:eastAsia="Calibri" w:hAnsi="Calibri" w:cs="Times New Roman"/>
          <w:sz w:val="22"/>
        </w:rPr>
      </w:pPr>
      <w:ins w:id="766" w:author="Remi Hoeve" w:date="2024-03-12T15:50:00Z">
        <w:r w:rsidRPr="0031508E">
          <w:rPr>
            <w:rFonts w:ascii="Calibri" w:eastAsia="Calibri" w:hAnsi="Calibri" w:cs="Times New Roman"/>
            <w:sz w:val="22"/>
            <w:u w:val="single"/>
          </w:rPr>
          <w:t>Use-case (name):</w:t>
        </w:r>
      </w:ins>
      <w:ins w:id="767" w:author="Remi Hoeve" w:date="2024-03-12T16:13:00Z">
        <w:r w:rsidR="000C0EB4">
          <w:rPr>
            <w:rFonts w:ascii="Calibri" w:eastAsia="Calibri" w:hAnsi="Calibri" w:cs="Times New Roman"/>
            <w:sz w:val="22"/>
            <w:u w:val="single"/>
          </w:rPr>
          <w:tab/>
          <w:t>Arriving vessels headi</w:t>
        </w:r>
      </w:ins>
      <w:ins w:id="768" w:author="Remi Hoeve" w:date="2024-03-12T16:14:00Z">
        <w:r w:rsidR="000C0EB4">
          <w:rPr>
            <w:rFonts w:ascii="Calibri" w:eastAsia="Calibri" w:hAnsi="Calibri" w:cs="Times New Roman"/>
            <w:sz w:val="22"/>
            <w:u w:val="single"/>
          </w:rPr>
          <w:t>ng for anchorage</w:t>
        </w:r>
      </w:ins>
    </w:p>
    <w:p w14:paraId="72367E7D" w14:textId="2A2C9C9C" w:rsidR="000D76D9" w:rsidRPr="0031508E" w:rsidRDefault="000D76D9" w:rsidP="000D76D9">
      <w:pPr>
        <w:spacing w:after="160" w:line="259" w:lineRule="auto"/>
        <w:ind w:left="2608" w:hanging="2608"/>
        <w:rPr>
          <w:ins w:id="769" w:author="Remi Hoeve" w:date="2024-03-12T15:50:00Z"/>
          <w:rFonts w:ascii="Calibri" w:eastAsia="Calibri" w:hAnsi="Calibri" w:cs="Times New Roman"/>
          <w:sz w:val="22"/>
        </w:rPr>
      </w:pPr>
      <w:ins w:id="770" w:author="Remi Hoeve" w:date="2024-03-12T15:50:00Z">
        <w:r w:rsidRPr="0031508E">
          <w:rPr>
            <w:rFonts w:ascii="Calibri" w:eastAsia="Calibri" w:hAnsi="Calibri" w:cs="Times New Roman"/>
            <w:sz w:val="22"/>
            <w:u w:val="single"/>
          </w:rPr>
          <w:t>Description:</w:t>
        </w:r>
      </w:ins>
      <w:ins w:id="771" w:author="Remi Hoeve" w:date="2024-03-12T16:38:00Z">
        <w:r w:rsidR="00F36651">
          <w:rPr>
            <w:rFonts w:ascii="Calibri" w:eastAsia="Calibri" w:hAnsi="Calibri" w:cs="Times New Roman"/>
            <w:sz w:val="22"/>
            <w:u w:val="single"/>
          </w:rPr>
          <w:tab/>
        </w:r>
      </w:ins>
      <w:ins w:id="772" w:author="Remi Hoeve" w:date="2024-03-12T16:39:00Z">
        <w:r w:rsidR="00C43BD6">
          <w:rPr>
            <w:rFonts w:ascii="Calibri" w:eastAsia="Calibri" w:hAnsi="Calibri" w:cs="Times New Roman"/>
            <w:sz w:val="22"/>
            <w:u w:val="single"/>
          </w:rPr>
          <w:t xml:space="preserve">Vessels from outside the VTS area request for Traffic Clearance </w:t>
        </w:r>
        <w:r w:rsidR="003A51FE">
          <w:rPr>
            <w:rFonts w:ascii="Calibri" w:eastAsia="Calibri" w:hAnsi="Calibri" w:cs="Times New Roman"/>
            <w:sz w:val="22"/>
            <w:u w:val="single"/>
          </w:rPr>
          <w:t xml:space="preserve"> t</w:t>
        </w:r>
      </w:ins>
      <w:ins w:id="773" w:author="Remi Hoeve" w:date="2024-03-12T16:40:00Z">
        <w:r w:rsidR="003A51FE">
          <w:rPr>
            <w:rFonts w:ascii="Calibri" w:eastAsia="Calibri" w:hAnsi="Calibri" w:cs="Times New Roman"/>
            <w:sz w:val="22"/>
            <w:u w:val="single"/>
          </w:rPr>
          <w:t>o an anchorage within the VTS a</w:t>
        </w:r>
        <w:r w:rsidR="00821A7D">
          <w:rPr>
            <w:rFonts w:ascii="Calibri" w:eastAsia="Calibri" w:hAnsi="Calibri" w:cs="Times New Roman"/>
            <w:sz w:val="22"/>
            <w:u w:val="single"/>
          </w:rPr>
          <w:t>rea.</w:t>
        </w:r>
      </w:ins>
    </w:p>
    <w:p w14:paraId="2F9F8403" w14:textId="4E9404AE" w:rsidR="000D76D9" w:rsidRPr="0031508E" w:rsidRDefault="000D76D9" w:rsidP="000D76D9">
      <w:pPr>
        <w:spacing w:after="160" w:line="259" w:lineRule="auto"/>
        <w:rPr>
          <w:ins w:id="774" w:author="Remi Hoeve" w:date="2024-03-12T15:50:00Z"/>
          <w:rFonts w:ascii="Calibri" w:eastAsia="Calibri" w:hAnsi="Calibri" w:cs="Times New Roman"/>
          <w:sz w:val="22"/>
        </w:rPr>
      </w:pPr>
      <w:ins w:id="775" w:author="Remi Hoeve" w:date="2024-03-12T15:50:00Z">
        <w:r w:rsidRPr="0031508E">
          <w:rPr>
            <w:rFonts w:ascii="Calibri" w:eastAsia="Calibri" w:hAnsi="Calibri" w:cs="Times New Roman"/>
            <w:sz w:val="22"/>
            <w:u w:val="single"/>
          </w:rPr>
          <w:t>Actors:</w:t>
        </w:r>
      </w:ins>
      <w:ins w:id="776" w:author="Remi Hoeve" w:date="2024-03-12T16:23:00Z">
        <w:r w:rsidR="00E835F3">
          <w:rPr>
            <w:rFonts w:ascii="Calibri" w:eastAsia="Calibri" w:hAnsi="Calibri" w:cs="Times New Roman"/>
            <w:sz w:val="22"/>
            <w:u w:val="single"/>
          </w:rPr>
          <w:tab/>
        </w:r>
        <w:r w:rsidR="00E835F3">
          <w:rPr>
            <w:rFonts w:ascii="Calibri" w:eastAsia="Calibri" w:hAnsi="Calibri" w:cs="Times New Roman"/>
            <w:sz w:val="22"/>
            <w:u w:val="single"/>
          </w:rPr>
          <w:tab/>
        </w:r>
        <w:r w:rsidR="00E835F3">
          <w:rPr>
            <w:rFonts w:ascii="Calibri" w:eastAsia="Calibri" w:hAnsi="Calibri" w:cs="Times New Roman"/>
            <w:sz w:val="22"/>
            <w:u w:val="single"/>
          </w:rPr>
          <w:tab/>
          <w:t>Mariner, ECDIS/on board system, VTS</w:t>
        </w:r>
      </w:ins>
    </w:p>
    <w:p w14:paraId="159831A5" w14:textId="71E29CE9" w:rsidR="000D76D9" w:rsidRPr="0031508E" w:rsidRDefault="000D76D9" w:rsidP="000D76D9">
      <w:pPr>
        <w:spacing w:after="160" w:line="259" w:lineRule="auto"/>
        <w:rPr>
          <w:ins w:id="777" w:author="Remi Hoeve" w:date="2024-03-12T15:50:00Z"/>
          <w:rFonts w:ascii="Calibri" w:eastAsia="Calibri" w:hAnsi="Calibri" w:cs="Times New Roman"/>
          <w:sz w:val="22"/>
        </w:rPr>
      </w:pPr>
      <w:ins w:id="778" w:author="Remi Hoeve" w:date="2024-03-12T15:50:00Z">
        <w:r w:rsidRPr="0031508E">
          <w:rPr>
            <w:rFonts w:ascii="Calibri" w:eastAsia="Calibri" w:hAnsi="Calibri" w:cs="Times New Roman"/>
            <w:sz w:val="22"/>
            <w:u w:val="single"/>
          </w:rPr>
          <w:t>Frequency of Use</w:t>
        </w:r>
        <w:r w:rsidRPr="0031508E">
          <w:rPr>
            <w:rFonts w:ascii="Calibri" w:eastAsia="Calibri" w:hAnsi="Calibri" w:cs="Times New Roman"/>
            <w:sz w:val="22"/>
          </w:rPr>
          <w:t>:</w:t>
        </w:r>
      </w:ins>
      <w:ins w:id="779" w:author="Remi Hoeve" w:date="2024-03-12T16:27:00Z">
        <w:r w:rsidR="0045677C">
          <w:rPr>
            <w:rFonts w:ascii="Calibri" w:eastAsia="Calibri" w:hAnsi="Calibri" w:cs="Times New Roman"/>
            <w:sz w:val="22"/>
          </w:rPr>
          <w:tab/>
        </w:r>
      </w:ins>
      <w:ins w:id="780" w:author="Remi Hoeve" w:date="2024-03-12T16:28:00Z">
        <w:r w:rsidR="0045677C" w:rsidRPr="0031508E">
          <w:rPr>
            <w:rFonts w:ascii="Calibri" w:eastAsia="Calibri" w:hAnsi="Calibri" w:cs="Times New Roman"/>
            <w:sz w:val="22"/>
          </w:rPr>
          <w:t>Typically triggered before vessel enters VTS area</w:t>
        </w:r>
      </w:ins>
    </w:p>
    <w:p w14:paraId="08920A93" w14:textId="77777777" w:rsidR="00E835F3" w:rsidRPr="0031508E" w:rsidRDefault="000D76D9" w:rsidP="00E835F3">
      <w:pPr>
        <w:spacing w:after="120" w:line="259" w:lineRule="auto"/>
        <w:ind w:left="2832" w:hanging="2832"/>
        <w:rPr>
          <w:ins w:id="781" w:author="Remi Hoeve" w:date="2024-03-12T16:21:00Z"/>
          <w:rFonts w:ascii="Calibri" w:eastAsia="Calibri" w:hAnsi="Calibri" w:cs="Times New Roman"/>
          <w:sz w:val="22"/>
        </w:rPr>
      </w:pPr>
      <w:ins w:id="782" w:author="Remi Hoeve" w:date="2024-03-12T15:50:00Z">
        <w:r w:rsidRPr="0031508E">
          <w:rPr>
            <w:rFonts w:ascii="Calibri" w:eastAsia="Calibri" w:hAnsi="Calibri" w:cs="Times New Roman"/>
            <w:sz w:val="22"/>
            <w:u w:val="single"/>
          </w:rPr>
          <w:t>Pre-conditions</w:t>
        </w:r>
        <w:r w:rsidRPr="0031508E">
          <w:rPr>
            <w:rFonts w:ascii="Calibri" w:eastAsia="Calibri" w:hAnsi="Calibri" w:cs="Times New Roman"/>
            <w:sz w:val="22"/>
          </w:rPr>
          <w:t>:</w:t>
        </w:r>
      </w:ins>
      <w:ins w:id="783" w:author="Remi Hoeve" w:date="2024-03-12T16:21:00Z">
        <w:r w:rsidR="00E835F3">
          <w:rPr>
            <w:rFonts w:ascii="Calibri" w:eastAsia="Calibri" w:hAnsi="Calibri" w:cs="Times New Roman"/>
            <w:sz w:val="22"/>
          </w:rPr>
          <w:tab/>
        </w:r>
        <w:r w:rsidR="00E835F3" w:rsidRPr="0031508E">
          <w:rPr>
            <w:rFonts w:ascii="Calibri" w:eastAsia="Calibri" w:hAnsi="Calibri" w:cs="Times New Roman"/>
            <w:sz w:val="22"/>
          </w:rPr>
          <w:t>The service instance is known to the on-board system, or the on board system has access to a service registry in which the service instance can be discovered.</w:t>
        </w:r>
      </w:ins>
    </w:p>
    <w:p w14:paraId="69C4DC0B" w14:textId="7820646D" w:rsidR="000D76D9" w:rsidDel="005E285F" w:rsidRDefault="005E285F" w:rsidP="000D76D9">
      <w:pPr>
        <w:spacing w:after="160" w:line="259" w:lineRule="auto"/>
        <w:rPr>
          <w:ins w:id="784" w:author="Remi Hoeve" w:date="2024-03-12T16:14:00Z"/>
          <w:del w:id="785" w:author="Kaski Maiju" w:date="2024-03-13T15:58:00Z"/>
          <w:rFonts w:ascii="Calibri" w:eastAsia="Calibri" w:hAnsi="Calibri" w:cs="Times New Roman"/>
          <w:sz w:val="22"/>
          <w:u w:val="single"/>
        </w:rPr>
      </w:pPr>
      <w:ins w:id="786" w:author="Kaski Maiju" w:date="2024-03-13T15:58:00Z">
        <w:r>
          <w:rPr>
            <w:rFonts w:ascii="Calibri" w:eastAsia="Calibri" w:hAnsi="Calibri" w:cs="Times New Roman"/>
            <w:sz w:val="22"/>
            <w:u w:val="single"/>
          </w:rPr>
          <w:t>Nominal sequence scenario</w:t>
        </w:r>
        <w:r w:rsidRPr="0031508E">
          <w:rPr>
            <w:rFonts w:ascii="Calibri" w:eastAsia="Calibri" w:hAnsi="Calibri" w:cs="Times New Roman"/>
            <w:sz w:val="22"/>
            <w:u w:val="single"/>
          </w:rPr>
          <w:t>:</w:t>
        </w:r>
        <w:r>
          <w:rPr>
            <w:rFonts w:ascii="Calibri" w:eastAsia="Calibri" w:hAnsi="Calibri" w:cs="Times New Roman"/>
            <w:sz w:val="22"/>
            <w:u w:val="single"/>
          </w:rPr>
          <w:tab/>
        </w:r>
      </w:ins>
      <w:ins w:id="787" w:author="Remi Hoeve" w:date="2024-03-12T15:50:00Z">
        <w:del w:id="788" w:author="Kaski Maiju" w:date="2024-03-13T15:58:00Z">
          <w:r w:rsidR="000D76D9" w:rsidRPr="0031508E" w:rsidDel="005E285F">
            <w:rPr>
              <w:rFonts w:ascii="Calibri" w:eastAsia="Calibri" w:hAnsi="Calibri" w:cs="Times New Roman"/>
              <w:sz w:val="22"/>
              <w:u w:val="single"/>
            </w:rPr>
            <w:delText>Ordinary Sequence:</w:delText>
          </w:r>
        </w:del>
      </w:ins>
    </w:p>
    <w:p w14:paraId="76E9F5BC" w14:textId="77777777" w:rsidR="009C3EB2" w:rsidRPr="00BA26E2" w:rsidRDefault="009C3EB2" w:rsidP="004F6822">
      <w:pPr>
        <w:pStyle w:val="Luettelokappale"/>
        <w:numPr>
          <w:ilvl w:val="0"/>
          <w:numId w:val="49"/>
        </w:numPr>
        <w:autoSpaceDE w:val="0"/>
        <w:autoSpaceDN w:val="0"/>
        <w:adjustRightInd w:val="0"/>
        <w:spacing w:after="0" w:line="240" w:lineRule="auto"/>
        <w:rPr>
          <w:ins w:id="789" w:author="Remi Hoeve" w:date="2024-03-12T16:14:00Z"/>
          <w:lang w:val="en-US"/>
        </w:rPr>
      </w:pPr>
      <w:ins w:id="790" w:author="Remi Hoeve" w:date="2024-03-12T16:14:00Z">
        <w:r w:rsidRPr="00BA26E2">
          <w:rPr>
            <w:lang w:val="en-US"/>
          </w:rPr>
          <w:t xml:space="preserve">Vessel is about to enter the VTS area </w:t>
        </w:r>
      </w:ins>
    </w:p>
    <w:p w14:paraId="088522CA" w14:textId="77777777" w:rsidR="009C3EB2" w:rsidRDefault="009C3EB2" w:rsidP="004F6822">
      <w:pPr>
        <w:pStyle w:val="Luettelokappale"/>
        <w:numPr>
          <w:ilvl w:val="0"/>
          <w:numId w:val="49"/>
        </w:numPr>
        <w:spacing w:after="0" w:line="240" w:lineRule="auto"/>
        <w:rPr>
          <w:ins w:id="791" w:author="Remi Hoeve" w:date="2024-03-12T16:14:00Z"/>
          <w:lang w:val="en-US"/>
        </w:rPr>
      </w:pPr>
      <w:ins w:id="792" w:author="Remi Hoeve" w:date="2024-03-12T16:14:00Z">
        <w:r w:rsidRPr="52388DDB">
          <w:rPr>
            <w:lang w:val="en-US"/>
          </w:rPr>
          <w:t xml:space="preserve">The vessel sends </w:t>
        </w:r>
        <w:r>
          <w:rPr>
            <w:lang w:val="en-US"/>
          </w:rPr>
          <w:t xml:space="preserve">message (ETA at anchorage location and/or route plan) </w:t>
        </w:r>
        <w:r w:rsidRPr="52388DDB">
          <w:rPr>
            <w:lang w:val="en-US"/>
          </w:rPr>
          <w:t xml:space="preserve">through its system to the service and requests traffic clearance to proceed to the predefined </w:t>
        </w:r>
        <w:r>
          <w:rPr>
            <w:lang w:val="en-US"/>
          </w:rPr>
          <w:t xml:space="preserve">anchorage </w:t>
        </w:r>
        <w:r w:rsidRPr="52388DDB">
          <w:rPr>
            <w:lang w:val="en-US"/>
          </w:rPr>
          <w:t>from the service</w:t>
        </w:r>
      </w:ins>
    </w:p>
    <w:p w14:paraId="76944BAA" w14:textId="77777777" w:rsidR="009C3EB2" w:rsidRDefault="009C3EB2" w:rsidP="004F6822">
      <w:pPr>
        <w:pStyle w:val="Luettelokappale"/>
        <w:numPr>
          <w:ilvl w:val="0"/>
          <w:numId w:val="49"/>
        </w:numPr>
        <w:spacing w:after="0" w:line="240" w:lineRule="auto"/>
        <w:rPr>
          <w:ins w:id="793" w:author="Remi Hoeve" w:date="2024-03-12T16:14:00Z"/>
          <w:lang w:val="en-US"/>
        </w:rPr>
      </w:pPr>
      <w:ins w:id="794" w:author="Remi Hoeve" w:date="2024-03-12T16:14:00Z">
        <w:r w:rsidRPr="52388DDB">
          <w:rPr>
            <w:lang w:val="en-US"/>
          </w:rPr>
          <w:t>If vessel's planned route and ETA is suitable, then VTS send acknowledgement</w:t>
        </w:r>
        <w:r>
          <w:rPr>
            <w:lang w:val="en-US"/>
          </w:rPr>
          <w:t xml:space="preserve"> [go to 7]</w:t>
        </w:r>
      </w:ins>
    </w:p>
    <w:p w14:paraId="3227A003" w14:textId="77777777" w:rsidR="009C3EB2" w:rsidRDefault="009C3EB2" w:rsidP="004F6822">
      <w:pPr>
        <w:pStyle w:val="Luettelokappale"/>
        <w:numPr>
          <w:ilvl w:val="0"/>
          <w:numId w:val="49"/>
        </w:numPr>
        <w:spacing w:after="0" w:line="240" w:lineRule="auto"/>
        <w:rPr>
          <w:ins w:id="795" w:author="Remi Hoeve" w:date="2024-03-12T16:14:00Z"/>
          <w:lang w:val="en-US"/>
        </w:rPr>
      </w:pPr>
      <w:ins w:id="796" w:author="Remi Hoeve" w:date="2024-03-12T16:14:00Z">
        <w:r w:rsidRPr="004E6F61">
          <w:rPr>
            <w:lang w:val="en-US"/>
          </w:rPr>
          <w:t xml:space="preserve">If vessel's planned route or ETA is not suitable, VTS sends </w:t>
        </w:r>
        <w:r w:rsidRPr="008A76F4">
          <w:rPr>
            <w:lang w:val="en-US"/>
          </w:rPr>
          <w:t xml:space="preserve">denial or a recommended </w:t>
        </w:r>
        <w:r>
          <w:rPr>
            <w:lang w:val="en-US"/>
          </w:rPr>
          <w:t>plan</w:t>
        </w:r>
        <w:r w:rsidRPr="008A76F4">
          <w:rPr>
            <w:lang w:val="en-US"/>
          </w:rPr>
          <w:t xml:space="preserve"> to the vessel through the service</w:t>
        </w:r>
      </w:ins>
    </w:p>
    <w:p w14:paraId="35325241" w14:textId="77777777" w:rsidR="009C3EB2" w:rsidRPr="004E6F61" w:rsidRDefault="009C3EB2" w:rsidP="004F6822">
      <w:pPr>
        <w:pStyle w:val="Luettelokappale"/>
        <w:numPr>
          <w:ilvl w:val="0"/>
          <w:numId w:val="49"/>
        </w:numPr>
        <w:spacing w:after="200" w:line="276" w:lineRule="auto"/>
        <w:rPr>
          <w:ins w:id="797" w:author="Remi Hoeve" w:date="2024-03-12T16:14:00Z"/>
          <w:lang w:val="en-US"/>
        </w:rPr>
      </w:pPr>
      <w:ins w:id="798" w:author="Remi Hoeve" w:date="2024-03-12T16:14:00Z">
        <w:r w:rsidRPr="004E6F61">
          <w:rPr>
            <w:lang w:val="en-US"/>
          </w:rPr>
          <w:t>Service delivers response to the vessel</w:t>
        </w:r>
      </w:ins>
    </w:p>
    <w:p w14:paraId="668A662C" w14:textId="77777777" w:rsidR="009C3EB2" w:rsidRPr="004E6F61" w:rsidRDefault="009C3EB2" w:rsidP="004F6822">
      <w:pPr>
        <w:pStyle w:val="Luettelokappale"/>
        <w:numPr>
          <w:ilvl w:val="0"/>
          <w:numId w:val="49"/>
        </w:numPr>
        <w:spacing w:after="0" w:line="240" w:lineRule="auto"/>
        <w:rPr>
          <w:ins w:id="799" w:author="Remi Hoeve" w:date="2024-03-12T16:14:00Z"/>
          <w:lang w:val="en-US"/>
        </w:rPr>
      </w:pPr>
      <w:ins w:id="800" w:author="Remi Hoeve" w:date="2024-03-12T16:14:00Z">
        <w:r w:rsidRPr="004E6F61">
          <w:rPr>
            <w:lang w:val="en-US"/>
          </w:rPr>
          <w:t>The vessel acknowledges r</w:t>
        </w:r>
        <w:r>
          <w:rPr>
            <w:lang w:val="en-US"/>
          </w:rPr>
          <w:t>ecommended plan</w:t>
        </w:r>
        <w:r w:rsidRPr="004E6F61">
          <w:rPr>
            <w:lang w:val="en-US"/>
          </w:rPr>
          <w:t xml:space="preserve"> and sends response to the VTS or creates new plan [go to step 2]</w:t>
        </w:r>
      </w:ins>
    </w:p>
    <w:p w14:paraId="667E88AA" w14:textId="77777777" w:rsidR="009C3EB2" w:rsidRPr="004E6F61" w:rsidRDefault="009C3EB2" w:rsidP="004F6822">
      <w:pPr>
        <w:pStyle w:val="Luettelokappale"/>
        <w:numPr>
          <w:ilvl w:val="0"/>
          <w:numId w:val="49"/>
        </w:numPr>
        <w:spacing w:after="200" w:line="276" w:lineRule="auto"/>
        <w:rPr>
          <w:ins w:id="801" w:author="Remi Hoeve" w:date="2024-03-12T16:14:00Z"/>
          <w:lang w:val="en-US"/>
        </w:rPr>
      </w:pPr>
      <w:ins w:id="802" w:author="Remi Hoeve" w:date="2024-03-12T16:14:00Z">
        <w:r>
          <w:rPr>
            <w:lang w:val="en-US"/>
          </w:rPr>
          <w:t>Anchorage location with ETA are</w:t>
        </w:r>
        <w:r w:rsidRPr="004E6F61">
          <w:rPr>
            <w:lang w:val="en-US"/>
          </w:rPr>
          <w:t xml:space="preserve"> acknowledged by the VTS and sends approval</w:t>
        </w:r>
      </w:ins>
    </w:p>
    <w:p w14:paraId="1F4DC411" w14:textId="77777777" w:rsidR="009C3EB2" w:rsidRDefault="009C3EB2" w:rsidP="004F6822">
      <w:pPr>
        <w:pStyle w:val="Luettelokappale"/>
        <w:numPr>
          <w:ilvl w:val="0"/>
          <w:numId w:val="49"/>
        </w:numPr>
        <w:spacing w:after="0" w:line="240" w:lineRule="auto"/>
        <w:rPr>
          <w:ins w:id="803" w:author="Remi Hoeve" w:date="2024-03-12T16:14:00Z"/>
          <w:lang w:val="en-US"/>
        </w:rPr>
      </w:pPr>
      <w:ins w:id="804" w:author="Remi Hoeve" w:date="2024-03-12T16:14:00Z">
        <w:r w:rsidRPr="52388DDB">
          <w:rPr>
            <w:lang w:val="en-US"/>
          </w:rPr>
          <w:t>The vessel enters the VTS area</w:t>
        </w:r>
      </w:ins>
    </w:p>
    <w:p w14:paraId="3B988498" w14:textId="77777777" w:rsidR="009C3EB2" w:rsidRPr="009C3EB2" w:rsidRDefault="009C3EB2" w:rsidP="000D76D9">
      <w:pPr>
        <w:spacing w:after="160" w:line="259" w:lineRule="auto"/>
        <w:rPr>
          <w:ins w:id="805" w:author="Remi Hoeve" w:date="2024-03-12T15:50:00Z"/>
          <w:rFonts w:ascii="Calibri" w:eastAsia="Calibri" w:hAnsi="Calibri" w:cs="Times New Roman"/>
          <w:sz w:val="22"/>
          <w:lang w:val="en-US"/>
          <w:rPrChange w:id="806" w:author="Remi Hoeve" w:date="2024-03-12T16:14:00Z">
            <w:rPr>
              <w:ins w:id="807" w:author="Remi Hoeve" w:date="2024-03-12T15:50:00Z"/>
              <w:rFonts w:ascii="Calibri" w:eastAsia="Calibri" w:hAnsi="Calibri" w:cs="Times New Roman"/>
              <w:sz w:val="22"/>
            </w:rPr>
          </w:rPrChange>
        </w:rPr>
      </w:pPr>
    </w:p>
    <w:p w14:paraId="403A86E2" w14:textId="77777777" w:rsidR="000D76D9" w:rsidRDefault="000D76D9" w:rsidP="000D76D9">
      <w:pPr>
        <w:pStyle w:val="Bullet1"/>
        <w:numPr>
          <w:ilvl w:val="0"/>
          <w:numId w:val="0"/>
        </w:numPr>
        <w:ind w:left="360" w:hanging="360"/>
        <w:rPr>
          <w:ins w:id="808" w:author="Remi Hoeve" w:date="2024-03-12T15:50:00Z"/>
        </w:rPr>
      </w:pPr>
      <w:ins w:id="809" w:author="Remi Hoeve" w:date="2024-03-12T15:50:00Z">
        <w:r w:rsidRPr="0031508E">
          <w:rPr>
            <w:rFonts w:ascii="Calibri" w:eastAsia="Calibri" w:hAnsi="Calibri" w:cs="Times New Roman"/>
            <w:u w:val="single"/>
          </w:rPr>
          <w:t>Post-conditions</w:t>
        </w:r>
        <w:r w:rsidRPr="0031508E">
          <w:rPr>
            <w:rFonts w:ascii="Calibri" w:eastAsia="Calibri" w:hAnsi="Calibri" w:cs="Times New Roman"/>
          </w:rPr>
          <w:t>:</w:t>
        </w:r>
      </w:ins>
    </w:p>
    <w:p w14:paraId="1B332914" w14:textId="77777777" w:rsidR="000D76D9" w:rsidRDefault="000D76D9" w:rsidP="00A17417">
      <w:pPr>
        <w:pStyle w:val="Bullet1"/>
        <w:numPr>
          <w:ilvl w:val="0"/>
          <w:numId w:val="0"/>
        </w:numPr>
        <w:ind w:left="360" w:hanging="360"/>
        <w:rPr>
          <w:ins w:id="810" w:author="Remi Hoeve" w:date="2024-03-12T15:50:00Z"/>
        </w:rPr>
      </w:pPr>
    </w:p>
    <w:p w14:paraId="73D2B12C" w14:textId="77777777" w:rsidR="000D76D9" w:rsidRDefault="000D76D9" w:rsidP="00A17417">
      <w:pPr>
        <w:pStyle w:val="Bullet1"/>
        <w:numPr>
          <w:ilvl w:val="0"/>
          <w:numId w:val="0"/>
        </w:numPr>
        <w:ind w:left="360" w:hanging="360"/>
        <w:rPr>
          <w:ins w:id="811" w:author="Remi Hoeve" w:date="2024-03-12T15:50:00Z"/>
        </w:rPr>
      </w:pPr>
    </w:p>
    <w:p w14:paraId="2A92D1A9" w14:textId="413CE35F" w:rsidR="000D76D9" w:rsidRPr="00702C17" w:rsidRDefault="000D76D9" w:rsidP="00702C17">
      <w:pPr>
        <w:pStyle w:val="Otsikko4"/>
        <w:rPr>
          <w:ins w:id="812" w:author="Remi Hoeve" w:date="2024-03-12T15:50:00Z"/>
          <w:rFonts w:eastAsia="Calibri"/>
          <w:rPrChange w:id="813" w:author="Kaski Maiju" w:date="2024-03-14T15:51:00Z">
            <w:rPr>
              <w:ins w:id="814" w:author="Remi Hoeve" w:date="2024-03-12T15:50:00Z"/>
              <w:rFonts w:ascii="Calibri" w:eastAsia="Calibri" w:hAnsi="Calibri" w:cs="Times New Roman"/>
              <w:b/>
              <w:bCs/>
              <w:sz w:val="22"/>
            </w:rPr>
          </w:rPrChange>
        </w:rPr>
        <w:pPrChange w:id="815" w:author="Kaski Maiju" w:date="2024-03-14T15:51:00Z">
          <w:pPr>
            <w:spacing w:after="160" w:line="259" w:lineRule="auto"/>
          </w:pPr>
        </w:pPrChange>
      </w:pPr>
      <w:ins w:id="816" w:author="Remi Hoeve" w:date="2024-03-12T15:50:00Z">
        <w:r w:rsidRPr="00702C17">
          <w:rPr>
            <w:rFonts w:eastAsia="Calibri"/>
            <w:rPrChange w:id="817" w:author="Kaski Maiju" w:date="2024-03-14T15:51:00Z">
              <w:rPr>
                <w:rFonts w:ascii="Calibri" w:eastAsia="Calibri" w:hAnsi="Calibri" w:cs="Times New Roman"/>
                <w:b/>
                <w:bCs/>
                <w:sz w:val="22"/>
              </w:rPr>
            </w:rPrChange>
          </w:rPr>
          <w:t>Use Case</w:t>
        </w:r>
      </w:ins>
      <w:ins w:id="818" w:author="Remi Hoeve" w:date="2024-03-12T16:11:00Z">
        <w:r w:rsidR="003F4E7D" w:rsidRPr="00702C17">
          <w:rPr>
            <w:rFonts w:eastAsia="Calibri"/>
            <w:rPrChange w:id="819" w:author="Kaski Maiju" w:date="2024-03-14T15:51:00Z">
              <w:rPr>
                <w:rFonts w:ascii="Calibri" w:eastAsia="Calibri" w:hAnsi="Calibri" w:cs="Times New Roman"/>
                <w:b/>
                <w:bCs/>
                <w:sz w:val="22"/>
              </w:rPr>
            </w:rPrChange>
          </w:rPr>
          <w:t xml:space="preserve"> 5</w:t>
        </w:r>
      </w:ins>
    </w:p>
    <w:p w14:paraId="5D820E78" w14:textId="407B0F24" w:rsidR="000D76D9" w:rsidRPr="0031508E" w:rsidRDefault="000D76D9" w:rsidP="000D76D9">
      <w:pPr>
        <w:spacing w:after="160" w:line="259" w:lineRule="auto"/>
        <w:rPr>
          <w:ins w:id="820" w:author="Remi Hoeve" w:date="2024-03-12T15:50:00Z"/>
          <w:rFonts w:ascii="Calibri" w:eastAsia="Calibri" w:hAnsi="Calibri" w:cs="Times New Roman"/>
          <w:sz w:val="22"/>
        </w:rPr>
      </w:pPr>
      <w:ins w:id="821" w:author="Remi Hoeve" w:date="2024-03-12T15:50:00Z">
        <w:r w:rsidRPr="0031508E">
          <w:rPr>
            <w:rFonts w:ascii="Calibri" w:eastAsia="Calibri" w:hAnsi="Calibri" w:cs="Times New Roman"/>
            <w:sz w:val="22"/>
            <w:u w:val="single"/>
          </w:rPr>
          <w:t>Use-case (name):</w:t>
        </w:r>
      </w:ins>
      <w:ins w:id="822" w:author="Remi Hoeve" w:date="2024-03-12T16:14:00Z">
        <w:r w:rsidR="009C3EB2">
          <w:rPr>
            <w:rFonts w:ascii="Calibri" w:eastAsia="Calibri" w:hAnsi="Calibri" w:cs="Times New Roman"/>
            <w:sz w:val="22"/>
            <w:u w:val="single"/>
          </w:rPr>
          <w:tab/>
        </w:r>
        <w:r w:rsidR="00C4053D">
          <w:rPr>
            <w:rFonts w:ascii="Calibri" w:eastAsia="Calibri" w:hAnsi="Calibri" w:cs="Times New Roman"/>
            <w:sz w:val="22"/>
            <w:u w:val="single"/>
          </w:rPr>
          <w:t>Transit</w:t>
        </w:r>
      </w:ins>
      <w:ins w:id="823" w:author="Remi Hoeve" w:date="2024-03-12T16:15:00Z">
        <w:r w:rsidR="00C4053D">
          <w:rPr>
            <w:rFonts w:ascii="Calibri" w:eastAsia="Calibri" w:hAnsi="Calibri" w:cs="Times New Roman"/>
            <w:sz w:val="22"/>
            <w:u w:val="single"/>
          </w:rPr>
          <w:t xml:space="preserve"> within a VTS area</w:t>
        </w:r>
      </w:ins>
    </w:p>
    <w:p w14:paraId="6171F5C5" w14:textId="554BEA0F" w:rsidR="000D76D9" w:rsidRPr="0031508E" w:rsidRDefault="000D76D9" w:rsidP="000D76D9">
      <w:pPr>
        <w:spacing w:after="160" w:line="259" w:lineRule="auto"/>
        <w:ind w:left="2608" w:hanging="2608"/>
        <w:rPr>
          <w:ins w:id="824" w:author="Remi Hoeve" w:date="2024-03-12T15:50:00Z"/>
          <w:rFonts w:ascii="Calibri" w:eastAsia="Calibri" w:hAnsi="Calibri" w:cs="Times New Roman"/>
          <w:sz w:val="22"/>
        </w:rPr>
      </w:pPr>
      <w:ins w:id="825" w:author="Remi Hoeve" w:date="2024-03-12T15:50:00Z">
        <w:r w:rsidRPr="0031508E">
          <w:rPr>
            <w:rFonts w:ascii="Calibri" w:eastAsia="Calibri" w:hAnsi="Calibri" w:cs="Times New Roman"/>
            <w:sz w:val="22"/>
            <w:u w:val="single"/>
          </w:rPr>
          <w:t>Description:</w:t>
        </w:r>
      </w:ins>
      <w:ins w:id="826" w:author="Remi Hoeve" w:date="2024-03-12T16:36:00Z">
        <w:r w:rsidR="00C67F96">
          <w:rPr>
            <w:rFonts w:ascii="Calibri" w:eastAsia="Calibri" w:hAnsi="Calibri" w:cs="Times New Roman"/>
            <w:sz w:val="22"/>
            <w:u w:val="single"/>
          </w:rPr>
          <w:tab/>
        </w:r>
      </w:ins>
      <w:ins w:id="827" w:author="Remi Hoeve" w:date="2024-03-12T16:37:00Z">
        <w:r w:rsidR="00332EE7">
          <w:rPr>
            <w:rFonts w:ascii="Calibri" w:eastAsia="Calibri" w:hAnsi="Calibri" w:cs="Times New Roman"/>
            <w:sz w:val="22"/>
            <w:u w:val="single"/>
          </w:rPr>
          <w:t>Reque</w:t>
        </w:r>
        <w:r w:rsidR="00ED27F9">
          <w:rPr>
            <w:rFonts w:ascii="Calibri" w:eastAsia="Calibri" w:hAnsi="Calibri" w:cs="Times New Roman"/>
            <w:sz w:val="22"/>
            <w:u w:val="single"/>
          </w:rPr>
          <w:t>st for traffic clearance</w:t>
        </w:r>
      </w:ins>
      <w:ins w:id="828" w:author="Remi Hoeve" w:date="2024-03-12T16:38:00Z">
        <w:r w:rsidR="00F36651">
          <w:rPr>
            <w:rFonts w:ascii="Calibri" w:eastAsia="Calibri" w:hAnsi="Calibri" w:cs="Times New Roman"/>
            <w:sz w:val="22"/>
            <w:u w:val="single"/>
          </w:rPr>
          <w:t xml:space="preserve"> while the vessel is already in the VTS area.</w:t>
        </w:r>
      </w:ins>
    </w:p>
    <w:p w14:paraId="6BEE8126" w14:textId="74C391A5" w:rsidR="000D76D9" w:rsidRPr="0031508E" w:rsidRDefault="000D76D9" w:rsidP="000D76D9">
      <w:pPr>
        <w:spacing w:after="160" w:line="259" w:lineRule="auto"/>
        <w:rPr>
          <w:ins w:id="829" w:author="Remi Hoeve" w:date="2024-03-12T15:50:00Z"/>
          <w:rFonts w:ascii="Calibri" w:eastAsia="Calibri" w:hAnsi="Calibri" w:cs="Times New Roman"/>
          <w:sz w:val="22"/>
        </w:rPr>
      </w:pPr>
      <w:ins w:id="830" w:author="Remi Hoeve" w:date="2024-03-12T15:50:00Z">
        <w:r w:rsidRPr="0031508E">
          <w:rPr>
            <w:rFonts w:ascii="Calibri" w:eastAsia="Calibri" w:hAnsi="Calibri" w:cs="Times New Roman"/>
            <w:sz w:val="22"/>
            <w:u w:val="single"/>
          </w:rPr>
          <w:t>Actors:</w:t>
        </w:r>
      </w:ins>
      <w:ins w:id="831" w:author="Remi Hoeve" w:date="2024-03-12T16:23:00Z">
        <w:r w:rsidR="00E835F3">
          <w:rPr>
            <w:rFonts w:ascii="Calibri" w:eastAsia="Calibri" w:hAnsi="Calibri" w:cs="Times New Roman"/>
            <w:sz w:val="22"/>
            <w:u w:val="single"/>
          </w:rPr>
          <w:tab/>
        </w:r>
        <w:r w:rsidR="00E835F3">
          <w:rPr>
            <w:rFonts w:ascii="Calibri" w:eastAsia="Calibri" w:hAnsi="Calibri" w:cs="Times New Roman"/>
            <w:sz w:val="22"/>
            <w:u w:val="single"/>
          </w:rPr>
          <w:tab/>
        </w:r>
        <w:r w:rsidR="00E835F3">
          <w:rPr>
            <w:rFonts w:ascii="Calibri" w:eastAsia="Calibri" w:hAnsi="Calibri" w:cs="Times New Roman"/>
            <w:sz w:val="22"/>
            <w:u w:val="single"/>
          </w:rPr>
          <w:tab/>
          <w:t>Mariner, ECDIS/on board system, VTS</w:t>
        </w:r>
      </w:ins>
    </w:p>
    <w:p w14:paraId="37DD6EF0" w14:textId="5403AD36" w:rsidR="000D76D9" w:rsidRPr="0031508E" w:rsidRDefault="000D76D9" w:rsidP="000D76D9">
      <w:pPr>
        <w:spacing w:after="160" w:line="259" w:lineRule="auto"/>
        <w:rPr>
          <w:ins w:id="832" w:author="Remi Hoeve" w:date="2024-03-12T15:50:00Z"/>
          <w:rFonts w:ascii="Calibri" w:eastAsia="Calibri" w:hAnsi="Calibri" w:cs="Times New Roman"/>
          <w:sz w:val="22"/>
        </w:rPr>
      </w:pPr>
      <w:ins w:id="833" w:author="Remi Hoeve" w:date="2024-03-12T15:50:00Z">
        <w:r w:rsidRPr="0031508E">
          <w:rPr>
            <w:rFonts w:ascii="Calibri" w:eastAsia="Calibri" w:hAnsi="Calibri" w:cs="Times New Roman"/>
            <w:sz w:val="22"/>
            <w:u w:val="single"/>
          </w:rPr>
          <w:t>Frequency of Use</w:t>
        </w:r>
        <w:r w:rsidRPr="0031508E">
          <w:rPr>
            <w:rFonts w:ascii="Calibri" w:eastAsia="Calibri" w:hAnsi="Calibri" w:cs="Times New Roman"/>
            <w:sz w:val="22"/>
          </w:rPr>
          <w:t>:</w:t>
        </w:r>
      </w:ins>
      <w:ins w:id="834" w:author="Remi Hoeve" w:date="2024-03-12T16:29:00Z">
        <w:r w:rsidR="00760C32">
          <w:rPr>
            <w:rFonts w:ascii="Calibri" w:eastAsia="Calibri" w:hAnsi="Calibri" w:cs="Times New Roman"/>
            <w:sz w:val="22"/>
          </w:rPr>
          <w:tab/>
        </w:r>
        <w:r w:rsidR="00760C32" w:rsidRPr="0031508E">
          <w:rPr>
            <w:rFonts w:ascii="Calibri" w:eastAsia="Calibri" w:hAnsi="Calibri" w:cs="Times New Roman"/>
            <w:sz w:val="22"/>
          </w:rPr>
          <w:t xml:space="preserve">Typically triggered before vessel </w:t>
        </w:r>
      </w:ins>
      <w:ins w:id="835" w:author="Remi Hoeve" w:date="2024-03-12T16:30:00Z">
        <w:r w:rsidR="0076784E">
          <w:rPr>
            <w:rFonts w:ascii="Calibri" w:eastAsia="Calibri" w:hAnsi="Calibri" w:cs="Times New Roman"/>
            <w:sz w:val="22"/>
          </w:rPr>
          <w:t>makes use of a</w:t>
        </w:r>
      </w:ins>
      <w:ins w:id="836" w:author="Remi Hoeve" w:date="2024-03-12T16:29:00Z">
        <w:r w:rsidR="00760C32" w:rsidRPr="0031508E">
          <w:rPr>
            <w:rFonts w:ascii="Calibri" w:eastAsia="Calibri" w:hAnsi="Calibri" w:cs="Times New Roman"/>
            <w:sz w:val="22"/>
          </w:rPr>
          <w:t xml:space="preserve"> VTS area</w:t>
        </w:r>
      </w:ins>
    </w:p>
    <w:p w14:paraId="43AF2B69" w14:textId="77777777" w:rsidR="00E835F3" w:rsidRPr="0031508E" w:rsidRDefault="000D76D9" w:rsidP="00E835F3">
      <w:pPr>
        <w:spacing w:after="120" w:line="259" w:lineRule="auto"/>
        <w:ind w:left="2832" w:hanging="2832"/>
        <w:rPr>
          <w:ins w:id="837" w:author="Remi Hoeve" w:date="2024-03-12T16:21:00Z"/>
          <w:rFonts w:ascii="Calibri" w:eastAsia="Calibri" w:hAnsi="Calibri" w:cs="Times New Roman"/>
          <w:sz w:val="22"/>
        </w:rPr>
      </w:pPr>
      <w:ins w:id="838" w:author="Remi Hoeve" w:date="2024-03-12T15:50:00Z">
        <w:r w:rsidRPr="0031508E">
          <w:rPr>
            <w:rFonts w:ascii="Calibri" w:eastAsia="Calibri" w:hAnsi="Calibri" w:cs="Times New Roman"/>
            <w:sz w:val="22"/>
            <w:u w:val="single"/>
          </w:rPr>
          <w:t>Pre-conditions</w:t>
        </w:r>
        <w:r w:rsidRPr="0031508E">
          <w:rPr>
            <w:rFonts w:ascii="Calibri" w:eastAsia="Calibri" w:hAnsi="Calibri" w:cs="Times New Roman"/>
            <w:sz w:val="22"/>
          </w:rPr>
          <w:t>:</w:t>
        </w:r>
      </w:ins>
      <w:ins w:id="839" w:author="Remi Hoeve" w:date="2024-03-12T16:21:00Z">
        <w:r w:rsidR="00E835F3">
          <w:rPr>
            <w:rFonts w:ascii="Calibri" w:eastAsia="Calibri" w:hAnsi="Calibri" w:cs="Times New Roman"/>
            <w:sz w:val="22"/>
          </w:rPr>
          <w:tab/>
        </w:r>
        <w:r w:rsidR="00E835F3" w:rsidRPr="0031508E">
          <w:rPr>
            <w:rFonts w:ascii="Calibri" w:eastAsia="Calibri" w:hAnsi="Calibri" w:cs="Times New Roman"/>
            <w:sz w:val="22"/>
          </w:rPr>
          <w:t>The service instance is known to the on-board system, or the on board system has access to a service registry in which the service instance can be discovered.</w:t>
        </w:r>
      </w:ins>
    </w:p>
    <w:p w14:paraId="2426261D" w14:textId="7568B449" w:rsidR="000D76D9" w:rsidDel="005E285F" w:rsidRDefault="005E285F" w:rsidP="000D76D9">
      <w:pPr>
        <w:spacing w:after="160" w:line="259" w:lineRule="auto"/>
        <w:rPr>
          <w:ins w:id="840" w:author="Remi Hoeve" w:date="2024-03-12T16:15:00Z"/>
          <w:del w:id="841" w:author="Kaski Maiju" w:date="2024-03-13T15:58:00Z"/>
          <w:rFonts w:ascii="Calibri" w:eastAsia="Calibri" w:hAnsi="Calibri" w:cs="Times New Roman"/>
          <w:sz w:val="22"/>
          <w:u w:val="single"/>
        </w:rPr>
      </w:pPr>
      <w:ins w:id="842" w:author="Kaski Maiju" w:date="2024-03-13T15:58:00Z">
        <w:r>
          <w:rPr>
            <w:rFonts w:ascii="Calibri" w:eastAsia="Calibri" w:hAnsi="Calibri" w:cs="Times New Roman"/>
            <w:sz w:val="22"/>
            <w:u w:val="single"/>
          </w:rPr>
          <w:t>Nominal sequence scenario</w:t>
        </w:r>
        <w:r w:rsidRPr="0031508E">
          <w:rPr>
            <w:rFonts w:ascii="Calibri" w:eastAsia="Calibri" w:hAnsi="Calibri" w:cs="Times New Roman"/>
            <w:sz w:val="22"/>
            <w:u w:val="single"/>
          </w:rPr>
          <w:t>:</w:t>
        </w:r>
        <w:r>
          <w:rPr>
            <w:rFonts w:ascii="Calibri" w:eastAsia="Calibri" w:hAnsi="Calibri" w:cs="Times New Roman"/>
            <w:sz w:val="22"/>
            <w:u w:val="single"/>
          </w:rPr>
          <w:tab/>
        </w:r>
      </w:ins>
      <w:ins w:id="843" w:author="Remi Hoeve" w:date="2024-03-12T15:50:00Z">
        <w:del w:id="844" w:author="Kaski Maiju" w:date="2024-03-13T15:58:00Z">
          <w:r w:rsidR="000D76D9" w:rsidRPr="0031508E" w:rsidDel="005E285F">
            <w:rPr>
              <w:rFonts w:ascii="Calibri" w:eastAsia="Calibri" w:hAnsi="Calibri" w:cs="Times New Roman"/>
              <w:sz w:val="22"/>
              <w:u w:val="single"/>
            </w:rPr>
            <w:delText>Ordinary Sequence:</w:delText>
          </w:r>
        </w:del>
      </w:ins>
    </w:p>
    <w:p w14:paraId="0C88251D" w14:textId="77777777" w:rsidR="00B9018A" w:rsidRPr="006D71EC" w:rsidRDefault="00B9018A" w:rsidP="004F6822">
      <w:pPr>
        <w:pStyle w:val="Luettelokappale"/>
        <w:numPr>
          <w:ilvl w:val="0"/>
          <w:numId w:val="50"/>
        </w:numPr>
        <w:autoSpaceDE w:val="0"/>
        <w:autoSpaceDN w:val="0"/>
        <w:adjustRightInd w:val="0"/>
        <w:spacing w:after="0" w:line="240" w:lineRule="auto"/>
        <w:rPr>
          <w:ins w:id="845" w:author="Remi Hoeve" w:date="2024-03-12T16:15:00Z"/>
          <w:lang w:val="en-US"/>
        </w:rPr>
      </w:pPr>
      <w:ins w:id="846" w:author="Remi Hoeve" w:date="2024-03-12T16:15:00Z">
        <w:r w:rsidRPr="006D71EC">
          <w:rPr>
            <w:lang w:val="en-US"/>
          </w:rPr>
          <w:t>Vessel wants to leave berth or anchorage.</w:t>
        </w:r>
      </w:ins>
    </w:p>
    <w:p w14:paraId="5E0479DD" w14:textId="77777777" w:rsidR="00B9018A" w:rsidRPr="006D71EC" w:rsidRDefault="00B9018A" w:rsidP="004F6822">
      <w:pPr>
        <w:pStyle w:val="Luettelokappale"/>
        <w:numPr>
          <w:ilvl w:val="0"/>
          <w:numId w:val="50"/>
        </w:numPr>
        <w:autoSpaceDE w:val="0"/>
        <w:autoSpaceDN w:val="0"/>
        <w:adjustRightInd w:val="0"/>
        <w:spacing w:after="0" w:line="240" w:lineRule="auto"/>
        <w:rPr>
          <w:ins w:id="847" w:author="Remi Hoeve" w:date="2024-03-12T16:15:00Z"/>
          <w:lang w:val="en-US"/>
        </w:rPr>
      </w:pPr>
      <w:ins w:id="848" w:author="Remi Hoeve" w:date="2024-03-12T16:15:00Z">
        <w:r w:rsidRPr="006D71EC">
          <w:rPr>
            <w:lang w:val="en-US"/>
          </w:rPr>
          <w:t>The vessel sends message (ETD or route plan) through its system to the service and requests traffic clearance to leave berth/anchorage and take other berth or anchorage in the area.</w:t>
        </w:r>
      </w:ins>
    </w:p>
    <w:p w14:paraId="6CC3F331" w14:textId="77777777" w:rsidR="00B9018A" w:rsidRPr="006D71EC" w:rsidRDefault="00B9018A" w:rsidP="004F6822">
      <w:pPr>
        <w:pStyle w:val="Luettelokappale"/>
        <w:numPr>
          <w:ilvl w:val="0"/>
          <w:numId w:val="50"/>
        </w:numPr>
        <w:autoSpaceDE w:val="0"/>
        <w:autoSpaceDN w:val="0"/>
        <w:adjustRightInd w:val="0"/>
        <w:spacing w:after="0" w:line="240" w:lineRule="auto"/>
        <w:rPr>
          <w:ins w:id="849" w:author="Remi Hoeve" w:date="2024-03-12T16:15:00Z"/>
          <w:lang w:val="en-US"/>
        </w:rPr>
      </w:pPr>
      <w:ins w:id="850" w:author="Remi Hoeve" w:date="2024-03-12T16:15:00Z">
        <w:r w:rsidRPr="006D71EC">
          <w:rPr>
            <w:lang w:val="en-US"/>
          </w:rPr>
          <w:t>If vessel's schedule is suitable VTS, [go to step 7]</w:t>
        </w:r>
      </w:ins>
    </w:p>
    <w:p w14:paraId="34558BD3" w14:textId="77777777" w:rsidR="00B9018A" w:rsidRPr="006D71EC" w:rsidRDefault="00B9018A" w:rsidP="004F6822">
      <w:pPr>
        <w:pStyle w:val="Luettelokappale"/>
        <w:numPr>
          <w:ilvl w:val="0"/>
          <w:numId w:val="50"/>
        </w:numPr>
        <w:autoSpaceDE w:val="0"/>
        <w:autoSpaceDN w:val="0"/>
        <w:adjustRightInd w:val="0"/>
        <w:spacing w:after="0" w:line="240" w:lineRule="auto"/>
        <w:rPr>
          <w:ins w:id="851" w:author="Remi Hoeve" w:date="2024-03-12T16:15:00Z"/>
          <w:lang w:val="en-US"/>
        </w:rPr>
      </w:pPr>
      <w:ins w:id="852" w:author="Remi Hoeve" w:date="2024-03-12T16:15:00Z">
        <w:r w:rsidRPr="006D71EC">
          <w:rPr>
            <w:lang w:val="en-US"/>
          </w:rPr>
          <w:t xml:space="preserve">If vessel's schedule is not suitable VTS sends a denial or </w:t>
        </w:r>
        <w:r>
          <w:rPr>
            <w:lang w:val="en-US"/>
          </w:rPr>
          <w:t xml:space="preserve">proposal </w:t>
        </w:r>
        <w:r w:rsidRPr="006D71EC">
          <w:rPr>
            <w:lang w:val="en-US"/>
          </w:rPr>
          <w:t xml:space="preserve">which may include additional information on when vessel can leave the berth/anchorage </w:t>
        </w:r>
      </w:ins>
    </w:p>
    <w:p w14:paraId="50E1DC37" w14:textId="77777777" w:rsidR="00B9018A" w:rsidRPr="006D71EC" w:rsidRDefault="00B9018A" w:rsidP="004F6822">
      <w:pPr>
        <w:pStyle w:val="Luettelokappale"/>
        <w:numPr>
          <w:ilvl w:val="0"/>
          <w:numId w:val="50"/>
        </w:numPr>
        <w:autoSpaceDE w:val="0"/>
        <w:autoSpaceDN w:val="0"/>
        <w:adjustRightInd w:val="0"/>
        <w:spacing w:after="0" w:line="240" w:lineRule="auto"/>
        <w:rPr>
          <w:ins w:id="853" w:author="Remi Hoeve" w:date="2024-03-12T16:15:00Z"/>
          <w:lang w:val="en-US"/>
        </w:rPr>
      </w:pPr>
      <w:ins w:id="854" w:author="Remi Hoeve" w:date="2024-03-12T16:15:00Z">
        <w:r w:rsidRPr="006D71EC">
          <w:rPr>
            <w:lang w:val="en-US"/>
          </w:rPr>
          <w:t>Service delivers response to the vessel</w:t>
        </w:r>
      </w:ins>
    </w:p>
    <w:p w14:paraId="03CA1D86" w14:textId="77777777" w:rsidR="00B9018A" w:rsidRPr="006D71EC" w:rsidRDefault="00B9018A" w:rsidP="004F6822">
      <w:pPr>
        <w:pStyle w:val="Luettelokappale"/>
        <w:numPr>
          <w:ilvl w:val="0"/>
          <w:numId w:val="50"/>
        </w:numPr>
        <w:autoSpaceDE w:val="0"/>
        <w:autoSpaceDN w:val="0"/>
        <w:adjustRightInd w:val="0"/>
        <w:spacing w:after="0" w:line="240" w:lineRule="auto"/>
        <w:rPr>
          <w:ins w:id="855" w:author="Remi Hoeve" w:date="2024-03-12T16:15:00Z"/>
          <w:lang w:val="en-US"/>
        </w:rPr>
      </w:pPr>
      <w:ins w:id="856" w:author="Remi Hoeve" w:date="2024-03-12T16:15:00Z">
        <w:r w:rsidRPr="006D71EC">
          <w:rPr>
            <w:lang w:val="en-US"/>
          </w:rPr>
          <w:t>The vessel acknowledges revised ETD and sends response to the VTS or creates new plan [go to step 2]</w:t>
        </w:r>
      </w:ins>
    </w:p>
    <w:p w14:paraId="7BDB5499" w14:textId="77777777" w:rsidR="00B9018A" w:rsidRPr="006D71EC" w:rsidRDefault="00B9018A" w:rsidP="004F6822">
      <w:pPr>
        <w:pStyle w:val="Luettelokappale"/>
        <w:numPr>
          <w:ilvl w:val="0"/>
          <w:numId w:val="50"/>
        </w:numPr>
        <w:autoSpaceDE w:val="0"/>
        <w:autoSpaceDN w:val="0"/>
        <w:adjustRightInd w:val="0"/>
        <w:spacing w:after="0" w:line="240" w:lineRule="auto"/>
        <w:rPr>
          <w:ins w:id="857" w:author="Remi Hoeve" w:date="2024-03-12T16:15:00Z"/>
          <w:lang w:val="en-US"/>
        </w:rPr>
      </w:pPr>
      <w:ins w:id="858" w:author="Remi Hoeve" w:date="2024-03-12T16:15:00Z">
        <w:r w:rsidRPr="006D71EC">
          <w:rPr>
            <w:lang w:val="en-US"/>
          </w:rPr>
          <w:lastRenderedPageBreak/>
          <w:t>ETD and ETA with location are acknowledged by the VTS and sends approval</w:t>
        </w:r>
      </w:ins>
    </w:p>
    <w:p w14:paraId="28497742" w14:textId="77777777" w:rsidR="00B9018A" w:rsidRPr="006D71EC" w:rsidRDefault="00B9018A" w:rsidP="004F6822">
      <w:pPr>
        <w:pStyle w:val="Luettelokappale"/>
        <w:numPr>
          <w:ilvl w:val="0"/>
          <w:numId w:val="50"/>
        </w:numPr>
        <w:autoSpaceDE w:val="0"/>
        <w:autoSpaceDN w:val="0"/>
        <w:adjustRightInd w:val="0"/>
        <w:spacing w:after="0" w:line="240" w:lineRule="auto"/>
        <w:rPr>
          <w:ins w:id="859" w:author="Remi Hoeve" w:date="2024-03-12T16:15:00Z"/>
          <w:lang w:val="en-US"/>
        </w:rPr>
      </w:pPr>
      <w:ins w:id="860" w:author="Remi Hoeve" w:date="2024-03-12T16:15:00Z">
        <w:r w:rsidRPr="006D71EC">
          <w:rPr>
            <w:lang w:val="en-US"/>
          </w:rPr>
          <w:t>The vessel leaves berth/anchorage</w:t>
        </w:r>
      </w:ins>
    </w:p>
    <w:p w14:paraId="27FBAE50" w14:textId="77777777" w:rsidR="00C4053D" w:rsidRPr="0031508E" w:rsidRDefault="00C4053D" w:rsidP="000D76D9">
      <w:pPr>
        <w:spacing w:after="160" w:line="259" w:lineRule="auto"/>
        <w:rPr>
          <w:ins w:id="861" w:author="Remi Hoeve" w:date="2024-03-12T15:50:00Z"/>
          <w:rFonts w:ascii="Calibri" w:eastAsia="Calibri" w:hAnsi="Calibri" w:cs="Times New Roman"/>
          <w:sz w:val="22"/>
        </w:rPr>
      </w:pPr>
    </w:p>
    <w:p w14:paraId="6690E9BE" w14:textId="77777777" w:rsidR="000D76D9" w:rsidDel="00702C17" w:rsidRDefault="000D76D9" w:rsidP="000D76D9">
      <w:pPr>
        <w:pStyle w:val="Bullet1"/>
        <w:numPr>
          <w:ilvl w:val="0"/>
          <w:numId w:val="0"/>
        </w:numPr>
        <w:ind w:left="360" w:hanging="360"/>
        <w:rPr>
          <w:ins w:id="862" w:author="Remi Hoeve" w:date="2024-03-12T15:50:00Z"/>
          <w:del w:id="863" w:author="Kaski Maiju" w:date="2024-03-14T15:52:00Z"/>
        </w:rPr>
      </w:pPr>
      <w:ins w:id="864" w:author="Remi Hoeve" w:date="2024-03-12T15:50:00Z">
        <w:r w:rsidRPr="0031508E">
          <w:rPr>
            <w:rFonts w:ascii="Calibri" w:eastAsia="Calibri" w:hAnsi="Calibri" w:cs="Times New Roman"/>
            <w:u w:val="single"/>
          </w:rPr>
          <w:t>Post-conditions</w:t>
        </w:r>
        <w:r w:rsidRPr="0031508E">
          <w:rPr>
            <w:rFonts w:ascii="Calibri" w:eastAsia="Calibri" w:hAnsi="Calibri" w:cs="Times New Roman"/>
          </w:rPr>
          <w:t>:</w:t>
        </w:r>
      </w:ins>
    </w:p>
    <w:p w14:paraId="66E84C9A" w14:textId="77777777" w:rsidR="000D76D9" w:rsidDel="00702C17" w:rsidRDefault="000D76D9" w:rsidP="00702C17">
      <w:pPr>
        <w:pStyle w:val="Bullet1"/>
        <w:numPr>
          <w:ilvl w:val="0"/>
          <w:numId w:val="0"/>
        </w:numPr>
        <w:rPr>
          <w:ins w:id="865" w:author="Remi Hoeve" w:date="2024-03-12T15:50:00Z"/>
          <w:del w:id="866" w:author="Kaski Maiju" w:date="2024-03-14T15:52:00Z"/>
        </w:rPr>
        <w:pPrChange w:id="867" w:author="Kaski Maiju" w:date="2024-03-14T15:52:00Z">
          <w:pPr>
            <w:pStyle w:val="Bullet1"/>
            <w:numPr>
              <w:numId w:val="0"/>
            </w:numPr>
          </w:pPr>
        </w:pPrChange>
      </w:pPr>
    </w:p>
    <w:p w14:paraId="3A15CE40" w14:textId="77777777" w:rsidR="000D76D9" w:rsidRDefault="000D76D9" w:rsidP="00702C17">
      <w:pPr>
        <w:pStyle w:val="Bullet1"/>
        <w:numPr>
          <w:ilvl w:val="0"/>
          <w:numId w:val="0"/>
        </w:numPr>
        <w:rPr>
          <w:ins w:id="868" w:author="Remi Hoeve" w:date="2024-03-12T15:50:00Z"/>
        </w:rPr>
        <w:pPrChange w:id="869" w:author="Kaski Maiju" w:date="2024-03-14T15:52:00Z">
          <w:pPr>
            <w:pStyle w:val="Bullet1"/>
            <w:numPr>
              <w:numId w:val="0"/>
            </w:numPr>
          </w:pPr>
        </w:pPrChange>
      </w:pPr>
    </w:p>
    <w:p w14:paraId="478EA3CB" w14:textId="07C029AF" w:rsidR="000D76D9" w:rsidRPr="00702C17" w:rsidRDefault="000D76D9" w:rsidP="00702C17">
      <w:pPr>
        <w:pStyle w:val="Otsikko4"/>
        <w:rPr>
          <w:ins w:id="870" w:author="Remi Hoeve" w:date="2024-03-12T15:50:00Z"/>
          <w:rFonts w:eastAsia="Calibri"/>
          <w:rPrChange w:id="871" w:author="Kaski Maiju" w:date="2024-03-14T15:51:00Z">
            <w:rPr>
              <w:ins w:id="872" w:author="Remi Hoeve" w:date="2024-03-12T15:50:00Z"/>
              <w:rFonts w:ascii="Calibri" w:eastAsia="Calibri" w:hAnsi="Calibri" w:cs="Times New Roman"/>
              <w:b/>
              <w:bCs/>
              <w:sz w:val="22"/>
            </w:rPr>
          </w:rPrChange>
        </w:rPr>
        <w:pPrChange w:id="873" w:author="Kaski Maiju" w:date="2024-03-14T15:51:00Z">
          <w:pPr>
            <w:spacing w:after="160" w:line="259" w:lineRule="auto"/>
          </w:pPr>
        </w:pPrChange>
      </w:pPr>
      <w:ins w:id="874" w:author="Remi Hoeve" w:date="2024-03-12T15:50:00Z">
        <w:r w:rsidRPr="00702C17">
          <w:rPr>
            <w:rFonts w:eastAsia="Calibri"/>
            <w:rPrChange w:id="875" w:author="Kaski Maiju" w:date="2024-03-14T15:51:00Z">
              <w:rPr>
                <w:rFonts w:ascii="Calibri" w:eastAsia="Calibri" w:hAnsi="Calibri" w:cs="Times New Roman"/>
                <w:b/>
                <w:bCs/>
                <w:sz w:val="22"/>
              </w:rPr>
            </w:rPrChange>
          </w:rPr>
          <w:t>Use Case</w:t>
        </w:r>
      </w:ins>
      <w:ins w:id="876" w:author="Remi Hoeve" w:date="2024-03-12T16:11:00Z">
        <w:r w:rsidR="003F4E7D" w:rsidRPr="00702C17">
          <w:rPr>
            <w:rFonts w:eastAsia="Calibri"/>
            <w:rPrChange w:id="877" w:author="Kaski Maiju" w:date="2024-03-14T15:51:00Z">
              <w:rPr>
                <w:rFonts w:ascii="Calibri" w:eastAsia="Calibri" w:hAnsi="Calibri" w:cs="Times New Roman"/>
                <w:b/>
                <w:bCs/>
                <w:sz w:val="22"/>
              </w:rPr>
            </w:rPrChange>
          </w:rPr>
          <w:t xml:space="preserve"> 6</w:t>
        </w:r>
      </w:ins>
    </w:p>
    <w:p w14:paraId="462E8FB1" w14:textId="1C730DDF" w:rsidR="000D76D9" w:rsidRPr="0031508E" w:rsidRDefault="000D76D9" w:rsidP="000D76D9">
      <w:pPr>
        <w:spacing w:after="160" w:line="259" w:lineRule="auto"/>
        <w:rPr>
          <w:ins w:id="878" w:author="Remi Hoeve" w:date="2024-03-12T15:50:00Z"/>
          <w:rFonts w:ascii="Calibri" w:eastAsia="Calibri" w:hAnsi="Calibri" w:cs="Times New Roman"/>
          <w:sz w:val="22"/>
        </w:rPr>
      </w:pPr>
      <w:ins w:id="879" w:author="Remi Hoeve" w:date="2024-03-12T15:50:00Z">
        <w:r w:rsidRPr="0031508E">
          <w:rPr>
            <w:rFonts w:ascii="Calibri" w:eastAsia="Calibri" w:hAnsi="Calibri" w:cs="Times New Roman"/>
            <w:sz w:val="22"/>
            <w:u w:val="single"/>
          </w:rPr>
          <w:t>Use-case (name):</w:t>
        </w:r>
      </w:ins>
      <w:ins w:id="880" w:author="Remi Hoeve" w:date="2024-03-12T16:15:00Z">
        <w:r w:rsidR="00B9018A">
          <w:rPr>
            <w:rFonts w:ascii="Calibri" w:eastAsia="Calibri" w:hAnsi="Calibri" w:cs="Times New Roman"/>
            <w:sz w:val="22"/>
            <w:u w:val="single"/>
          </w:rPr>
          <w:tab/>
          <w:t>External influence to change traff</w:t>
        </w:r>
      </w:ins>
      <w:ins w:id="881" w:author="Remi Hoeve" w:date="2024-03-12T16:16:00Z">
        <w:r w:rsidR="00B9018A">
          <w:rPr>
            <w:rFonts w:ascii="Calibri" w:eastAsia="Calibri" w:hAnsi="Calibri" w:cs="Times New Roman"/>
            <w:sz w:val="22"/>
            <w:u w:val="single"/>
          </w:rPr>
          <w:t>ic clearance by VTS</w:t>
        </w:r>
      </w:ins>
    </w:p>
    <w:p w14:paraId="034B5731" w14:textId="33194A62" w:rsidR="000D76D9" w:rsidRPr="0031508E" w:rsidRDefault="000D76D9" w:rsidP="000D76D9">
      <w:pPr>
        <w:spacing w:after="160" w:line="259" w:lineRule="auto"/>
        <w:ind w:left="2608" w:hanging="2608"/>
        <w:rPr>
          <w:ins w:id="882" w:author="Remi Hoeve" w:date="2024-03-12T15:50:00Z"/>
          <w:rFonts w:ascii="Calibri" w:eastAsia="Calibri" w:hAnsi="Calibri" w:cs="Times New Roman"/>
          <w:sz w:val="22"/>
        </w:rPr>
      </w:pPr>
      <w:ins w:id="883" w:author="Remi Hoeve" w:date="2024-03-12T15:50:00Z">
        <w:r w:rsidRPr="0031508E">
          <w:rPr>
            <w:rFonts w:ascii="Calibri" w:eastAsia="Calibri" w:hAnsi="Calibri" w:cs="Times New Roman"/>
            <w:sz w:val="22"/>
            <w:u w:val="single"/>
          </w:rPr>
          <w:t>Description:</w:t>
        </w:r>
      </w:ins>
      <w:ins w:id="884" w:author="Remi Hoeve" w:date="2024-03-12T16:33:00Z">
        <w:r w:rsidR="00576178">
          <w:rPr>
            <w:rFonts w:ascii="Calibri" w:eastAsia="Calibri" w:hAnsi="Calibri" w:cs="Times New Roman"/>
            <w:sz w:val="22"/>
            <w:u w:val="single"/>
          </w:rPr>
          <w:tab/>
          <w:t>When</w:t>
        </w:r>
      </w:ins>
      <w:ins w:id="885" w:author="Remi Hoeve" w:date="2024-03-12T16:34:00Z">
        <w:r w:rsidR="00576178">
          <w:rPr>
            <w:rFonts w:ascii="Calibri" w:eastAsia="Calibri" w:hAnsi="Calibri" w:cs="Times New Roman"/>
            <w:sz w:val="22"/>
            <w:u w:val="single"/>
          </w:rPr>
          <w:t xml:space="preserve"> a</w:t>
        </w:r>
        <w:r w:rsidR="00EA7987">
          <w:rPr>
            <w:rFonts w:ascii="Calibri" w:eastAsia="Calibri" w:hAnsi="Calibri" w:cs="Times New Roman"/>
            <w:sz w:val="22"/>
            <w:u w:val="single"/>
          </w:rPr>
          <w:t xml:space="preserve">n approved Traffic Clearance changes due to external </w:t>
        </w:r>
        <w:r w:rsidR="00BF652D">
          <w:rPr>
            <w:rFonts w:ascii="Calibri" w:eastAsia="Calibri" w:hAnsi="Calibri" w:cs="Times New Roman"/>
            <w:sz w:val="22"/>
            <w:u w:val="single"/>
          </w:rPr>
          <w:t>causes a</w:t>
        </w:r>
      </w:ins>
      <w:ins w:id="886" w:author="Remi Hoeve" w:date="2024-03-12T16:35:00Z">
        <w:r w:rsidR="004E062C">
          <w:rPr>
            <w:rFonts w:ascii="Calibri" w:eastAsia="Calibri" w:hAnsi="Calibri" w:cs="Times New Roman"/>
            <w:sz w:val="22"/>
            <w:u w:val="single"/>
          </w:rPr>
          <w:t xml:space="preserve"> new clearance </w:t>
        </w:r>
      </w:ins>
      <w:ins w:id="887" w:author="Remi Hoeve" w:date="2024-03-12T16:36:00Z">
        <w:r w:rsidR="00C67F96">
          <w:rPr>
            <w:rFonts w:ascii="Calibri" w:eastAsia="Calibri" w:hAnsi="Calibri" w:cs="Times New Roman"/>
            <w:sz w:val="22"/>
            <w:u w:val="single"/>
          </w:rPr>
          <w:t>should be agreed.</w:t>
        </w:r>
      </w:ins>
    </w:p>
    <w:p w14:paraId="7C5C96C3" w14:textId="359FF4BD" w:rsidR="000D76D9" w:rsidRPr="0031508E" w:rsidRDefault="000D76D9" w:rsidP="000D76D9">
      <w:pPr>
        <w:spacing w:after="160" w:line="259" w:lineRule="auto"/>
        <w:rPr>
          <w:ins w:id="888" w:author="Remi Hoeve" w:date="2024-03-12T15:50:00Z"/>
          <w:rFonts w:ascii="Calibri" w:eastAsia="Calibri" w:hAnsi="Calibri" w:cs="Times New Roman"/>
          <w:sz w:val="22"/>
        </w:rPr>
      </w:pPr>
      <w:ins w:id="889" w:author="Remi Hoeve" w:date="2024-03-12T15:50:00Z">
        <w:r w:rsidRPr="0031508E">
          <w:rPr>
            <w:rFonts w:ascii="Calibri" w:eastAsia="Calibri" w:hAnsi="Calibri" w:cs="Times New Roman"/>
            <w:sz w:val="22"/>
            <w:u w:val="single"/>
          </w:rPr>
          <w:t>Actors:</w:t>
        </w:r>
      </w:ins>
      <w:ins w:id="890" w:author="Remi Hoeve" w:date="2024-03-12T16:23:00Z">
        <w:r w:rsidR="00E835F3">
          <w:rPr>
            <w:rFonts w:ascii="Calibri" w:eastAsia="Calibri" w:hAnsi="Calibri" w:cs="Times New Roman"/>
            <w:sz w:val="22"/>
            <w:u w:val="single"/>
          </w:rPr>
          <w:tab/>
        </w:r>
        <w:r w:rsidR="00E835F3">
          <w:rPr>
            <w:rFonts w:ascii="Calibri" w:eastAsia="Calibri" w:hAnsi="Calibri" w:cs="Times New Roman"/>
            <w:sz w:val="22"/>
            <w:u w:val="single"/>
          </w:rPr>
          <w:tab/>
        </w:r>
        <w:r w:rsidR="00E835F3">
          <w:rPr>
            <w:rFonts w:ascii="Calibri" w:eastAsia="Calibri" w:hAnsi="Calibri" w:cs="Times New Roman"/>
            <w:sz w:val="22"/>
            <w:u w:val="single"/>
          </w:rPr>
          <w:tab/>
          <w:t>Mariner, ECDIS/on board system, VTS</w:t>
        </w:r>
      </w:ins>
    </w:p>
    <w:p w14:paraId="0710BE3E" w14:textId="7D984F94" w:rsidR="000D76D9" w:rsidRPr="0031508E" w:rsidRDefault="000D76D9" w:rsidP="000D76D9">
      <w:pPr>
        <w:spacing w:after="160" w:line="259" w:lineRule="auto"/>
        <w:rPr>
          <w:ins w:id="891" w:author="Remi Hoeve" w:date="2024-03-12T15:50:00Z"/>
          <w:rFonts w:ascii="Calibri" w:eastAsia="Calibri" w:hAnsi="Calibri" w:cs="Times New Roman"/>
          <w:sz w:val="22"/>
        </w:rPr>
      </w:pPr>
      <w:ins w:id="892" w:author="Remi Hoeve" w:date="2024-03-12T15:50:00Z">
        <w:r w:rsidRPr="0031508E">
          <w:rPr>
            <w:rFonts w:ascii="Calibri" w:eastAsia="Calibri" w:hAnsi="Calibri" w:cs="Times New Roman"/>
            <w:sz w:val="22"/>
            <w:u w:val="single"/>
          </w:rPr>
          <w:t>Frequency of Use</w:t>
        </w:r>
        <w:r w:rsidRPr="0031508E">
          <w:rPr>
            <w:rFonts w:ascii="Calibri" w:eastAsia="Calibri" w:hAnsi="Calibri" w:cs="Times New Roman"/>
            <w:sz w:val="22"/>
          </w:rPr>
          <w:t>:</w:t>
        </w:r>
      </w:ins>
      <w:ins w:id="893" w:author="Remi Hoeve" w:date="2024-03-12T16:30:00Z">
        <w:r w:rsidR="0076784E">
          <w:rPr>
            <w:rFonts w:ascii="Calibri" w:eastAsia="Calibri" w:hAnsi="Calibri" w:cs="Times New Roman"/>
            <w:sz w:val="22"/>
          </w:rPr>
          <w:tab/>
        </w:r>
        <w:r w:rsidR="0076784E" w:rsidRPr="0031508E">
          <w:rPr>
            <w:rFonts w:ascii="Calibri" w:eastAsia="Calibri" w:hAnsi="Calibri" w:cs="Times New Roman"/>
            <w:sz w:val="22"/>
          </w:rPr>
          <w:t xml:space="preserve">Typically triggered </w:t>
        </w:r>
      </w:ins>
      <w:ins w:id="894" w:author="Remi Hoeve" w:date="2024-03-12T16:33:00Z">
        <w:r w:rsidR="00FC4AFE">
          <w:rPr>
            <w:rFonts w:ascii="Calibri" w:eastAsia="Calibri" w:hAnsi="Calibri" w:cs="Times New Roman"/>
            <w:sz w:val="22"/>
          </w:rPr>
          <w:t xml:space="preserve">when </w:t>
        </w:r>
      </w:ins>
      <w:ins w:id="895" w:author="Remi Hoeve" w:date="2024-03-12T16:32:00Z">
        <w:r w:rsidR="005A7AEF">
          <w:rPr>
            <w:rFonts w:ascii="Calibri" w:eastAsia="Calibri" w:hAnsi="Calibri" w:cs="Times New Roman"/>
            <w:sz w:val="22"/>
          </w:rPr>
          <w:t xml:space="preserve">approved Traffic Clearance changes </w:t>
        </w:r>
        <w:r w:rsidR="001E2C3B">
          <w:rPr>
            <w:rFonts w:ascii="Calibri" w:eastAsia="Calibri" w:hAnsi="Calibri" w:cs="Times New Roman"/>
            <w:sz w:val="22"/>
          </w:rPr>
          <w:t xml:space="preserve"> and new clear</w:t>
        </w:r>
        <w:r w:rsidR="00FC4AFE">
          <w:rPr>
            <w:rFonts w:ascii="Calibri" w:eastAsia="Calibri" w:hAnsi="Calibri" w:cs="Times New Roman"/>
            <w:sz w:val="22"/>
          </w:rPr>
          <w:t xml:space="preserve">ance </w:t>
        </w:r>
      </w:ins>
      <w:ins w:id="896" w:author="Remi Hoeve" w:date="2024-03-12T16:33:00Z">
        <w:r w:rsidR="00FC4AFE">
          <w:rPr>
            <w:rFonts w:ascii="Calibri" w:eastAsia="Calibri" w:hAnsi="Calibri" w:cs="Times New Roman"/>
            <w:sz w:val="22"/>
          </w:rPr>
          <w:t>is necessary.</w:t>
        </w:r>
      </w:ins>
    </w:p>
    <w:p w14:paraId="2898711F" w14:textId="77777777" w:rsidR="00E835F3" w:rsidRPr="0031508E" w:rsidRDefault="000D76D9" w:rsidP="00E835F3">
      <w:pPr>
        <w:spacing w:after="120" w:line="259" w:lineRule="auto"/>
        <w:ind w:left="2832" w:hanging="2832"/>
        <w:rPr>
          <w:ins w:id="897" w:author="Remi Hoeve" w:date="2024-03-12T16:20:00Z"/>
          <w:rFonts w:ascii="Calibri" w:eastAsia="Calibri" w:hAnsi="Calibri" w:cs="Times New Roman"/>
          <w:sz w:val="22"/>
        </w:rPr>
      </w:pPr>
      <w:ins w:id="898" w:author="Remi Hoeve" w:date="2024-03-12T15:50:00Z">
        <w:r w:rsidRPr="0031508E">
          <w:rPr>
            <w:rFonts w:ascii="Calibri" w:eastAsia="Calibri" w:hAnsi="Calibri" w:cs="Times New Roman"/>
            <w:sz w:val="22"/>
            <w:u w:val="single"/>
          </w:rPr>
          <w:t>Pre-conditions</w:t>
        </w:r>
        <w:r w:rsidRPr="0031508E">
          <w:rPr>
            <w:rFonts w:ascii="Calibri" w:eastAsia="Calibri" w:hAnsi="Calibri" w:cs="Times New Roman"/>
            <w:sz w:val="22"/>
          </w:rPr>
          <w:t>:</w:t>
        </w:r>
      </w:ins>
      <w:ins w:id="899" w:author="Remi Hoeve" w:date="2024-03-12T16:20:00Z">
        <w:r w:rsidR="00E835F3">
          <w:rPr>
            <w:rFonts w:ascii="Calibri" w:eastAsia="Calibri" w:hAnsi="Calibri" w:cs="Times New Roman"/>
            <w:sz w:val="22"/>
          </w:rPr>
          <w:tab/>
        </w:r>
        <w:r w:rsidR="00E835F3" w:rsidRPr="0031508E">
          <w:rPr>
            <w:rFonts w:ascii="Calibri" w:eastAsia="Calibri" w:hAnsi="Calibri" w:cs="Times New Roman"/>
            <w:sz w:val="22"/>
          </w:rPr>
          <w:t>The service instance is known to the on-board system, or the on board system has access to a service registry in which the service instance can be discovered.</w:t>
        </w:r>
      </w:ins>
    </w:p>
    <w:p w14:paraId="5F26914F" w14:textId="699FDCEB" w:rsidR="000D76D9" w:rsidDel="005E285F" w:rsidRDefault="005E285F" w:rsidP="000D76D9">
      <w:pPr>
        <w:spacing w:after="160" w:line="259" w:lineRule="auto"/>
        <w:rPr>
          <w:ins w:id="900" w:author="Remi Hoeve" w:date="2024-03-12T16:18:00Z"/>
          <w:del w:id="901" w:author="Kaski Maiju" w:date="2024-03-13T15:59:00Z"/>
          <w:rFonts w:ascii="Calibri" w:eastAsia="Calibri" w:hAnsi="Calibri" w:cs="Times New Roman"/>
          <w:sz w:val="22"/>
          <w:u w:val="single"/>
        </w:rPr>
      </w:pPr>
      <w:ins w:id="902" w:author="Kaski Maiju" w:date="2024-03-13T15:59:00Z">
        <w:r>
          <w:rPr>
            <w:rFonts w:ascii="Calibri" w:eastAsia="Calibri" w:hAnsi="Calibri" w:cs="Times New Roman"/>
            <w:sz w:val="22"/>
            <w:u w:val="single"/>
          </w:rPr>
          <w:t>Nominal sequence scenario</w:t>
        </w:r>
        <w:r w:rsidRPr="0031508E">
          <w:rPr>
            <w:rFonts w:ascii="Calibri" w:eastAsia="Calibri" w:hAnsi="Calibri" w:cs="Times New Roman"/>
            <w:sz w:val="22"/>
            <w:u w:val="single"/>
          </w:rPr>
          <w:t>:</w:t>
        </w:r>
        <w:r>
          <w:rPr>
            <w:rFonts w:ascii="Calibri" w:eastAsia="Calibri" w:hAnsi="Calibri" w:cs="Times New Roman"/>
            <w:sz w:val="22"/>
            <w:u w:val="single"/>
          </w:rPr>
          <w:tab/>
        </w:r>
      </w:ins>
      <w:ins w:id="903" w:author="Remi Hoeve" w:date="2024-03-12T15:50:00Z">
        <w:del w:id="904" w:author="Kaski Maiju" w:date="2024-03-13T15:59:00Z">
          <w:r w:rsidR="000D76D9" w:rsidRPr="0031508E" w:rsidDel="005E285F">
            <w:rPr>
              <w:rFonts w:ascii="Calibri" w:eastAsia="Calibri" w:hAnsi="Calibri" w:cs="Times New Roman"/>
              <w:sz w:val="22"/>
              <w:u w:val="single"/>
            </w:rPr>
            <w:delText>Ordinary Sequence:</w:delText>
          </w:r>
        </w:del>
      </w:ins>
    </w:p>
    <w:p w14:paraId="6512776B" w14:textId="77777777" w:rsidR="005404CC" w:rsidRPr="006D71EC" w:rsidRDefault="005404CC" w:rsidP="005404CC">
      <w:pPr>
        <w:pStyle w:val="Luettelokappale"/>
        <w:numPr>
          <w:ilvl w:val="0"/>
          <w:numId w:val="51"/>
        </w:numPr>
        <w:autoSpaceDE w:val="0"/>
        <w:autoSpaceDN w:val="0"/>
        <w:adjustRightInd w:val="0"/>
        <w:spacing w:after="0" w:line="240" w:lineRule="auto"/>
        <w:rPr>
          <w:ins w:id="905" w:author="Remi Hoeve" w:date="2024-03-12T16:20:00Z"/>
          <w:lang w:val="en-US"/>
        </w:rPr>
      </w:pPr>
      <w:ins w:id="906" w:author="Remi Hoeve" w:date="2024-03-12T16:20:00Z">
        <w:r w:rsidRPr="006D71EC">
          <w:rPr>
            <w:lang w:val="en-US"/>
          </w:rPr>
          <w:t xml:space="preserve">Approved plan needs changes due external influences, like weather conditions, delay or occurring hazardous situation </w:t>
        </w:r>
      </w:ins>
    </w:p>
    <w:p w14:paraId="107C3A56" w14:textId="77777777" w:rsidR="005404CC" w:rsidRPr="006D71EC" w:rsidRDefault="005404CC" w:rsidP="005404CC">
      <w:pPr>
        <w:pStyle w:val="Luettelokappale"/>
        <w:numPr>
          <w:ilvl w:val="0"/>
          <w:numId w:val="51"/>
        </w:numPr>
        <w:autoSpaceDE w:val="0"/>
        <w:autoSpaceDN w:val="0"/>
        <w:adjustRightInd w:val="0"/>
        <w:spacing w:after="0" w:line="240" w:lineRule="auto"/>
        <w:rPr>
          <w:ins w:id="907" w:author="Remi Hoeve" w:date="2024-03-12T16:20:00Z"/>
          <w:lang w:val="en-US"/>
        </w:rPr>
      </w:pPr>
      <w:ins w:id="908" w:author="Remi Hoeve" w:date="2024-03-12T16:20:00Z">
        <w:r w:rsidRPr="006D71EC">
          <w:rPr>
            <w:lang w:val="en-US"/>
          </w:rPr>
          <w:t>VTS or vessel sends request to amend of the approved plan</w:t>
        </w:r>
      </w:ins>
    </w:p>
    <w:p w14:paraId="08D6AF64" w14:textId="77777777" w:rsidR="005404CC" w:rsidRPr="006D71EC" w:rsidRDefault="005404CC" w:rsidP="005404CC">
      <w:pPr>
        <w:pStyle w:val="Luettelokappale"/>
        <w:numPr>
          <w:ilvl w:val="0"/>
          <w:numId w:val="51"/>
        </w:numPr>
        <w:autoSpaceDE w:val="0"/>
        <w:autoSpaceDN w:val="0"/>
        <w:adjustRightInd w:val="0"/>
        <w:spacing w:after="0" w:line="240" w:lineRule="auto"/>
        <w:rPr>
          <w:ins w:id="909" w:author="Remi Hoeve" w:date="2024-03-12T16:20:00Z"/>
          <w:lang w:val="en-US"/>
        </w:rPr>
      </w:pPr>
      <w:ins w:id="910" w:author="Remi Hoeve" w:date="2024-03-12T16:20:00Z">
        <w:r w:rsidRPr="006D71EC">
          <w:rPr>
            <w:lang w:val="en-US"/>
          </w:rPr>
          <w:t xml:space="preserve">Vessel creates new plan and sends new request via Use case 1-5 </w:t>
        </w:r>
      </w:ins>
    </w:p>
    <w:p w14:paraId="3862C867" w14:textId="77777777" w:rsidR="005404CC" w:rsidRPr="005404CC" w:rsidRDefault="005404CC" w:rsidP="000D76D9">
      <w:pPr>
        <w:spacing w:after="160" w:line="259" w:lineRule="auto"/>
        <w:rPr>
          <w:ins w:id="911" w:author="Remi Hoeve" w:date="2024-03-12T15:50:00Z"/>
          <w:rFonts w:ascii="Calibri" w:eastAsia="Calibri" w:hAnsi="Calibri" w:cs="Times New Roman"/>
          <w:sz w:val="22"/>
          <w:lang w:val="en-US"/>
          <w:rPrChange w:id="912" w:author="Remi Hoeve" w:date="2024-03-12T16:20:00Z">
            <w:rPr>
              <w:ins w:id="913" w:author="Remi Hoeve" w:date="2024-03-12T15:50:00Z"/>
              <w:rFonts w:ascii="Calibri" w:eastAsia="Calibri" w:hAnsi="Calibri" w:cs="Times New Roman"/>
              <w:sz w:val="22"/>
            </w:rPr>
          </w:rPrChange>
        </w:rPr>
      </w:pPr>
    </w:p>
    <w:p w14:paraId="65A176B6" w14:textId="77777777" w:rsidR="000D76D9" w:rsidRDefault="000D76D9" w:rsidP="000D76D9">
      <w:pPr>
        <w:pStyle w:val="Bullet1"/>
        <w:numPr>
          <w:ilvl w:val="0"/>
          <w:numId w:val="0"/>
        </w:numPr>
        <w:ind w:left="360" w:hanging="360"/>
        <w:rPr>
          <w:ins w:id="914" w:author="Remi Hoeve" w:date="2024-03-12T15:50:00Z"/>
        </w:rPr>
      </w:pPr>
      <w:ins w:id="915" w:author="Remi Hoeve" w:date="2024-03-12T15:50:00Z">
        <w:r w:rsidRPr="0031508E">
          <w:rPr>
            <w:rFonts w:ascii="Calibri" w:eastAsia="Calibri" w:hAnsi="Calibri" w:cs="Times New Roman"/>
            <w:u w:val="single"/>
          </w:rPr>
          <w:t>Post-conditions</w:t>
        </w:r>
        <w:r w:rsidRPr="0031508E">
          <w:rPr>
            <w:rFonts w:ascii="Calibri" w:eastAsia="Calibri" w:hAnsi="Calibri" w:cs="Times New Roman"/>
          </w:rPr>
          <w:t>:</w:t>
        </w:r>
      </w:ins>
    </w:p>
    <w:p w14:paraId="7D1455BC" w14:textId="77777777" w:rsidR="000D76D9" w:rsidRDefault="000D76D9" w:rsidP="00A17417">
      <w:pPr>
        <w:pStyle w:val="Bullet1"/>
        <w:numPr>
          <w:ilvl w:val="0"/>
          <w:numId w:val="0"/>
        </w:numPr>
        <w:ind w:left="360" w:hanging="360"/>
        <w:rPr>
          <w:ins w:id="916" w:author="Remi Hoeve" w:date="2024-03-12T15:51:00Z"/>
        </w:rPr>
      </w:pPr>
    </w:p>
    <w:p w14:paraId="1140DB1F" w14:textId="77777777" w:rsidR="000D76D9" w:rsidRDefault="000D76D9" w:rsidP="00A17417">
      <w:pPr>
        <w:pStyle w:val="Bullet1"/>
        <w:numPr>
          <w:ilvl w:val="0"/>
          <w:numId w:val="0"/>
        </w:numPr>
        <w:ind w:left="360" w:hanging="360"/>
        <w:rPr>
          <w:ins w:id="917" w:author="Remi Hoeve" w:date="2024-03-12T15:51:00Z"/>
        </w:rPr>
      </w:pPr>
    </w:p>
    <w:p w14:paraId="28345D87" w14:textId="77777777" w:rsidR="000D76D9" w:rsidRDefault="000D76D9" w:rsidP="00A17417">
      <w:pPr>
        <w:pStyle w:val="Bullet1"/>
        <w:numPr>
          <w:ilvl w:val="0"/>
          <w:numId w:val="0"/>
        </w:numPr>
        <w:ind w:left="360" w:hanging="360"/>
        <w:rPr>
          <w:ins w:id="918" w:author="Remi Hoeve" w:date="2024-03-12T15:51:00Z"/>
        </w:rPr>
      </w:pPr>
    </w:p>
    <w:p w14:paraId="3CB3D9C1" w14:textId="77777777" w:rsidR="008A2D71" w:rsidRDefault="008A2D71" w:rsidP="00D14277">
      <w:pPr>
        <w:pStyle w:val="Bullet1"/>
        <w:numPr>
          <w:ilvl w:val="0"/>
          <w:numId w:val="0"/>
        </w:numPr>
        <w:ind w:left="360"/>
        <w:rPr>
          <w:color w:val="auto"/>
        </w:rPr>
      </w:pPr>
    </w:p>
    <w:p w14:paraId="47C25A41" w14:textId="77777777" w:rsidR="00D14277" w:rsidRDefault="00D14277" w:rsidP="00902818">
      <w:pPr>
        <w:pStyle w:val="Otsikko3"/>
        <w:pPrChange w:id="919" w:author="Kaski Maiju" w:date="2024-03-14T15:44:00Z">
          <w:pPr>
            <w:pStyle w:val="Bullet1"/>
          </w:pPr>
        </w:pPrChange>
      </w:pPr>
      <w:bookmarkStart w:id="920" w:name="_Toc161324119"/>
      <w:r w:rsidRPr="00D61CC1">
        <w:t xml:space="preserve">Traffic </w:t>
      </w:r>
      <w:r>
        <w:t>I</w:t>
      </w:r>
      <w:r w:rsidRPr="00D61CC1">
        <w:t>mage</w:t>
      </w:r>
      <w:r>
        <w:t xml:space="preserve"> Service</w:t>
      </w:r>
      <w:bookmarkEnd w:id="920"/>
    </w:p>
    <w:p w14:paraId="060D3EE4" w14:textId="77777777" w:rsidR="00D14277" w:rsidRPr="00E81378" w:rsidRDefault="00D14277" w:rsidP="00D14277">
      <w:pPr>
        <w:pStyle w:val="Leipteksti"/>
        <w:ind w:left="360"/>
      </w:pPr>
      <w:r w:rsidRPr="0031092B">
        <w:t>A Tra</w:t>
      </w:r>
      <w:r>
        <w:t>ffic</w:t>
      </w:r>
      <w:r w:rsidRPr="0031092B">
        <w:t xml:space="preserve"> Image Service (TIS) </w:t>
      </w:r>
      <w:r>
        <w:t>is designed to</w:t>
      </w:r>
      <w:r w:rsidRPr="0031092B">
        <w:t xml:space="preserve"> </w:t>
      </w:r>
      <w:r>
        <w:t>share the</w:t>
      </w:r>
      <w:r w:rsidRPr="00D61CC1">
        <w:t xml:space="preserve"> traffic image between </w:t>
      </w:r>
      <w:r>
        <w:t>VTS</w:t>
      </w:r>
      <w:r w:rsidRPr="00D61CC1">
        <w:t xml:space="preserve"> and </w:t>
      </w:r>
      <w:r>
        <w:t xml:space="preserve">vessels. </w:t>
      </w:r>
      <w:r w:rsidRPr="00B32BB4">
        <w:t xml:space="preserve">Within this service the VTS authority(s) </w:t>
      </w:r>
      <w:r>
        <w:t xml:space="preserve">will </w:t>
      </w:r>
      <w:r w:rsidRPr="008129D2">
        <w:t>provid</w:t>
      </w:r>
      <w:r>
        <w:t xml:space="preserve">e a vessel its traffic image and/or receive the traffic image from the vessels in the area, to create a shared traffic Image. It will </w:t>
      </w:r>
      <w:r w:rsidRPr="0031092B">
        <w:t>offer real-time visual representation of vessel</w:t>
      </w:r>
      <w:r>
        <w:t xml:space="preserve">s and their intentions. </w:t>
      </w:r>
    </w:p>
    <w:p w14:paraId="45326B0C" w14:textId="77777777" w:rsidR="00D14277" w:rsidRPr="00902818" w:rsidRDefault="00D14277" w:rsidP="00902818">
      <w:pPr>
        <w:pStyle w:val="Otsikko3"/>
        <w:pPrChange w:id="921" w:author="Kaski Maiju" w:date="2024-03-14T15:44:00Z">
          <w:pPr>
            <w:pStyle w:val="Bullet1"/>
          </w:pPr>
        </w:pPrChange>
      </w:pPr>
      <w:bookmarkStart w:id="922" w:name="_Toc161324120"/>
      <w:r>
        <w:t>Intended T</w:t>
      </w:r>
      <w:r w:rsidRPr="00D61CC1">
        <w:t xml:space="preserve">rack </w:t>
      </w:r>
      <w:r>
        <w:t>E</w:t>
      </w:r>
      <w:r w:rsidRPr="00D61CC1">
        <w:t>xchange</w:t>
      </w:r>
      <w:r>
        <w:t xml:space="preserve"> Service</w:t>
      </w:r>
      <w:bookmarkEnd w:id="922"/>
    </w:p>
    <w:p w14:paraId="3A418A5E" w14:textId="77777777" w:rsidR="00D14277" w:rsidRDefault="00D14277" w:rsidP="00D14277">
      <w:pPr>
        <w:pStyle w:val="Leipteksti"/>
        <w:ind w:left="360"/>
      </w:pPr>
      <w:r w:rsidRPr="007F4179">
        <w:t xml:space="preserve">Intended Track Exchange Service (ITES) </w:t>
      </w:r>
      <w:r>
        <w:t xml:space="preserve">is primarily designed </w:t>
      </w:r>
      <w:r w:rsidRPr="007F4179">
        <w:t xml:space="preserve">for </w:t>
      </w:r>
      <w:r>
        <w:t>vessels to exchange the track.</w:t>
      </w:r>
      <w:r w:rsidRPr="00C56D86">
        <w:t xml:space="preserve"> </w:t>
      </w:r>
      <w:r>
        <w:t>Vessels</w:t>
      </w:r>
      <w:r w:rsidRPr="00C56D86">
        <w:t xml:space="preserve"> can share their intended tracks </w:t>
      </w:r>
      <w:r w:rsidRPr="008558BF">
        <w:t>and navigational intentions</w:t>
      </w:r>
      <w:r>
        <w:t xml:space="preserve"> </w:t>
      </w:r>
      <w:r w:rsidRPr="00C56D86">
        <w:t xml:space="preserve">with other vessels and </w:t>
      </w:r>
      <w:r>
        <w:t xml:space="preserve">with VTS </w:t>
      </w:r>
      <w:r w:rsidRPr="00C56D86">
        <w:t>authorities, promoting safety by allowing for better situational awareness and collision avoidance.</w:t>
      </w:r>
      <w:r>
        <w:t xml:space="preserve"> It aid vessels</w:t>
      </w:r>
      <w:r w:rsidRPr="00460695">
        <w:t xml:space="preserve"> in </w:t>
      </w:r>
      <w:r>
        <w:t>track planning</w:t>
      </w:r>
      <w:r w:rsidRPr="00460695">
        <w:t xml:space="preserve"> and decision-making to avoid potential conflicts.</w:t>
      </w:r>
      <w:r>
        <w:t xml:space="preserve"> </w:t>
      </w:r>
      <w:r w:rsidRPr="00754D74">
        <w:t>Within this service the VTS authority</w:t>
      </w:r>
      <w:r>
        <w:t xml:space="preserve"> </w:t>
      </w:r>
      <w:r w:rsidRPr="00754D74">
        <w:t xml:space="preserve">receive and review intended tracks from vessels operating in the </w:t>
      </w:r>
      <w:r>
        <w:t>VTS-</w:t>
      </w:r>
      <w:r w:rsidRPr="00754D74">
        <w:t>area</w:t>
      </w:r>
      <w:r w:rsidRPr="008E707D">
        <w:t>,</w:t>
      </w:r>
      <w:r>
        <w:t xml:space="preserve"> </w:t>
      </w:r>
      <w:r w:rsidRPr="008E707D">
        <w:t xml:space="preserve">allowing </w:t>
      </w:r>
      <w:r>
        <w:t xml:space="preserve">the VTS operator </w:t>
      </w:r>
      <w:r w:rsidRPr="008E707D">
        <w:t>to intervene promptly in case of potential safety hazards and navigational issues</w:t>
      </w:r>
      <w:r>
        <w:t>.</w:t>
      </w:r>
    </w:p>
    <w:p w14:paraId="7F661E46" w14:textId="77777777" w:rsidR="00D14277" w:rsidRPr="00E43504" w:rsidRDefault="00D14277" w:rsidP="00902818">
      <w:pPr>
        <w:pStyle w:val="Otsikko3"/>
        <w:pPrChange w:id="923" w:author="Kaski Maiju" w:date="2024-03-14T15:44:00Z">
          <w:pPr>
            <w:pStyle w:val="Bullet1"/>
          </w:pPr>
        </w:pPrChange>
      </w:pPr>
      <w:bookmarkStart w:id="924" w:name="_Toc161324121"/>
      <w:r w:rsidRPr="000A470B">
        <w:t>Voyage</w:t>
      </w:r>
      <w:r>
        <w:t xml:space="preserve"> Plan </w:t>
      </w:r>
      <w:r w:rsidRPr="000A470B">
        <w:t>Information Service</w:t>
      </w:r>
      <w:bookmarkEnd w:id="924"/>
      <w:r>
        <w:t xml:space="preserve"> </w:t>
      </w:r>
    </w:p>
    <w:p w14:paraId="0BA45360" w14:textId="77777777" w:rsidR="00D14277" w:rsidRDefault="00D14277" w:rsidP="00D14277">
      <w:pPr>
        <w:pStyle w:val="Bullet1"/>
        <w:numPr>
          <w:ilvl w:val="0"/>
          <w:numId w:val="0"/>
        </w:numPr>
        <w:ind w:left="360"/>
      </w:pPr>
      <w:r w:rsidRPr="007F4C01">
        <w:rPr>
          <w:color w:val="auto"/>
        </w:rPr>
        <w:t xml:space="preserve">A Voyage Plan Information Service (VPIS) is designed to assist ship operators and mariners in planning and executing voyages safely and efficiently. </w:t>
      </w:r>
      <w:r>
        <w:rPr>
          <w:color w:val="auto"/>
        </w:rPr>
        <w:t>Within this</w:t>
      </w:r>
      <w:r w:rsidRPr="007F4C01">
        <w:rPr>
          <w:color w:val="auto"/>
        </w:rPr>
        <w:t xml:space="preserve"> service </w:t>
      </w:r>
      <w:r>
        <w:rPr>
          <w:color w:val="auto"/>
        </w:rPr>
        <w:t xml:space="preserve">the VTS authority(s) </w:t>
      </w:r>
      <w:r w:rsidRPr="007F4C01">
        <w:rPr>
          <w:color w:val="auto"/>
        </w:rPr>
        <w:t xml:space="preserve">provide comprehensive </w:t>
      </w:r>
      <w:r w:rsidRPr="007F4C01">
        <w:rPr>
          <w:color w:val="auto"/>
        </w:rPr>
        <w:lastRenderedPageBreak/>
        <w:t xml:space="preserve">information to help vessels navigate from departure point to its final destination while considering various factors and potential hazards. The primary purpose is to enhance navigation safety, optimize route planning, and ensure compliance with regulations. </w:t>
      </w:r>
      <w:r>
        <w:t>This information includes: local port information, regulations, restrictions, reporting requirements, fairway information, and VTS area.</w:t>
      </w:r>
    </w:p>
    <w:p w14:paraId="3A1F4BBD" w14:textId="77777777" w:rsidR="00D14277" w:rsidRPr="00902818" w:rsidRDefault="00D14277" w:rsidP="00902818">
      <w:pPr>
        <w:pStyle w:val="Otsikko3"/>
        <w:pPrChange w:id="925" w:author="Kaski Maiju" w:date="2024-03-14T15:44:00Z">
          <w:pPr>
            <w:pStyle w:val="Bullet1"/>
          </w:pPr>
        </w:pPrChange>
      </w:pPr>
      <w:bookmarkStart w:id="926" w:name="_Toc161324122"/>
      <w:r>
        <w:t>VTS Reporting Service</w:t>
      </w:r>
      <w:bookmarkEnd w:id="926"/>
    </w:p>
    <w:p w14:paraId="5DA95E89" w14:textId="4E386A64" w:rsidR="00D14277" w:rsidRPr="00A35226" w:rsidRDefault="00D14277" w:rsidP="00D14277">
      <w:pPr>
        <w:pStyle w:val="Bullet1"/>
        <w:numPr>
          <w:ilvl w:val="0"/>
          <w:numId w:val="0"/>
        </w:numPr>
        <w:ind w:left="360"/>
        <w:rPr>
          <w:color w:val="auto"/>
        </w:rPr>
      </w:pPr>
      <w:r>
        <w:rPr>
          <w:color w:val="auto"/>
        </w:rPr>
        <w:t xml:space="preserve">The VTS Reporting service is designed for vessels to report to the VTS area. </w:t>
      </w:r>
      <w:r w:rsidRPr="00A35226">
        <w:rPr>
          <w:color w:val="auto"/>
        </w:rPr>
        <w:t>When the</w:t>
      </w:r>
      <w:r>
        <w:rPr>
          <w:color w:val="auto"/>
        </w:rPr>
        <w:t xml:space="preserve"> </w:t>
      </w:r>
      <w:r w:rsidRPr="00A35226">
        <w:rPr>
          <w:color w:val="auto"/>
        </w:rPr>
        <w:t xml:space="preserve">vessel sails to the VTS reporting line at the destination port, it will send </w:t>
      </w:r>
      <w:r w:rsidR="003F0BDC">
        <w:rPr>
          <w:color w:val="auto"/>
        </w:rPr>
        <w:t>an</w:t>
      </w:r>
      <w:r w:rsidRPr="00A35226">
        <w:rPr>
          <w:color w:val="auto"/>
        </w:rPr>
        <w:t xml:space="preserve"> arrival report</w:t>
      </w:r>
      <w:r>
        <w:rPr>
          <w:color w:val="auto"/>
        </w:rPr>
        <w:t xml:space="preserve"> </w:t>
      </w:r>
      <w:r w:rsidRPr="00A35226">
        <w:rPr>
          <w:color w:val="auto"/>
        </w:rPr>
        <w:t>to VTS</w:t>
      </w:r>
      <w:r>
        <w:rPr>
          <w:color w:val="auto"/>
        </w:rPr>
        <w:t>.</w:t>
      </w:r>
      <w:r w:rsidRPr="00A35226">
        <w:rPr>
          <w:color w:val="auto"/>
        </w:rPr>
        <w:t xml:space="preserve"> </w:t>
      </w:r>
      <w:r>
        <w:rPr>
          <w:color w:val="auto"/>
        </w:rPr>
        <w:t>With this</w:t>
      </w:r>
      <w:r w:rsidRPr="007F4C01">
        <w:rPr>
          <w:color w:val="auto"/>
        </w:rPr>
        <w:t xml:space="preserve"> service </w:t>
      </w:r>
      <w:r>
        <w:rPr>
          <w:color w:val="auto"/>
        </w:rPr>
        <w:t>the VTS authority(s) can</w:t>
      </w:r>
      <w:r w:rsidRPr="00A35226">
        <w:rPr>
          <w:color w:val="auto"/>
        </w:rPr>
        <w:t xml:space="preserve"> prepare the arrival of the vessel</w:t>
      </w:r>
      <w:r>
        <w:rPr>
          <w:color w:val="auto"/>
        </w:rPr>
        <w:t>.</w:t>
      </w:r>
    </w:p>
    <w:p w14:paraId="459C958C" w14:textId="77777777" w:rsidR="00D14277" w:rsidRPr="00902818" w:rsidRDefault="00D14277" w:rsidP="00902818">
      <w:pPr>
        <w:pStyle w:val="Otsikko3"/>
        <w:pPrChange w:id="927" w:author="Kaski Maiju" w:date="2024-03-14T15:45:00Z">
          <w:pPr>
            <w:pStyle w:val="Bullet1"/>
          </w:pPr>
        </w:pPrChange>
      </w:pPr>
      <w:bookmarkStart w:id="928" w:name="_Toc161324123"/>
      <w:r>
        <w:t>Pre Arrival Information Service</w:t>
      </w:r>
      <w:bookmarkEnd w:id="928"/>
      <w:r>
        <w:t xml:space="preserve"> </w:t>
      </w:r>
    </w:p>
    <w:p w14:paraId="2321E54B" w14:textId="74BCBA54" w:rsidR="00D14277" w:rsidRDefault="00D14277" w:rsidP="00D14277">
      <w:pPr>
        <w:pStyle w:val="Bullet1"/>
        <w:numPr>
          <w:ilvl w:val="0"/>
          <w:numId w:val="0"/>
        </w:numPr>
        <w:ind w:left="360"/>
        <w:rPr>
          <w:color w:val="auto"/>
        </w:rPr>
      </w:pPr>
      <w:r>
        <w:rPr>
          <w:color w:val="auto"/>
        </w:rPr>
        <w:t>The Pre Arrival</w:t>
      </w:r>
      <w:r w:rsidRPr="008129D2">
        <w:rPr>
          <w:color w:val="auto"/>
        </w:rPr>
        <w:t xml:space="preserve"> Information Service complements the Voyage Plan Information Service (VPIS) </w:t>
      </w:r>
      <w:r w:rsidRPr="0087045B">
        <w:rPr>
          <w:color w:val="auto"/>
        </w:rPr>
        <w:t>during the final stages of their voyage</w:t>
      </w:r>
      <w:r>
        <w:rPr>
          <w:color w:val="auto"/>
        </w:rPr>
        <w:t xml:space="preserve">. </w:t>
      </w:r>
      <w:r w:rsidRPr="00B32BB4">
        <w:rPr>
          <w:color w:val="auto"/>
        </w:rPr>
        <w:t xml:space="preserve">Within this service the VTS authority(s) </w:t>
      </w:r>
      <w:r>
        <w:rPr>
          <w:color w:val="auto"/>
        </w:rPr>
        <w:t xml:space="preserve">will </w:t>
      </w:r>
      <w:r w:rsidRPr="008129D2">
        <w:rPr>
          <w:color w:val="auto"/>
        </w:rPr>
        <w:t>provid</w:t>
      </w:r>
      <w:r>
        <w:rPr>
          <w:color w:val="auto"/>
        </w:rPr>
        <w:t xml:space="preserve">es mariners </w:t>
      </w:r>
      <w:r w:rsidRPr="008129D2">
        <w:rPr>
          <w:color w:val="auto"/>
        </w:rPr>
        <w:t>specific and real-time information as vessels approach th</w:t>
      </w:r>
      <w:r>
        <w:rPr>
          <w:color w:val="auto"/>
        </w:rPr>
        <w:t>e VTS area and</w:t>
      </w:r>
      <w:r w:rsidRPr="008129D2">
        <w:rPr>
          <w:color w:val="auto"/>
        </w:rPr>
        <w:t xml:space="preserve"> offer</w:t>
      </w:r>
      <w:r>
        <w:rPr>
          <w:color w:val="auto"/>
        </w:rPr>
        <w:t>s</w:t>
      </w:r>
      <w:r w:rsidRPr="008129D2">
        <w:rPr>
          <w:color w:val="auto"/>
        </w:rPr>
        <w:t xml:space="preserve"> data and insights crucial for a safe and efficient </w:t>
      </w:r>
      <w:r>
        <w:rPr>
          <w:color w:val="auto"/>
        </w:rPr>
        <w:t>voyage</w:t>
      </w:r>
      <w:r>
        <w:t xml:space="preserve">. This information includes more detailed information about </w:t>
      </w:r>
      <w:r w:rsidRPr="004F0020">
        <w:rPr>
          <w:color w:val="auto"/>
        </w:rPr>
        <w:t>the current status of the port, including</w:t>
      </w:r>
      <w:r>
        <w:rPr>
          <w:color w:val="auto"/>
        </w:rPr>
        <w:t>:</w:t>
      </w:r>
      <w:r w:rsidRPr="004F0020">
        <w:rPr>
          <w:color w:val="auto"/>
        </w:rPr>
        <w:t xml:space="preserve"> berth availability, port congestion, </w:t>
      </w:r>
      <w:r>
        <w:rPr>
          <w:color w:val="auto"/>
        </w:rPr>
        <w:t xml:space="preserve">local </w:t>
      </w:r>
      <w:r w:rsidRPr="004F0020">
        <w:rPr>
          <w:color w:val="auto"/>
        </w:rPr>
        <w:t>restrictions</w:t>
      </w:r>
      <w:r>
        <w:rPr>
          <w:color w:val="auto"/>
        </w:rPr>
        <w:t xml:space="preserve"> and </w:t>
      </w:r>
      <w:r w:rsidRPr="004F0020">
        <w:rPr>
          <w:color w:val="auto"/>
        </w:rPr>
        <w:t>data on tid</w:t>
      </w:r>
      <w:r>
        <w:rPr>
          <w:color w:val="auto"/>
        </w:rPr>
        <w:t>e</w:t>
      </w:r>
      <w:r w:rsidRPr="004F0020">
        <w:rPr>
          <w:color w:val="auto"/>
        </w:rPr>
        <w:t>, currents, and their effects on navigation within the</w:t>
      </w:r>
      <w:r>
        <w:rPr>
          <w:color w:val="auto"/>
        </w:rPr>
        <w:t xml:space="preserve"> area.</w:t>
      </w:r>
    </w:p>
    <w:p w14:paraId="66662205" w14:textId="77777777" w:rsidR="00D14277" w:rsidRPr="00902818" w:rsidRDefault="00D14277" w:rsidP="00902818">
      <w:pPr>
        <w:pStyle w:val="Otsikko3"/>
        <w:pPrChange w:id="929" w:author="Kaski Maiju" w:date="2024-03-14T15:45:00Z">
          <w:pPr>
            <w:pStyle w:val="Bullet1"/>
          </w:pPr>
        </w:pPrChange>
      </w:pPr>
      <w:bookmarkStart w:id="930" w:name="_Toc161324124"/>
      <w:r>
        <w:t>VTS</w:t>
      </w:r>
      <w:r w:rsidRPr="009806BA">
        <w:t xml:space="preserve"> information service</w:t>
      </w:r>
      <w:bookmarkEnd w:id="930"/>
    </w:p>
    <w:p w14:paraId="7734075C" w14:textId="67F5EA3C" w:rsidR="00D14277" w:rsidRDefault="00D14277" w:rsidP="00D14277">
      <w:pPr>
        <w:pStyle w:val="Leipteksti"/>
        <w:ind w:left="360"/>
      </w:pPr>
      <w:bookmarkStart w:id="931" w:name="_Hlk146109928"/>
      <w:r w:rsidRPr="00C1208D">
        <w:t>The primary aim of a VTS Information Service (VIS) is to assist ships in navigating safely within the port area. Within this service the VTS authority delivers specific information on navigational situations and warnings within the VTS area. Such as suspension or change of routes, information on uncharted obstacles such as dangerous wrecks, diving operations, crane activities or ships not under command</w:t>
      </w:r>
    </w:p>
    <w:p w14:paraId="220B43B1" w14:textId="77777777" w:rsidR="00D14277" w:rsidRPr="00E43504" w:rsidRDefault="00D14277" w:rsidP="00902818">
      <w:pPr>
        <w:pStyle w:val="Otsikko3"/>
        <w:pPrChange w:id="932" w:author="Kaski Maiju" w:date="2024-03-14T15:45:00Z">
          <w:pPr>
            <w:pStyle w:val="Bullet1"/>
          </w:pPr>
        </w:pPrChange>
      </w:pPr>
      <w:bookmarkStart w:id="933" w:name="_Toc161324125"/>
      <w:bookmarkEnd w:id="931"/>
      <w:r>
        <w:t xml:space="preserve">Route Reference Service </w:t>
      </w:r>
      <w:del w:id="934" w:author="Kaski Maiju" w:date="2024-03-14T15:45:00Z">
        <w:r w:rsidDel="00902818">
          <w:delText>(RE UC1)</w:delText>
        </w:r>
      </w:del>
      <w:bookmarkEnd w:id="933"/>
    </w:p>
    <w:p w14:paraId="2530AD1A" w14:textId="77777777" w:rsidR="00D14277" w:rsidRPr="00835BD5" w:rsidRDefault="00D14277" w:rsidP="00D14277">
      <w:pPr>
        <w:pStyle w:val="Bullet1"/>
        <w:numPr>
          <w:ilvl w:val="0"/>
          <w:numId w:val="0"/>
        </w:numPr>
        <w:ind w:left="360"/>
      </w:pPr>
      <w:r>
        <w:rPr>
          <w:color w:val="auto"/>
        </w:rPr>
        <w:t xml:space="preserve">With the </w:t>
      </w:r>
      <w:r w:rsidRPr="007F4C01">
        <w:rPr>
          <w:color w:val="auto"/>
        </w:rPr>
        <w:t xml:space="preserve">Route Reference Service </w:t>
      </w:r>
      <w:r>
        <w:rPr>
          <w:color w:val="auto"/>
        </w:rPr>
        <w:t xml:space="preserve">(RRS) coastal and or VTS authority(s) </w:t>
      </w:r>
      <w:r w:rsidRPr="007F4C01">
        <w:rPr>
          <w:color w:val="auto"/>
        </w:rPr>
        <w:t>offer predefined routes and waypoints, in electronic format</w:t>
      </w:r>
      <w:r>
        <w:rPr>
          <w:color w:val="auto"/>
        </w:rPr>
        <w:t xml:space="preserve">. RSS is designed to </w:t>
      </w:r>
      <w:r w:rsidRPr="007F4C01">
        <w:rPr>
          <w:color w:val="auto"/>
        </w:rPr>
        <w:t xml:space="preserve">assist </w:t>
      </w:r>
      <w:r>
        <w:rPr>
          <w:color w:val="auto"/>
        </w:rPr>
        <w:t>mariners</w:t>
      </w:r>
      <w:r w:rsidRPr="007F4C01">
        <w:rPr>
          <w:color w:val="auto"/>
        </w:rPr>
        <w:t xml:space="preserve"> in their voyage planning</w:t>
      </w:r>
      <w:r>
        <w:rPr>
          <w:color w:val="auto"/>
        </w:rPr>
        <w:t xml:space="preserve"> to define the suitable route on</w:t>
      </w:r>
      <w:r w:rsidRPr="007F4C01">
        <w:rPr>
          <w:color w:val="auto"/>
        </w:rPr>
        <w:t xml:space="preserve"> commonly used passages</w:t>
      </w:r>
      <w:r>
        <w:rPr>
          <w:color w:val="auto"/>
        </w:rPr>
        <w:t xml:space="preserve">, </w:t>
      </w:r>
      <w:r w:rsidRPr="007F4C01">
        <w:rPr>
          <w:color w:val="auto"/>
        </w:rPr>
        <w:t>such as shipping lanes, approaches to ports, and coastal routes</w:t>
      </w:r>
      <w:r>
        <w:rPr>
          <w:color w:val="auto"/>
        </w:rPr>
        <w:t xml:space="preserve">.  </w:t>
      </w:r>
    </w:p>
    <w:p w14:paraId="576D8314" w14:textId="4F982C0A" w:rsidR="00D14277" w:rsidRPr="00902818" w:rsidRDefault="00D14277" w:rsidP="00902818">
      <w:pPr>
        <w:pStyle w:val="Otsikko3"/>
        <w:pPrChange w:id="935" w:author="Kaski Maiju" w:date="2024-03-14T15:45:00Z">
          <w:pPr>
            <w:pStyle w:val="Bullet1"/>
          </w:pPr>
        </w:pPrChange>
      </w:pPr>
      <w:bookmarkStart w:id="936" w:name="_Toc161324126"/>
      <w:r w:rsidRPr="00A35226">
        <w:t xml:space="preserve">Route </w:t>
      </w:r>
      <w:del w:id="937" w:author="Kaski Maiju" w:date="2024-03-13T15:54:00Z">
        <w:r w:rsidRPr="00A35226" w:rsidDel="005E285F">
          <w:delText>Reporting</w:delText>
        </w:r>
      </w:del>
      <w:r w:rsidRPr="00A35226">
        <w:t xml:space="preserve"> Service</w:t>
      </w:r>
      <w:r>
        <w:t xml:space="preserve"> </w:t>
      </w:r>
      <w:del w:id="938" w:author="Kaski Maiju" w:date="2024-03-13T15:53:00Z">
        <w:r w:rsidDel="005E285F">
          <w:delText>(RE UC2)</w:delText>
        </w:r>
      </w:del>
      <w:ins w:id="939" w:author="Kaski Maiju" w:date="2024-03-13T15:54:00Z">
        <w:r w:rsidR="005E285F">
          <w:t xml:space="preserve"> Exchange</w:t>
        </w:r>
      </w:ins>
      <w:bookmarkEnd w:id="936"/>
    </w:p>
    <w:p w14:paraId="1BA3FDB6" w14:textId="57FE931D" w:rsidR="00E92EA8" w:rsidRDefault="00D14277">
      <w:pPr>
        <w:pStyle w:val="Bullet1"/>
        <w:numPr>
          <w:ilvl w:val="0"/>
          <w:numId w:val="0"/>
        </w:numPr>
        <w:ind w:left="360"/>
        <w:rPr>
          <w:ins w:id="940" w:author="Kaski Maiju" w:date="2024-03-14T11:05:00Z"/>
        </w:rPr>
      </w:pPr>
      <w:r>
        <w:t>Vessel sends prior to its arrival the intended route through the VTS area to the VTS. If the route includes schedule use case can also be used together with VTS traffic clearance service.</w:t>
      </w:r>
    </w:p>
    <w:p w14:paraId="37969E62" w14:textId="77777777" w:rsidR="002D4A37" w:rsidRDefault="002D4A37" w:rsidP="002D4A37">
      <w:pPr>
        <w:pStyle w:val="Luettelokappale"/>
        <w:numPr>
          <w:ilvl w:val="0"/>
          <w:numId w:val="61"/>
        </w:numPr>
        <w:spacing w:line="259" w:lineRule="auto"/>
        <w:rPr>
          <w:ins w:id="941" w:author="Kaski Maiju" w:date="2024-03-14T11:05:00Z"/>
          <w:rFonts w:ascii="Calibri" w:eastAsia="Calibri" w:hAnsi="Calibri" w:cs="Times New Roman"/>
          <w:szCs w:val="28"/>
          <w:lang w:val="en-US"/>
        </w:rPr>
      </w:pPr>
      <w:ins w:id="942" w:author="Kaski Maiju" w:date="2024-03-14T11:05:00Z">
        <w:r>
          <w:rPr>
            <w:rFonts w:ascii="Calibri" w:eastAsia="Calibri" w:hAnsi="Calibri" w:cs="Times New Roman"/>
            <w:szCs w:val="28"/>
            <w:lang w:val="en-US"/>
          </w:rPr>
          <w:t>One of the following</w:t>
        </w:r>
      </w:ins>
    </w:p>
    <w:p w14:paraId="2846F7D6" w14:textId="77777777" w:rsidR="002D4A37" w:rsidRPr="00057920" w:rsidRDefault="002D4A37" w:rsidP="002D4A37">
      <w:pPr>
        <w:pStyle w:val="Luettelokappale"/>
        <w:numPr>
          <w:ilvl w:val="1"/>
          <w:numId w:val="61"/>
        </w:numPr>
        <w:spacing w:line="259" w:lineRule="auto"/>
        <w:rPr>
          <w:ins w:id="943" w:author="Kaski Maiju" w:date="2024-03-14T11:05:00Z"/>
          <w:rFonts w:ascii="Calibri" w:eastAsia="Calibri" w:hAnsi="Calibri" w:cs="Times New Roman"/>
          <w:szCs w:val="28"/>
          <w:lang w:val="en-US"/>
        </w:rPr>
      </w:pPr>
      <w:ins w:id="944" w:author="Kaski Maiju" w:date="2024-03-14T11:05:00Z">
        <w:r w:rsidRPr="00057920">
          <w:rPr>
            <w:rFonts w:ascii="Calibri" w:eastAsia="Calibri" w:hAnsi="Calibri" w:cs="Times New Roman"/>
            <w:szCs w:val="28"/>
            <w:lang w:val="en-US"/>
          </w:rPr>
          <w:t>V</w:t>
        </w:r>
        <w:r>
          <w:rPr>
            <w:rFonts w:ascii="Calibri" w:eastAsia="Calibri" w:hAnsi="Calibri" w:cs="Times New Roman"/>
            <w:szCs w:val="28"/>
            <w:lang w:val="en-US"/>
          </w:rPr>
          <w:t>TS personnel</w:t>
        </w:r>
        <w:r w:rsidRPr="00057920">
          <w:rPr>
            <w:rFonts w:ascii="Calibri" w:eastAsia="Calibri" w:hAnsi="Calibri" w:cs="Times New Roman"/>
            <w:szCs w:val="28"/>
            <w:lang w:val="en-US"/>
          </w:rPr>
          <w:t xml:space="preserve"> does not agree with changes</w:t>
        </w:r>
        <w:r>
          <w:rPr>
            <w:rFonts w:ascii="Calibri" w:eastAsia="Calibri" w:hAnsi="Calibri" w:cs="Times New Roman"/>
            <w:szCs w:val="28"/>
            <w:lang w:val="en-US"/>
          </w:rPr>
          <w:t xml:space="preserve"> (go to use case 2)</w:t>
        </w:r>
      </w:ins>
    </w:p>
    <w:p w14:paraId="459E853D" w14:textId="77777777" w:rsidR="002D4A37" w:rsidRPr="00057920" w:rsidRDefault="002D4A37" w:rsidP="002D4A37">
      <w:pPr>
        <w:pStyle w:val="Luettelokappale"/>
        <w:numPr>
          <w:ilvl w:val="1"/>
          <w:numId w:val="61"/>
        </w:numPr>
        <w:spacing w:line="259" w:lineRule="auto"/>
        <w:rPr>
          <w:ins w:id="945" w:author="Kaski Maiju" w:date="2024-03-14T11:05:00Z"/>
          <w:rFonts w:ascii="Calibri" w:eastAsia="Calibri" w:hAnsi="Calibri" w:cs="Times New Roman"/>
          <w:color w:val="FF0000"/>
          <w:szCs w:val="28"/>
          <w:lang w:val="en-US"/>
        </w:rPr>
      </w:pPr>
      <w:ins w:id="946" w:author="Kaski Maiju" w:date="2024-03-14T11:05:00Z">
        <w:r w:rsidRPr="00057920">
          <w:rPr>
            <w:rFonts w:ascii="Calibri" w:eastAsia="Calibri" w:hAnsi="Calibri" w:cs="Times New Roman"/>
            <w:color w:val="FF0000"/>
            <w:szCs w:val="28"/>
            <w:lang w:val="en-US"/>
          </w:rPr>
          <w:t>V</w:t>
        </w:r>
        <w:r>
          <w:rPr>
            <w:rFonts w:ascii="Calibri" w:eastAsia="Calibri" w:hAnsi="Calibri" w:cs="Times New Roman"/>
            <w:color w:val="FF0000"/>
            <w:szCs w:val="28"/>
            <w:lang w:val="en-US"/>
          </w:rPr>
          <w:t>TS system</w:t>
        </w:r>
        <w:r w:rsidRPr="00057920">
          <w:rPr>
            <w:rFonts w:ascii="Calibri" w:eastAsia="Calibri" w:hAnsi="Calibri" w:cs="Times New Roman"/>
            <w:color w:val="FF0000"/>
            <w:szCs w:val="28"/>
            <w:lang w:val="en-US"/>
          </w:rPr>
          <w:t xml:space="preserve"> implements the changes</w:t>
        </w:r>
        <w:r>
          <w:rPr>
            <w:rFonts w:ascii="Calibri" w:eastAsia="Calibri" w:hAnsi="Calibri" w:cs="Times New Roman"/>
            <w:color w:val="FF0000"/>
            <w:szCs w:val="28"/>
            <w:lang w:val="en-US"/>
          </w:rPr>
          <w:t xml:space="preserve"> </w:t>
        </w:r>
      </w:ins>
    </w:p>
    <w:p w14:paraId="29230FCC" w14:textId="77777777" w:rsidR="002D4A37" w:rsidRPr="00A865AC" w:rsidRDefault="002D4A37">
      <w:pPr>
        <w:pStyle w:val="Bullet1"/>
        <w:numPr>
          <w:ilvl w:val="0"/>
          <w:numId w:val="0"/>
        </w:numPr>
        <w:ind w:left="360"/>
        <w:rPr>
          <w:ins w:id="947" w:author="Kaski Maiju" w:date="2024-03-13T16:07:00Z"/>
          <w:rPrChange w:id="948" w:author="Kaski Maiju" w:date="2024-03-13T16:37:00Z">
            <w:rPr>
              <w:ins w:id="949" w:author="Kaski Maiju" w:date="2024-03-13T16:07:00Z"/>
              <w:rFonts w:ascii="Calibri" w:eastAsia="Calibri" w:hAnsi="Calibri" w:cs="Times New Roman"/>
              <w:sz w:val="22"/>
            </w:rPr>
          </w:rPrChange>
        </w:rPr>
        <w:pPrChange w:id="950" w:author="Kaski Maiju" w:date="2024-03-13T16:37:00Z">
          <w:pPr>
            <w:spacing w:after="160" w:line="259" w:lineRule="auto"/>
          </w:pPr>
        </w:pPrChange>
      </w:pPr>
    </w:p>
    <w:p w14:paraId="5788F555" w14:textId="64A5C341" w:rsidR="005E285F" w:rsidRDefault="00E92EA8" w:rsidP="00702C17">
      <w:pPr>
        <w:pStyle w:val="Otsikko4"/>
        <w:rPr>
          <w:ins w:id="951" w:author="Kaski Maiju" w:date="2024-03-13T16:07:00Z"/>
          <w:rFonts w:eastAsia="Calibri"/>
        </w:rPr>
        <w:pPrChange w:id="952" w:author="Kaski Maiju" w:date="2024-03-14T15:52:00Z">
          <w:pPr>
            <w:spacing w:after="160" w:line="259" w:lineRule="auto"/>
          </w:pPr>
        </w:pPrChange>
      </w:pPr>
      <w:ins w:id="953" w:author="Kaski Maiju" w:date="2024-03-13T16:07:00Z">
        <w:r w:rsidRPr="00E92EA8">
          <w:rPr>
            <w:rFonts w:eastAsia="Calibri"/>
            <w:rPrChange w:id="954" w:author="Kaski Maiju" w:date="2024-03-13T16:07:00Z">
              <w:rPr>
                <w:rFonts w:ascii="Calibri" w:eastAsia="Calibri" w:hAnsi="Calibri" w:cs="Times New Roman"/>
                <w:sz w:val="22"/>
              </w:rPr>
            </w:rPrChange>
          </w:rPr>
          <w:t xml:space="preserve">Use case </w:t>
        </w:r>
      </w:ins>
      <w:ins w:id="955" w:author="Kaski Maiju" w:date="2024-03-13T16:36:00Z">
        <w:r w:rsidR="00A865AC">
          <w:rPr>
            <w:rFonts w:eastAsia="Calibri"/>
          </w:rPr>
          <w:t>1</w:t>
        </w:r>
      </w:ins>
    </w:p>
    <w:p w14:paraId="0FF77D67" w14:textId="69F3D80F" w:rsidR="00E92EA8" w:rsidRDefault="00E92EA8" w:rsidP="005E285F">
      <w:pPr>
        <w:spacing w:after="160" w:line="259" w:lineRule="auto"/>
        <w:rPr>
          <w:ins w:id="956" w:author="Kaski Maiju" w:date="2024-03-13T16:08:00Z"/>
          <w:rFonts w:ascii="Calibri" w:eastAsia="Calibri" w:hAnsi="Calibri" w:cs="Times New Roman"/>
          <w:sz w:val="22"/>
        </w:rPr>
      </w:pPr>
      <w:ins w:id="957" w:author="Kaski Maiju" w:date="2024-03-13T16:07:00Z">
        <w:r>
          <w:rPr>
            <w:rFonts w:ascii="Calibri" w:eastAsia="Calibri" w:hAnsi="Calibri" w:cs="Times New Roman"/>
            <w:sz w:val="22"/>
          </w:rPr>
          <w:t xml:space="preserve">Use-case </w:t>
        </w:r>
      </w:ins>
      <w:ins w:id="958" w:author="Kaski Maiju" w:date="2024-03-13T16:08:00Z">
        <w:r>
          <w:rPr>
            <w:rFonts w:ascii="Calibri" w:eastAsia="Calibri" w:hAnsi="Calibri" w:cs="Times New Roman"/>
            <w:sz w:val="22"/>
          </w:rPr>
          <w:t xml:space="preserve">(name): </w:t>
        </w:r>
        <w:r>
          <w:rPr>
            <w:rFonts w:ascii="Calibri" w:eastAsia="Calibri" w:hAnsi="Calibri" w:cs="Times New Roman"/>
            <w:sz w:val="22"/>
          </w:rPr>
          <w:tab/>
        </w:r>
      </w:ins>
      <w:ins w:id="959" w:author="Kaski Maiju" w:date="2024-03-13T16:15:00Z">
        <w:r>
          <w:rPr>
            <w:rFonts w:ascii="Calibri" w:eastAsia="Calibri" w:hAnsi="Calibri" w:cs="Times New Roman"/>
            <w:sz w:val="22"/>
          </w:rPr>
          <w:t xml:space="preserve">Initial </w:t>
        </w:r>
      </w:ins>
      <w:ins w:id="960" w:author="Kaski Maiju" w:date="2024-03-13T16:08:00Z">
        <w:r>
          <w:rPr>
            <w:rFonts w:ascii="Calibri" w:eastAsia="Calibri" w:hAnsi="Calibri" w:cs="Times New Roman"/>
            <w:sz w:val="22"/>
          </w:rPr>
          <w:t>Shar</w:t>
        </w:r>
      </w:ins>
      <w:ins w:id="961" w:author="Kaski Maiju" w:date="2024-03-13T16:11:00Z">
        <w:r>
          <w:rPr>
            <w:rFonts w:ascii="Calibri" w:eastAsia="Calibri" w:hAnsi="Calibri" w:cs="Times New Roman"/>
            <w:sz w:val="22"/>
          </w:rPr>
          <w:t xml:space="preserve">ing </w:t>
        </w:r>
      </w:ins>
      <w:ins w:id="962" w:author="Kaski Maiju" w:date="2024-03-13T16:15:00Z">
        <w:r>
          <w:rPr>
            <w:rFonts w:ascii="Calibri" w:eastAsia="Calibri" w:hAnsi="Calibri" w:cs="Times New Roman"/>
            <w:sz w:val="22"/>
          </w:rPr>
          <w:t xml:space="preserve">of the </w:t>
        </w:r>
      </w:ins>
      <w:ins w:id="963" w:author="Kaski Maiju" w:date="2024-03-13T16:25:00Z">
        <w:r>
          <w:rPr>
            <w:rFonts w:ascii="Calibri" w:eastAsia="Calibri" w:hAnsi="Calibri" w:cs="Times New Roman"/>
            <w:sz w:val="22"/>
          </w:rPr>
          <w:t>R</w:t>
        </w:r>
      </w:ins>
      <w:ins w:id="964" w:author="Kaski Maiju" w:date="2024-03-13T16:11:00Z">
        <w:r>
          <w:rPr>
            <w:rFonts w:ascii="Calibri" w:eastAsia="Calibri" w:hAnsi="Calibri" w:cs="Times New Roman"/>
            <w:sz w:val="22"/>
          </w:rPr>
          <w:t xml:space="preserve">oute from </w:t>
        </w:r>
      </w:ins>
      <w:ins w:id="965" w:author="Kaski Maiju" w:date="2024-03-13T16:25:00Z">
        <w:r>
          <w:rPr>
            <w:rFonts w:ascii="Calibri" w:eastAsia="Calibri" w:hAnsi="Calibri" w:cs="Times New Roman"/>
            <w:sz w:val="22"/>
          </w:rPr>
          <w:t>V</w:t>
        </w:r>
      </w:ins>
      <w:ins w:id="966" w:author="Kaski Maiju" w:date="2024-03-13T16:11:00Z">
        <w:r>
          <w:rPr>
            <w:rFonts w:ascii="Calibri" w:eastAsia="Calibri" w:hAnsi="Calibri" w:cs="Times New Roman"/>
            <w:sz w:val="22"/>
          </w:rPr>
          <w:t>essel to VTS</w:t>
        </w:r>
      </w:ins>
    </w:p>
    <w:p w14:paraId="0639A9EB" w14:textId="5919B6EF" w:rsidR="00E92EA8" w:rsidRPr="00E92EA8" w:rsidRDefault="00E92EA8">
      <w:pPr>
        <w:spacing w:after="160" w:line="259" w:lineRule="auto"/>
        <w:ind w:left="2124" w:hanging="2124"/>
        <w:rPr>
          <w:ins w:id="967" w:author="Kaski Maiju" w:date="2024-03-13T16:07:00Z"/>
          <w:rFonts w:ascii="Calibri" w:eastAsia="Calibri" w:hAnsi="Calibri" w:cs="Times New Roman"/>
          <w:sz w:val="22"/>
        </w:rPr>
        <w:pPrChange w:id="968" w:author="Kaski Maiju" w:date="2024-03-13T16:21:00Z">
          <w:pPr>
            <w:spacing w:after="160" w:line="259" w:lineRule="auto"/>
          </w:pPr>
        </w:pPrChange>
      </w:pPr>
      <w:ins w:id="969" w:author="Kaski Maiju" w:date="2024-03-13T16:08:00Z">
        <w:r w:rsidRPr="00946173">
          <w:rPr>
            <w:rFonts w:ascii="Calibri" w:eastAsia="Calibri" w:hAnsi="Calibri" w:cs="Times New Roman"/>
            <w:sz w:val="22"/>
            <w:u w:val="single"/>
          </w:rPr>
          <w:t>Description:</w:t>
        </w:r>
        <w:r>
          <w:rPr>
            <w:rFonts w:ascii="Calibri" w:eastAsia="Calibri" w:hAnsi="Calibri" w:cs="Times New Roman"/>
            <w:sz w:val="22"/>
            <w:u w:val="single"/>
          </w:rPr>
          <w:t xml:space="preserve"> </w:t>
        </w:r>
      </w:ins>
      <w:ins w:id="970" w:author="Kaski Maiju" w:date="2024-03-13T16:11:00Z">
        <w:r>
          <w:rPr>
            <w:rFonts w:ascii="Calibri" w:eastAsia="Calibri" w:hAnsi="Calibri" w:cs="Times New Roman"/>
            <w:sz w:val="22"/>
            <w:u w:val="single"/>
          </w:rPr>
          <w:tab/>
        </w:r>
      </w:ins>
      <w:ins w:id="971" w:author="Kaski Maiju" w:date="2024-03-13T16:08:00Z">
        <w:r>
          <w:rPr>
            <w:rFonts w:ascii="Calibri" w:eastAsia="Calibri" w:hAnsi="Calibri" w:cs="Times New Roman"/>
            <w:sz w:val="22"/>
            <w:u w:val="single"/>
          </w:rPr>
          <w:t>Vessel shares route with VTS</w:t>
        </w:r>
      </w:ins>
      <w:ins w:id="972" w:author="Kaski Maiju" w:date="2024-03-13T16:21:00Z">
        <w:r>
          <w:rPr>
            <w:rFonts w:ascii="Calibri" w:eastAsia="Calibri" w:hAnsi="Calibri" w:cs="Times New Roman"/>
            <w:sz w:val="22"/>
            <w:u w:val="single"/>
          </w:rPr>
          <w:t xml:space="preserve"> </w:t>
        </w:r>
      </w:ins>
      <w:ins w:id="973" w:author="Kaski Maiju" w:date="2024-03-13T16:22:00Z">
        <w:r w:rsidRPr="00E92EA8">
          <w:rPr>
            <w:rFonts w:ascii="Calibri" w:eastAsia="Calibri" w:hAnsi="Calibri" w:cs="Times New Roman"/>
            <w:sz w:val="22"/>
            <w:u w:val="single"/>
            <w:rPrChange w:id="974" w:author="Kaski Maiju" w:date="2024-03-13T16:22:00Z">
              <w:rPr>
                <w:rFonts w:ascii="Calibri" w:eastAsia="Calibri" w:hAnsi="Calibri" w:cs="Times New Roman"/>
              </w:rPr>
            </w:rPrChange>
          </w:rPr>
          <w:t>b</w:t>
        </w:r>
      </w:ins>
      <w:ins w:id="975" w:author="Kaski Maiju" w:date="2024-03-13T16:21:00Z">
        <w:r w:rsidRPr="00E92EA8">
          <w:rPr>
            <w:rFonts w:ascii="Calibri" w:eastAsia="Calibri" w:hAnsi="Calibri" w:cs="Times New Roman"/>
            <w:sz w:val="22"/>
            <w:u w:val="single"/>
            <w:rPrChange w:id="976" w:author="Kaski Maiju" w:date="2024-03-13T16:22:00Z">
              <w:rPr>
                <w:rFonts w:ascii="Calibri" w:eastAsia="Calibri" w:hAnsi="Calibri" w:cs="Times New Roman"/>
              </w:rPr>
            </w:rPrChange>
          </w:rPr>
          <w:t>efore entering VTS area, leaving from berth/anchorage, departing from port/anchorage</w:t>
        </w:r>
      </w:ins>
      <w:ins w:id="977" w:author="Kaski Maiju" w:date="2024-03-13T17:50:00Z">
        <w:r w:rsidR="0098007B">
          <w:rPr>
            <w:rFonts w:ascii="Calibri" w:eastAsia="Calibri" w:hAnsi="Calibri" w:cs="Times New Roman"/>
            <w:sz w:val="22"/>
            <w:u w:val="single"/>
          </w:rPr>
          <w:t>.</w:t>
        </w:r>
      </w:ins>
    </w:p>
    <w:p w14:paraId="358CF5EF" w14:textId="58042844" w:rsidR="00E92EA8" w:rsidRPr="008F33E4" w:rsidRDefault="00E92EA8" w:rsidP="005E285F">
      <w:pPr>
        <w:spacing w:after="160" w:line="259" w:lineRule="auto"/>
        <w:rPr>
          <w:ins w:id="978" w:author="Kaski Maiju" w:date="2024-03-13T16:00:00Z"/>
          <w:rFonts w:ascii="Calibri" w:eastAsia="Calibri" w:hAnsi="Calibri" w:cs="Times New Roman"/>
          <w:sz w:val="22"/>
        </w:rPr>
      </w:pPr>
      <w:ins w:id="979" w:author="Kaski Maiju" w:date="2024-03-13T16:08:00Z">
        <w:r w:rsidRPr="00946173">
          <w:rPr>
            <w:rFonts w:ascii="Calibri" w:eastAsia="Calibri" w:hAnsi="Calibri" w:cs="Times New Roman"/>
            <w:sz w:val="22"/>
            <w:u w:val="single"/>
          </w:rPr>
          <w:t>Actors:</w:t>
        </w:r>
        <w:r>
          <w:rPr>
            <w:rFonts w:ascii="Calibri" w:eastAsia="Calibri" w:hAnsi="Calibri" w:cs="Times New Roman"/>
            <w:sz w:val="22"/>
            <w:u w:val="single"/>
          </w:rPr>
          <w:t xml:space="preserve"> </w:t>
        </w:r>
      </w:ins>
      <w:ins w:id="980" w:author="Kaski Maiju" w:date="2024-03-13T16:11:00Z">
        <w:r>
          <w:rPr>
            <w:rFonts w:ascii="Calibri" w:eastAsia="Calibri" w:hAnsi="Calibri" w:cs="Times New Roman"/>
            <w:sz w:val="22"/>
            <w:u w:val="single"/>
          </w:rPr>
          <w:tab/>
        </w:r>
        <w:r>
          <w:rPr>
            <w:rFonts w:ascii="Calibri" w:eastAsia="Calibri" w:hAnsi="Calibri" w:cs="Times New Roman"/>
            <w:sz w:val="22"/>
            <w:u w:val="single"/>
          </w:rPr>
          <w:tab/>
        </w:r>
        <w:r>
          <w:rPr>
            <w:rFonts w:ascii="Calibri" w:eastAsia="Calibri" w:hAnsi="Calibri" w:cs="Times New Roman"/>
            <w:sz w:val="22"/>
            <w:u w:val="single"/>
          </w:rPr>
          <w:tab/>
        </w:r>
      </w:ins>
      <w:ins w:id="981" w:author="Kaski Maiju" w:date="2024-03-13T16:09:00Z">
        <w:r>
          <w:rPr>
            <w:rFonts w:ascii="Calibri" w:eastAsia="Calibri" w:hAnsi="Calibri" w:cs="Times New Roman"/>
            <w:sz w:val="22"/>
            <w:u w:val="single"/>
          </w:rPr>
          <w:t xml:space="preserve">VTS System, ECDIS, Mariner, </w:t>
        </w:r>
      </w:ins>
      <w:ins w:id="982" w:author="Kaski Maiju" w:date="2024-03-13T16:10:00Z">
        <w:r>
          <w:rPr>
            <w:rFonts w:ascii="Calibri" w:eastAsia="Calibri" w:hAnsi="Calibri" w:cs="Times New Roman"/>
            <w:sz w:val="22"/>
            <w:u w:val="single"/>
          </w:rPr>
          <w:t xml:space="preserve">Route </w:t>
        </w:r>
      </w:ins>
      <w:ins w:id="983" w:author="Kaski Maiju" w:date="2024-03-13T17:24:00Z">
        <w:r w:rsidR="0098007B">
          <w:rPr>
            <w:rFonts w:ascii="Calibri" w:eastAsia="Calibri" w:hAnsi="Calibri" w:cs="Times New Roman"/>
            <w:sz w:val="22"/>
            <w:u w:val="single"/>
          </w:rPr>
          <w:t>E</w:t>
        </w:r>
      </w:ins>
      <w:ins w:id="984" w:author="Kaski Maiju" w:date="2024-03-13T16:10:00Z">
        <w:r>
          <w:rPr>
            <w:rFonts w:ascii="Calibri" w:eastAsia="Calibri" w:hAnsi="Calibri" w:cs="Times New Roman"/>
            <w:sz w:val="22"/>
            <w:u w:val="single"/>
          </w:rPr>
          <w:t xml:space="preserve">xchange </w:t>
        </w:r>
      </w:ins>
      <w:ins w:id="985" w:author="Kaski Maiju" w:date="2024-03-13T17:24:00Z">
        <w:r w:rsidR="0098007B">
          <w:rPr>
            <w:rFonts w:ascii="Calibri" w:eastAsia="Calibri" w:hAnsi="Calibri" w:cs="Times New Roman"/>
            <w:sz w:val="22"/>
            <w:u w:val="single"/>
          </w:rPr>
          <w:t>S</w:t>
        </w:r>
      </w:ins>
      <w:ins w:id="986" w:author="Kaski Maiju" w:date="2024-03-13T16:10:00Z">
        <w:r>
          <w:rPr>
            <w:rFonts w:ascii="Calibri" w:eastAsia="Calibri" w:hAnsi="Calibri" w:cs="Times New Roman"/>
            <w:sz w:val="22"/>
            <w:u w:val="single"/>
          </w:rPr>
          <w:t>ervice</w:t>
        </w:r>
      </w:ins>
    </w:p>
    <w:p w14:paraId="197518F8" w14:textId="3CC57A64" w:rsidR="005E285F" w:rsidRDefault="00E92EA8">
      <w:pPr>
        <w:pStyle w:val="Bullet1"/>
        <w:numPr>
          <w:ilvl w:val="0"/>
          <w:numId w:val="0"/>
        </w:numPr>
        <w:ind w:left="2124" w:hanging="2124"/>
        <w:rPr>
          <w:ins w:id="987" w:author="Kaski Maiju" w:date="2024-03-13T16:10:00Z"/>
          <w:rFonts w:ascii="Calibri" w:eastAsia="Calibri" w:hAnsi="Calibri" w:cs="Times New Roman"/>
        </w:rPr>
        <w:pPrChange w:id="988" w:author="Kaski Maiju" w:date="2024-03-13T16:13:00Z">
          <w:pPr>
            <w:pStyle w:val="Bullet1"/>
            <w:numPr>
              <w:numId w:val="0"/>
            </w:numPr>
            <w:ind w:left="0" w:firstLine="0"/>
          </w:pPr>
        </w:pPrChange>
      </w:pPr>
      <w:ins w:id="989" w:author="Kaski Maiju" w:date="2024-03-13T16:09:00Z">
        <w:r w:rsidRPr="00946173">
          <w:rPr>
            <w:rFonts w:ascii="Calibri" w:eastAsia="Calibri" w:hAnsi="Calibri" w:cs="Times New Roman"/>
            <w:u w:val="single"/>
          </w:rPr>
          <w:t>Frequency of Use</w:t>
        </w:r>
        <w:r w:rsidRPr="00946173">
          <w:rPr>
            <w:rFonts w:ascii="Calibri" w:eastAsia="Calibri" w:hAnsi="Calibri" w:cs="Times New Roman"/>
          </w:rPr>
          <w:t>:</w:t>
        </w:r>
      </w:ins>
      <w:ins w:id="990" w:author="Kaski Maiju" w:date="2024-03-13T16:11:00Z">
        <w:r>
          <w:rPr>
            <w:rFonts w:ascii="Calibri" w:eastAsia="Calibri" w:hAnsi="Calibri" w:cs="Times New Roman"/>
          </w:rPr>
          <w:tab/>
        </w:r>
      </w:ins>
      <w:ins w:id="991" w:author="Kaski Maiju" w:date="2024-03-13T16:19:00Z">
        <w:r>
          <w:rPr>
            <w:rFonts w:ascii="Calibri" w:eastAsia="Calibri" w:hAnsi="Calibri" w:cs="Times New Roman"/>
          </w:rPr>
          <w:t xml:space="preserve">Once </w:t>
        </w:r>
      </w:ins>
      <w:ins w:id="992" w:author="Kaski Maiju" w:date="2024-03-13T16:20:00Z">
        <w:r>
          <w:rPr>
            <w:rFonts w:ascii="Calibri" w:eastAsia="Calibri" w:hAnsi="Calibri" w:cs="Times New Roman"/>
          </w:rPr>
          <w:t>per route (from anchorage/berth to</w:t>
        </w:r>
      </w:ins>
      <w:ins w:id="993" w:author="Kaski Maiju" w:date="2024-03-13T16:21:00Z">
        <w:r>
          <w:rPr>
            <w:rFonts w:ascii="Calibri" w:eastAsia="Calibri" w:hAnsi="Calibri" w:cs="Times New Roman"/>
          </w:rPr>
          <w:t xml:space="preserve"> anchorage/berth)</w:t>
        </w:r>
      </w:ins>
      <w:ins w:id="994" w:author="Kaski Maiju" w:date="2024-03-13T16:20:00Z">
        <w:r>
          <w:rPr>
            <w:rFonts w:ascii="Calibri" w:eastAsia="Calibri" w:hAnsi="Calibri" w:cs="Times New Roman"/>
          </w:rPr>
          <w:t xml:space="preserve"> </w:t>
        </w:r>
      </w:ins>
    </w:p>
    <w:p w14:paraId="1FE3E63A" w14:textId="68B42282" w:rsidR="00E92EA8" w:rsidRDefault="00E92EA8" w:rsidP="00E92EA8">
      <w:pPr>
        <w:pStyle w:val="Bullet1"/>
        <w:numPr>
          <w:ilvl w:val="0"/>
          <w:numId w:val="0"/>
        </w:numPr>
        <w:ind w:left="360" w:hanging="360"/>
        <w:rPr>
          <w:ins w:id="995" w:author="Kaski Maiju" w:date="2024-03-13T16:10:00Z"/>
          <w:rFonts w:ascii="Calibri" w:eastAsia="Calibri" w:hAnsi="Calibri" w:cs="Times New Roman"/>
        </w:rPr>
      </w:pPr>
      <w:ins w:id="996" w:author="Kaski Maiju" w:date="2024-03-13T16:10:00Z">
        <w:r w:rsidRPr="00946173">
          <w:rPr>
            <w:rFonts w:ascii="Calibri" w:eastAsia="Calibri" w:hAnsi="Calibri" w:cs="Times New Roman"/>
            <w:u w:val="single"/>
          </w:rPr>
          <w:t>Pre-conditions</w:t>
        </w:r>
        <w:r w:rsidRPr="00946173">
          <w:rPr>
            <w:rFonts w:ascii="Calibri" w:eastAsia="Calibri" w:hAnsi="Calibri" w:cs="Times New Roman"/>
          </w:rPr>
          <w:t>:</w:t>
        </w:r>
      </w:ins>
      <w:ins w:id="997" w:author="Kaski Maiju" w:date="2024-03-13T16:15:00Z">
        <w:r>
          <w:rPr>
            <w:rFonts w:ascii="Calibri" w:eastAsia="Calibri" w:hAnsi="Calibri" w:cs="Times New Roman"/>
          </w:rPr>
          <w:tab/>
        </w:r>
        <w:r>
          <w:rPr>
            <w:rFonts w:ascii="Calibri" w:eastAsia="Calibri" w:hAnsi="Calibri" w:cs="Times New Roman"/>
          </w:rPr>
          <w:tab/>
        </w:r>
      </w:ins>
      <w:ins w:id="998" w:author="Kaski Maiju" w:date="2024-03-13T16:23:00Z">
        <w:r>
          <w:rPr>
            <w:rFonts w:ascii="Calibri" w:eastAsia="Calibri" w:hAnsi="Calibri" w:cs="Times New Roman"/>
          </w:rPr>
          <w:t>Route is</w:t>
        </w:r>
      </w:ins>
      <w:ins w:id="999" w:author="Kaski Maiju" w:date="2024-03-13T16:24:00Z">
        <w:r>
          <w:rPr>
            <w:rFonts w:ascii="Calibri" w:eastAsia="Calibri" w:hAnsi="Calibri" w:cs="Times New Roman"/>
          </w:rPr>
          <w:t xml:space="preserve"> planned</w:t>
        </w:r>
      </w:ins>
      <w:ins w:id="1000" w:author="Kaski Maiju" w:date="2024-03-13T16:27:00Z">
        <w:r>
          <w:rPr>
            <w:rFonts w:ascii="Calibri" w:eastAsia="Calibri" w:hAnsi="Calibri" w:cs="Times New Roman"/>
          </w:rPr>
          <w:t xml:space="preserve"> </w:t>
        </w:r>
      </w:ins>
    </w:p>
    <w:p w14:paraId="097F8A55" w14:textId="05D05C97" w:rsidR="00E92EA8" w:rsidRDefault="00E92EA8" w:rsidP="00E92EA8">
      <w:pPr>
        <w:pStyle w:val="Bullet1"/>
        <w:numPr>
          <w:ilvl w:val="0"/>
          <w:numId w:val="0"/>
        </w:numPr>
        <w:ind w:left="360" w:hanging="360"/>
        <w:rPr>
          <w:ins w:id="1001" w:author="Kaski Maiju" w:date="2024-03-13T16:23:00Z"/>
          <w:rFonts w:ascii="Calibri" w:eastAsia="Calibri" w:hAnsi="Calibri" w:cs="Times New Roman"/>
          <w:u w:val="single"/>
        </w:rPr>
      </w:pPr>
      <w:ins w:id="1002" w:author="Kaski Maiju" w:date="2024-03-13T16:10:00Z">
        <w:r>
          <w:rPr>
            <w:rFonts w:ascii="Calibri" w:eastAsia="Calibri" w:hAnsi="Calibri" w:cs="Times New Roman"/>
            <w:u w:val="single"/>
          </w:rPr>
          <w:t>Nominal s</w:t>
        </w:r>
        <w:r w:rsidRPr="00946173">
          <w:rPr>
            <w:rFonts w:ascii="Calibri" w:eastAsia="Calibri" w:hAnsi="Calibri" w:cs="Times New Roman"/>
            <w:u w:val="single"/>
          </w:rPr>
          <w:t>equence</w:t>
        </w:r>
        <w:r>
          <w:rPr>
            <w:rFonts w:ascii="Calibri" w:eastAsia="Calibri" w:hAnsi="Calibri" w:cs="Times New Roman"/>
            <w:u w:val="single"/>
          </w:rPr>
          <w:t xml:space="preserve"> scenario</w:t>
        </w:r>
        <w:r w:rsidRPr="00946173">
          <w:rPr>
            <w:rFonts w:ascii="Calibri" w:eastAsia="Calibri" w:hAnsi="Calibri" w:cs="Times New Roman"/>
            <w:u w:val="single"/>
          </w:rPr>
          <w:t>:</w:t>
        </w:r>
      </w:ins>
    </w:p>
    <w:p w14:paraId="16175AE8" w14:textId="565A8B59" w:rsidR="00E92EA8" w:rsidRPr="0098007B" w:rsidRDefault="00E92EA8">
      <w:pPr>
        <w:pStyle w:val="Luettelokappale"/>
        <w:numPr>
          <w:ilvl w:val="0"/>
          <w:numId w:val="57"/>
        </w:numPr>
        <w:spacing w:line="259" w:lineRule="auto"/>
        <w:rPr>
          <w:ins w:id="1003" w:author="Kaski Maiju" w:date="2024-03-13T17:50:00Z"/>
          <w:rFonts w:ascii="Calibri" w:eastAsia="Calibri" w:hAnsi="Calibri" w:cs="Times New Roman"/>
          <w:szCs w:val="28"/>
          <w:lang w:val="en-US"/>
          <w:rPrChange w:id="1004" w:author="Kaski Maiju" w:date="2024-03-13T17:50:00Z">
            <w:rPr>
              <w:ins w:id="1005" w:author="Kaski Maiju" w:date="2024-03-13T17:50:00Z"/>
            </w:rPr>
          </w:rPrChange>
        </w:rPr>
        <w:pPrChange w:id="1006" w:author="Kaski Maiju" w:date="2024-03-13T17:50:00Z">
          <w:pPr>
            <w:spacing w:line="259" w:lineRule="auto"/>
            <w:ind w:firstLine="360"/>
          </w:pPr>
        </w:pPrChange>
      </w:pPr>
      <w:ins w:id="1007" w:author="Kaski Maiju" w:date="2024-03-13T16:25:00Z">
        <w:r w:rsidRPr="0098007B">
          <w:rPr>
            <w:rFonts w:ascii="Calibri" w:eastAsia="Calibri" w:hAnsi="Calibri" w:cs="Times New Roman"/>
            <w:szCs w:val="28"/>
            <w:lang w:val="en-US"/>
            <w:rPrChange w:id="1008" w:author="Kaski Maiju" w:date="2024-03-13T17:50:00Z">
              <w:rPr/>
            </w:rPrChange>
          </w:rPr>
          <w:t xml:space="preserve">The route is planned in ECDIS/ECS by the </w:t>
        </w:r>
      </w:ins>
      <w:ins w:id="1009" w:author="Kaski Maiju" w:date="2024-03-13T17:51:00Z">
        <w:r w:rsidR="0098007B">
          <w:rPr>
            <w:rFonts w:ascii="Calibri" w:eastAsia="Calibri" w:hAnsi="Calibri" w:cs="Times New Roman"/>
            <w:szCs w:val="28"/>
            <w:lang w:val="en-US"/>
          </w:rPr>
          <w:t>mariner</w:t>
        </w:r>
      </w:ins>
    </w:p>
    <w:p w14:paraId="07F16C42" w14:textId="734B12ED" w:rsidR="0098007B" w:rsidRPr="0098007B" w:rsidRDefault="0098007B">
      <w:pPr>
        <w:pStyle w:val="Luettelokappale"/>
        <w:numPr>
          <w:ilvl w:val="0"/>
          <w:numId w:val="57"/>
        </w:numPr>
        <w:spacing w:line="259" w:lineRule="auto"/>
        <w:rPr>
          <w:ins w:id="1010" w:author="Kaski Maiju" w:date="2024-03-13T16:25:00Z"/>
          <w:rFonts w:ascii="Calibri" w:eastAsia="Calibri" w:hAnsi="Calibri" w:cs="Times New Roman"/>
          <w:szCs w:val="28"/>
          <w:lang w:val="en-US"/>
          <w:rPrChange w:id="1011" w:author="Kaski Maiju" w:date="2024-03-13T17:50:00Z">
            <w:rPr>
              <w:ins w:id="1012" w:author="Kaski Maiju" w:date="2024-03-13T16:25:00Z"/>
            </w:rPr>
          </w:rPrChange>
        </w:rPr>
        <w:pPrChange w:id="1013" w:author="Kaski Maiju" w:date="2024-03-13T17:50:00Z">
          <w:pPr>
            <w:spacing w:line="259" w:lineRule="auto"/>
          </w:pPr>
        </w:pPrChange>
      </w:pPr>
      <w:ins w:id="1014" w:author="Kaski Maiju" w:date="2024-03-13T17:50:00Z">
        <w:r w:rsidRPr="0098007B">
          <w:rPr>
            <w:rFonts w:ascii="Calibri" w:eastAsia="Calibri" w:hAnsi="Calibri" w:cs="Times New Roman"/>
            <w:szCs w:val="28"/>
            <w:lang w:val="en-US"/>
            <w:rPrChange w:id="1015" w:author="Kaski Maiju" w:date="2024-03-13T17:50:00Z">
              <w:rPr>
                <w:rFonts w:ascii="Calibri" w:eastAsia="Calibri" w:hAnsi="Calibri" w:cs="Times New Roman"/>
                <w:szCs w:val="28"/>
              </w:rPr>
            </w:rPrChange>
          </w:rPr>
          <w:t>The ECDIS/EC</w:t>
        </w:r>
      </w:ins>
      <w:ins w:id="1016" w:author="Kaski Maiju" w:date="2024-03-13T17:51:00Z">
        <w:r>
          <w:rPr>
            <w:rFonts w:ascii="Calibri" w:eastAsia="Calibri" w:hAnsi="Calibri" w:cs="Times New Roman"/>
            <w:szCs w:val="28"/>
            <w:lang w:val="en-US"/>
          </w:rPr>
          <w:t>S</w:t>
        </w:r>
      </w:ins>
      <w:ins w:id="1017" w:author="Kaski Maiju" w:date="2024-03-13T17:52:00Z">
        <w:r>
          <w:rPr>
            <w:rFonts w:ascii="Calibri" w:eastAsia="Calibri" w:hAnsi="Calibri" w:cs="Times New Roman"/>
            <w:szCs w:val="28"/>
            <w:lang w:val="en-US"/>
          </w:rPr>
          <w:t xml:space="preserve"> should send the route before departure but must be shared at latest according t</w:t>
        </w:r>
      </w:ins>
      <w:ins w:id="1018" w:author="Kaski Maiju" w:date="2024-03-13T17:53:00Z">
        <w:r>
          <w:rPr>
            <w:rFonts w:ascii="Calibri" w:eastAsia="Calibri" w:hAnsi="Calibri" w:cs="Times New Roman"/>
            <w:szCs w:val="28"/>
            <w:lang w:val="en-US"/>
          </w:rPr>
          <w:t xml:space="preserve">o local rules </w:t>
        </w:r>
      </w:ins>
    </w:p>
    <w:p w14:paraId="14600B25" w14:textId="3B37742A" w:rsidR="00E92EA8" w:rsidRDefault="00E92EA8" w:rsidP="00E92EA8">
      <w:pPr>
        <w:spacing w:line="259" w:lineRule="auto"/>
        <w:ind w:left="1416" w:hanging="1056"/>
        <w:rPr>
          <w:ins w:id="1019" w:author="Kaski Maiju" w:date="2024-03-13T17:28:00Z"/>
          <w:rFonts w:ascii="Calibri" w:eastAsia="Calibri" w:hAnsi="Calibri" w:cs="Times New Roman"/>
          <w:sz w:val="22"/>
          <w:szCs w:val="28"/>
        </w:rPr>
      </w:pPr>
      <w:ins w:id="1020" w:author="Kaski Maiju" w:date="2024-03-13T16:25:00Z">
        <w:r w:rsidRPr="00665082">
          <w:rPr>
            <w:rFonts w:ascii="Calibri" w:eastAsia="Calibri" w:hAnsi="Calibri" w:cs="Times New Roman"/>
            <w:sz w:val="22"/>
            <w:szCs w:val="28"/>
          </w:rPr>
          <w:lastRenderedPageBreak/>
          <w:t xml:space="preserve">2.       </w:t>
        </w:r>
        <w:r>
          <w:rPr>
            <w:rFonts w:ascii="Calibri" w:eastAsia="Calibri" w:hAnsi="Calibri" w:cs="Times New Roman"/>
            <w:sz w:val="22"/>
            <w:szCs w:val="28"/>
          </w:rPr>
          <w:tab/>
        </w:r>
        <w:r w:rsidRPr="00665082">
          <w:rPr>
            <w:rFonts w:ascii="Calibri" w:eastAsia="Calibri" w:hAnsi="Calibri" w:cs="Times New Roman"/>
            <w:sz w:val="22"/>
            <w:szCs w:val="28"/>
          </w:rPr>
          <w:t>The ECDIS/ECS sends intended route</w:t>
        </w:r>
      </w:ins>
      <w:ins w:id="1021" w:author="Kaski Maiju" w:date="2024-03-13T16:34:00Z">
        <w:r>
          <w:rPr>
            <w:rFonts w:ascii="Calibri" w:eastAsia="Calibri" w:hAnsi="Calibri" w:cs="Times New Roman"/>
            <w:sz w:val="22"/>
            <w:szCs w:val="28"/>
          </w:rPr>
          <w:t xml:space="preserve"> </w:t>
        </w:r>
      </w:ins>
      <w:ins w:id="1022" w:author="Kaski Maiju" w:date="2024-03-13T16:25:00Z">
        <w:r w:rsidRPr="00E92EA8">
          <w:rPr>
            <w:rFonts w:ascii="Calibri" w:eastAsia="Calibri" w:hAnsi="Calibri" w:cs="Times New Roman"/>
            <w:sz w:val="22"/>
            <w:szCs w:val="28"/>
            <w:rPrChange w:id="1023" w:author="Kaski Maiju" w:date="2024-03-13T16:34:00Z">
              <w:rPr/>
            </w:rPrChange>
          </w:rPr>
          <w:t>which</w:t>
        </w:r>
      </w:ins>
      <w:ins w:id="1024" w:author="Kaski Maiju" w:date="2024-03-13T17:06:00Z">
        <w:r w:rsidR="0098007B">
          <w:rPr>
            <w:rFonts w:ascii="Calibri" w:eastAsia="Calibri" w:hAnsi="Calibri" w:cs="Times New Roman"/>
            <w:sz w:val="22"/>
            <w:szCs w:val="28"/>
          </w:rPr>
          <w:t xml:space="preserve"> should include but not to be l</w:t>
        </w:r>
      </w:ins>
      <w:ins w:id="1025" w:author="Kaski Maiju" w:date="2024-03-13T17:07:00Z">
        <w:r w:rsidR="0098007B">
          <w:rPr>
            <w:rFonts w:ascii="Calibri" w:eastAsia="Calibri" w:hAnsi="Calibri" w:cs="Times New Roman"/>
            <w:sz w:val="22"/>
            <w:szCs w:val="28"/>
          </w:rPr>
          <w:t>imited to</w:t>
        </w:r>
      </w:ins>
    </w:p>
    <w:p w14:paraId="46C1F520" w14:textId="5136CB49" w:rsidR="0098007B" w:rsidRPr="0098007B" w:rsidRDefault="0098007B">
      <w:pPr>
        <w:pStyle w:val="Luettelokappale"/>
        <w:numPr>
          <w:ilvl w:val="0"/>
          <w:numId w:val="56"/>
        </w:numPr>
        <w:spacing w:line="259" w:lineRule="auto"/>
        <w:rPr>
          <w:ins w:id="1026" w:author="Kaski Maiju" w:date="2024-03-13T17:22:00Z"/>
          <w:rFonts w:ascii="Calibri" w:eastAsia="Calibri" w:hAnsi="Calibri" w:cs="Times New Roman"/>
          <w:szCs w:val="28"/>
          <w:lang w:val="en-US"/>
          <w:rPrChange w:id="1027" w:author="Kaski Maiju" w:date="2024-03-13T17:28:00Z">
            <w:rPr>
              <w:ins w:id="1028" w:author="Kaski Maiju" w:date="2024-03-13T17:22:00Z"/>
            </w:rPr>
          </w:rPrChange>
        </w:rPr>
        <w:pPrChange w:id="1029" w:author="Kaski Maiju" w:date="2024-03-13T17:28:00Z">
          <w:pPr>
            <w:spacing w:line="259" w:lineRule="auto"/>
            <w:ind w:left="1416" w:hanging="1056"/>
          </w:pPr>
        </w:pPrChange>
      </w:pPr>
      <w:ins w:id="1030" w:author="Kaski Maiju" w:date="2024-03-13T17:28:00Z">
        <w:r>
          <w:rPr>
            <w:rFonts w:ascii="Calibri" w:eastAsia="Calibri" w:hAnsi="Calibri" w:cs="Times New Roman"/>
            <w:szCs w:val="28"/>
            <w:lang w:val="en-US"/>
          </w:rPr>
          <w:t>Ship Identification Information</w:t>
        </w:r>
      </w:ins>
    </w:p>
    <w:p w14:paraId="338C33B0" w14:textId="46311ED8" w:rsidR="0098007B" w:rsidRPr="0098007B" w:rsidRDefault="0098007B">
      <w:pPr>
        <w:pStyle w:val="Luettelokappale"/>
        <w:numPr>
          <w:ilvl w:val="0"/>
          <w:numId w:val="56"/>
        </w:numPr>
        <w:spacing w:line="259" w:lineRule="auto"/>
        <w:rPr>
          <w:ins w:id="1031" w:author="Kaski Maiju" w:date="2024-03-13T16:34:00Z"/>
          <w:rFonts w:ascii="Calibri" w:eastAsia="Calibri" w:hAnsi="Calibri" w:cs="Times New Roman"/>
          <w:szCs w:val="28"/>
          <w:lang w:val="en-US"/>
          <w:rPrChange w:id="1032" w:author="Kaski Maiju" w:date="2024-03-13T17:22:00Z">
            <w:rPr>
              <w:ins w:id="1033" w:author="Kaski Maiju" w:date="2024-03-13T16:34:00Z"/>
            </w:rPr>
          </w:rPrChange>
        </w:rPr>
        <w:pPrChange w:id="1034" w:author="Kaski Maiju" w:date="2024-03-13T17:22:00Z">
          <w:pPr>
            <w:spacing w:line="259" w:lineRule="auto"/>
            <w:ind w:left="1416" w:hanging="1056"/>
          </w:pPr>
        </w:pPrChange>
      </w:pPr>
      <w:ins w:id="1035" w:author="Kaski Maiju" w:date="2024-03-13T17:22:00Z">
        <w:r>
          <w:rPr>
            <w:rFonts w:ascii="Calibri" w:eastAsia="Calibri" w:hAnsi="Calibri" w:cs="Times New Roman"/>
            <w:szCs w:val="28"/>
            <w:lang w:val="en-US"/>
          </w:rPr>
          <w:t>Waypoints</w:t>
        </w:r>
      </w:ins>
      <w:ins w:id="1036" w:author="Kaski Maiju" w:date="2024-03-13T17:31:00Z">
        <w:r>
          <w:rPr>
            <w:rFonts w:ascii="Calibri" w:eastAsia="Calibri" w:hAnsi="Calibri" w:cs="Times New Roman"/>
            <w:szCs w:val="28"/>
            <w:lang w:val="en-US"/>
          </w:rPr>
          <w:t xml:space="preserve"> </w:t>
        </w:r>
      </w:ins>
    </w:p>
    <w:p w14:paraId="190722CB" w14:textId="25F60255" w:rsidR="00E92EA8" w:rsidRDefault="0098007B" w:rsidP="00E92EA8">
      <w:pPr>
        <w:pStyle w:val="Luettelokappale"/>
        <w:numPr>
          <w:ilvl w:val="0"/>
          <w:numId w:val="56"/>
        </w:numPr>
        <w:spacing w:line="259" w:lineRule="auto"/>
        <w:rPr>
          <w:ins w:id="1037" w:author="Kaski Maiju" w:date="2024-03-13T17:28:00Z"/>
          <w:rFonts w:ascii="Calibri" w:eastAsia="Calibri" w:hAnsi="Calibri" w:cs="Times New Roman"/>
          <w:szCs w:val="28"/>
          <w:lang w:val="en-US"/>
        </w:rPr>
      </w:pPr>
      <w:ins w:id="1038" w:author="Kaski Maiju" w:date="2024-03-13T17:21:00Z">
        <w:r>
          <w:rPr>
            <w:rFonts w:ascii="Calibri" w:eastAsia="Calibri" w:hAnsi="Calibri" w:cs="Times New Roman"/>
            <w:szCs w:val="28"/>
            <w:lang w:val="en-US"/>
          </w:rPr>
          <w:t>S</w:t>
        </w:r>
      </w:ins>
      <w:ins w:id="1039" w:author="Kaski Maiju" w:date="2024-03-13T17:11:00Z">
        <w:r>
          <w:rPr>
            <w:rFonts w:ascii="Calibri" w:eastAsia="Calibri" w:hAnsi="Calibri" w:cs="Times New Roman"/>
            <w:szCs w:val="28"/>
            <w:lang w:val="en-US"/>
          </w:rPr>
          <w:t>chedule</w:t>
        </w:r>
      </w:ins>
      <w:ins w:id="1040" w:author="Kaski Maiju" w:date="2024-03-13T17:32:00Z">
        <w:r>
          <w:rPr>
            <w:rFonts w:ascii="Calibri" w:eastAsia="Calibri" w:hAnsi="Calibri" w:cs="Times New Roman"/>
            <w:szCs w:val="28"/>
            <w:lang w:val="en-US"/>
          </w:rPr>
          <w:t xml:space="preserve"> </w:t>
        </w:r>
      </w:ins>
    </w:p>
    <w:p w14:paraId="3306EC0A" w14:textId="7B05D0CA" w:rsidR="002D4A37" w:rsidRPr="002D4A37" w:rsidRDefault="00E92EA8">
      <w:pPr>
        <w:pStyle w:val="Luettelokappale"/>
        <w:numPr>
          <w:ilvl w:val="0"/>
          <w:numId w:val="57"/>
        </w:numPr>
        <w:spacing w:line="259" w:lineRule="auto"/>
        <w:rPr>
          <w:ins w:id="1041" w:author="Kaski Maiju" w:date="2024-03-13T16:25:00Z"/>
          <w:rFonts w:ascii="Calibri" w:eastAsia="Calibri" w:hAnsi="Calibri" w:cs="Times New Roman"/>
          <w:szCs w:val="28"/>
          <w:lang w:val="en-US"/>
          <w:rPrChange w:id="1042" w:author="Kaski Maiju" w:date="2024-03-14T11:29:00Z">
            <w:rPr>
              <w:ins w:id="1043" w:author="Kaski Maiju" w:date="2024-03-13T16:25:00Z"/>
            </w:rPr>
          </w:rPrChange>
        </w:rPr>
        <w:pPrChange w:id="1044" w:author="Kaski Maiju" w:date="2024-03-14T11:29:00Z">
          <w:pPr>
            <w:spacing w:line="259" w:lineRule="auto"/>
          </w:pPr>
        </w:pPrChange>
      </w:pPr>
      <w:ins w:id="1045" w:author="Kaski Maiju" w:date="2024-03-13T16:25:00Z">
        <w:r w:rsidRPr="002D4A37">
          <w:rPr>
            <w:rFonts w:ascii="Calibri" w:eastAsia="Calibri" w:hAnsi="Calibri" w:cs="Times New Roman"/>
            <w:szCs w:val="28"/>
            <w:lang w:val="en-US"/>
            <w:rPrChange w:id="1046" w:author="Kaski Maiju" w:date="2024-03-14T11:29:00Z">
              <w:rPr/>
            </w:rPrChange>
          </w:rPr>
          <w:t xml:space="preserve">VTS </w:t>
        </w:r>
      </w:ins>
      <w:ins w:id="1047" w:author="Kaski Maiju" w:date="2024-03-13T16:40:00Z">
        <w:r w:rsidR="00A865AC" w:rsidRPr="002D4A37">
          <w:rPr>
            <w:rFonts w:ascii="Calibri" w:eastAsia="Calibri" w:hAnsi="Calibri" w:cs="Times New Roman"/>
            <w:szCs w:val="28"/>
            <w:lang w:val="en-US"/>
            <w:rPrChange w:id="1048" w:author="Kaski Maiju" w:date="2024-03-14T11:29:00Z">
              <w:rPr/>
            </w:rPrChange>
          </w:rPr>
          <w:t xml:space="preserve">system </w:t>
        </w:r>
      </w:ins>
      <w:ins w:id="1049" w:author="Kaski Maiju" w:date="2024-03-13T16:25:00Z">
        <w:r w:rsidRPr="002D4A37">
          <w:rPr>
            <w:rFonts w:ascii="Calibri" w:eastAsia="Calibri" w:hAnsi="Calibri" w:cs="Times New Roman"/>
            <w:szCs w:val="28"/>
            <w:lang w:val="en-US"/>
            <w:rPrChange w:id="1050" w:author="Kaski Maiju" w:date="2024-03-14T11:29:00Z">
              <w:rPr/>
            </w:rPrChange>
          </w:rPr>
          <w:t xml:space="preserve">sends </w:t>
        </w:r>
      </w:ins>
      <w:ins w:id="1051" w:author="Kaski Maiju" w:date="2024-03-13T17:29:00Z">
        <w:r w:rsidR="0098007B" w:rsidRPr="002D4A37">
          <w:rPr>
            <w:rFonts w:ascii="Calibri" w:eastAsia="Calibri" w:hAnsi="Calibri" w:cs="Times New Roman"/>
            <w:szCs w:val="28"/>
            <w:lang w:val="en-US"/>
            <w:rPrChange w:id="1052" w:author="Kaski Maiju" w:date="2024-03-14T11:29:00Z">
              <w:rPr/>
            </w:rPrChange>
          </w:rPr>
          <w:t>“</w:t>
        </w:r>
      </w:ins>
      <w:ins w:id="1053" w:author="Kaski Maiju" w:date="2024-03-13T16:25:00Z">
        <w:r w:rsidRPr="002D4A37">
          <w:rPr>
            <w:rFonts w:ascii="Calibri" w:eastAsia="Calibri" w:hAnsi="Calibri" w:cs="Times New Roman"/>
            <w:szCs w:val="28"/>
            <w:lang w:val="en-US"/>
            <w:rPrChange w:id="1054" w:author="Kaski Maiju" w:date="2024-03-14T11:29:00Z">
              <w:rPr/>
            </w:rPrChange>
          </w:rPr>
          <w:t>received</w:t>
        </w:r>
      </w:ins>
      <w:ins w:id="1055" w:author="Kaski Maiju" w:date="2024-03-13T17:29:00Z">
        <w:r w:rsidR="0098007B" w:rsidRPr="002D4A37">
          <w:rPr>
            <w:rFonts w:ascii="Calibri" w:eastAsia="Calibri" w:hAnsi="Calibri" w:cs="Times New Roman"/>
            <w:szCs w:val="28"/>
            <w:lang w:val="en-US"/>
            <w:rPrChange w:id="1056" w:author="Kaski Maiju" w:date="2024-03-14T11:29:00Z">
              <w:rPr/>
            </w:rPrChange>
          </w:rPr>
          <w:t>”</w:t>
        </w:r>
      </w:ins>
      <w:ins w:id="1057" w:author="Kaski Maiju" w:date="2024-03-13T16:25:00Z">
        <w:r w:rsidRPr="002D4A37">
          <w:rPr>
            <w:rFonts w:ascii="Calibri" w:eastAsia="Calibri" w:hAnsi="Calibri" w:cs="Times New Roman"/>
            <w:szCs w:val="28"/>
            <w:lang w:val="en-US"/>
            <w:rPrChange w:id="1058" w:author="Kaski Maiju" w:date="2024-03-14T11:29:00Z">
              <w:rPr/>
            </w:rPrChange>
          </w:rPr>
          <w:t xml:space="preserve"> acknowledgement automatically</w:t>
        </w:r>
      </w:ins>
    </w:p>
    <w:p w14:paraId="0ADC0FCE" w14:textId="1E8BBAD8" w:rsidR="00E92EA8" w:rsidRDefault="00E92EA8" w:rsidP="00E92EA8">
      <w:pPr>
        <w:pStyle w:val="Bullet1"/>
        <w:numPr>
          <w:ilvl w:val="0"/>
          <w:numId w:val="0"/>
        </w:numPr>
        <w:rPr>
          <w:ins w:id="1059" w:author="Kaski Maiju" w:date="2024-03-13T16:45:00Z"/>
          <w:rFonts w:ascii="Calibri" w:eastAsia="Calibri" w:hAnsi="Calibri" w:cs="Times New Roman"/>
        </w:rPr>
      </w:pPr>
      <w:ins w:id="1060" w:author="Kaski Maiju" w:date="2024-03-13T16:10:00Z">
        <w:r w:rsidRPr="00946173">
          <w:rPr>
            <w:rFonts w:ascii="Calibri" w:eastAsia="Calibri" w:hAnsi="Calibri" w:cs="Times New Roman"/>
            <w:u w:val="single"/>
          </w:rPr>
          <w:t>Post-conditions</w:t>
        </w:r>
        <w:r w:rsidRPr="00946173">
          <w:rPr>
            <w:rFonts w:ascii="Calibri" w:eastAsia="Calibri" w:hAnsi="Calibri" w:cs="Times New Roman"/>
          </w:rPr>
          <w:t>:</w:t>
        </w:r>
      </w:ins>
      <w:ins w:id="1061" w:author="Kaski Maiju" w:date="2024-03-13T16:30:00Z">
        <w:r>
          <w:rPr>
            <w:rFonts w:ascii="Calibri" w:eastAsia="Calibri" w:hAnsi="Calibri" w:cs="Times New Roman"/>
          </w:rPr>
          <w:tab/>
          <w:t>VTS receives vessel´s initial route</w:t>
        </w:r>
      </w:ins>
    </w:p>
    <w:p w14:paraId="573E99B3" w14:textId="77777777" w:rsidR="008E2941" w:rsidRDefault="008E2941" w:rsidP="00E92EA8">
      <w:pPr>
        <w:pStyle w:val="Bullet1"/>
        <w:numPr>
          <w:ilvl w:val="0"/>
          <w:numId w:val="0"/>
        </w:numPr>
        <w:rPr>
          <w:ins w:id="1062" w:author="Kaski Maiju" w:date="2024-03-13T16:45:00Z"/>
          <w:rFonts w:ascii="Calibri" w:eastAsia="Calibri" w:hAnsi="Calibri" w:cs="Times New Roman"/>
        </w:rPr>
      </w:pPr>
    </w:p>
    <w:p w14:paraId="07ED2E02" w14:textId="56AC6020" w:rsidR="008E2941" w:rsidRPr="00702C17" w:rsidRDefault="008E2941" w:rsidP="00702C17">
      <w:pPr>
        <w:pStyle w:val="Otsikko4"/>
        <w:rPr>
          <w:ins w:id="1063" w:author="Kaski Maiju" w:date="2024-03-13T16:45:00Z"/>
          <w:rFonts w:eastAsia="Calibri"/>
          <w:rPrChange w:id="1064" w:author="Kaski Maiju" w:date="2024-03-14T15:52:00Z">
            <w:rPr>
              <w:ins w:id="1065" w:author="Kaski Maiju" w:date="2024-03-13T16:45:00Z"/>
              <w:rFonts w:ascii="Calibri" w:eastAsia="Calibri" w:hAnsi="Calibri" w:cs="Times New Roman"/>
              <w:b/>
              <w:bCs/>
              <w:sz w:val="22"/>
            </w:rPr>
          </w:rPrChange>
        </w:rPr>
        <w:pPrChange w:id="1066" w:author="Kaski Maiju" w:date="2024-03-14T15:52:00Z">
          <w:pPr>
            <w:spacing w:after="160" w:line="259" w:lineRule="auto"/>
          </w:pPr>
        </w:pPrChange>
      </w:pPr>
      <w:ins w:id="1067" w:author="Kaski Maiju" w:date="2024-03-13T16:45:00Z">
        <w:r w:rsidRPr="00702C17">
          <w:rPr>
            <w:rFonts w:eastAsia="Calibri"/>
            <w:rPrChange w:id="1068" w:author="Kaski Maiju" w:date="2024-03-14T15:52:00Z">
              <w:rPr>
                <w:rFonts w:ascii="Calibri" w:eastAsia="Calibri" w:hAnsi="Calibri" w:cs="Times New Roman"/>
                <w:b/>
                <w:bCs/>
                <w:sz w:val="22"/>
              </w:rPr>
            </w:rPrChange>
          </w:rPr>
          <w:t>Use case 2</w:t>
        </w:r>
      </w:ins>
    </w:p>
    <w:p w14:paraId="3E411044" w14:textId="3867D222" w:rsidR="0098007B" w:rsidRDefault="008E2941" w:rsidP="008E2941">
      <w:pPr>
        <w:spacing w:after="160" w:line="259" w:lineRule="auto"/>
        <w:rPr>
          <w:ins w:id="1069" w:author="Kaski Maiju" w:date="2024-03-13T16:45:00Z"/>
          <w:rFonts w:ascii="Calibri" w:eastAsia="Calibri" w:hAnsi="Calibri" w:cs="Times New Roman"/>
          <w:sz w:val="22"/>
        </w:rPr>
      </w:pPr>
      <w:ins w:id="1070" w:author="Kaski Maiju" w:date="2024-03-13T16:45:00Z">
        <w:r>
          <w:rPr>
            <w:rFonts w:ascii="Calibri" w:eastAsia="Calibri" w:hAnsi="Calibri" w:cs="Times New Roman"/>
            <w:sz w:val="22"/>
          </w:rPr>
          <w:t xml:space="preserve">Use-case (name): </w:t>
        </w:r>
        <w:r>
          <w:rPr>
            <w:rFonts w:ascii="Calibri" w:eastAsia="Calibri" w:hAnsi="Calibri" w:cs="Times New Roman"/>
            <w:sz w:val="22"/>
          </w:rPr>
          <w:tab/>
        </w:r>
      </w:ins>
      <w:ins w:id="1071" w:author="Kaski Maiju" w:date="2024-03-13T17:55:00Z">
        <w:r w:rsidR="0098007B">
          <w:rPr>
            <w:rFonts w:ascii="Calibri" w:eastAsia="Calibri" w:hAnsi="Calibri" w:cs="Times New Roman"/>
            <w:sz w:val="22"/>
          </w:rPr>
          <w:t>VTS gives route</w:t>
        </w:r>
      </w:ins>
      <w:ins w:id="1072" w:author="Kaski Maiju" w:date="2024-03-13T18:21:00Z">
        <w:r w:rsidR="00B12D11">
          <w:rPr>
            <w:rFonts w:ascii="Calibri" w:eastAsia="Calibri" w:hAnsi="Calibri" w:cs="Times New Roman"/>
            <w:sz w:val="22"/>
          </w:rPr>
          <w:t xml:space="preserve"> </w:t>
        </w:r>
      </w:ins>
      <w:ins w:id="1073" w:author="Kaski Maiju" w:date="2024-03-13T18:23:00Z">
        <w:r w:rsidR="00B12D11">
          <w:rPr>
            <w:rFonts w:ascii="Calibri" w:eastAsia="Calibri" w:hAnsi="Calibri" w:cs="Times New Roman"/>
            <w:sz w:val="22"/>
          </w:rPr>
          <w:t>recommendation</w:t>
        </w:r>
      </w:ins>
      <w:ins w:id="1074" w:author="Kaski Maiju" w:date="2024-03-13T17:55:00Z">
        <w:r w:rsidR="0098007B">
          <w:rPr>
            <w:rFonts w:ascii="Calibri" w:eastAsia="Calibri" w:hAnsi="Calibri" w:cs="Times New Roman"/>
            <w:sz w:val="22"/>
          </w:rPr>
          <w:t xml:space="preserve"> to vessel</w:t>
        </w:r>
      </w:ins>
    </w:p>
    <w:p w14:paraId="04FF4EEB" w14:textId="2C6E5895" w:rsidR="008E2941" w:rsidRPr="00E92EA8" w:rsidRDefault="008E2941" w:rsidP="008E2941">
      <w:pPr>
        <w:spacing w:after="160" w:line="259" w:lineRule="auto"/>
        <w:ind w:left="2124" w:hanging="2124"/>
        <w:rPr>
          <w:ins w:id="1075" w:author="Kaski Maiju" w:date="2024-03-13T16:45:00Z"/>
          <w:rFonts w:ascii="Calibri" w:eastAsia="Calibri" w:hAnsi="Calibri" w:cs="Times New Roman"/>
          <w:sz w:val="22"/>
        </w:rPr>
      </w:pPr>
      <w:ins w:id="1076" w:author="Kaski Maiju" w:date="2024-03-13T16:45:00Z">
        <w:r w:rsidRPr="00946173">
          <w:rPr>
            <w:rFonts w:ascii="Calibri" w:eastAsia="Calibri" w:hAnsi="Calibri" w:cs="Times New Roman"/>
            <w:sz w:val="22"/>
            <w:u w:val="single"/>
          </w:rPr>
          <w:t>Description:</w:t>
        </w:r>
        <w:r>
          <w:rPr>
            <w:rFonts w:ascii="Calibri" w:eastAsia="Calibri" w:hAnsi="Calibri" w:cs="Times New Roman"/>
            <w:sz w:val="22"/>
            <w:u w:val="single"/>
          </w:rPr>
          <w:t xml:space="preserve"> </w:t>
        </w:r>
        <w:r>
          <w:rPr>
            <w:rFonts w:ascii="Calibri" w:eastAsia="Calibri" w:hAnsi="Calibri" w:cs="Times New Roman"/>
            <w:sz w:val="22"/>
            <w:u w:val="single"/>
          </w:rPr>
          <w:tab/>
        </w:r>
      </w:ins>
      <w:ins w:id="1077" w:author="Kaski Maiju" w:date="2024-03-13T17:55:00Z">
        <w:r w:rsidR="0098007B">
          <w:rPr>
            <w:rFonts w:ascii="Calibri" w:eastAsia="Calibri" w:hAnsi="Calibri" w:cs="Times New Roman"/>
            <w:sz w:val="22"/>
          </w:rPr>
          <w:t xml:space="preserve">VTS gives route </w:t>
        </w:r>
      </w:ins>
      <w:ins w:id="1078" w:author="Kaski Maiju" w:date="2024-03-13T18:23:00Z">
        <w:r w:rsidR="00B12D11">
          <w:rPr>
            <w:rFonts w:ascii="Calibri" w:eastAsia="Calibri" w:hAnsi="Calibri" w:cs="Times New Roman"/>
            <w:sz w:val="22"/>
          </w:rPr>
          <w:t>recommendation</w:t>
        </w:r>
      </w:ins>
      <w:ins w:id="1079" w:author="Kaski Maiju" w:date="2024-03-13T18:22:00Z">
        <w:r w:rsidR="00B12D11">
          <w:rPr>
            <w:rFonts w:ascii="Calibri" w:eastAsia="Calibri" w:hAnsi="Calibri" w:cs="Times New Roman"/>
            <w:sz w:val="22"/>
          </w:rPr>
          <w:t xml:space="preserve"> </w:t>
        </w:r>
      </w:ins>
      <w:ins w:id="1080" w:author="Kaski Maiju" w:date="2024-03-13T17:55:00Z">
        <w:r w:rsidR="0098007B">
          <w:rPr>
            <w:rFonts w:ascii="Calibri" w:eastAsia="Calibri" w:hAnsi="Calibri" w:cs="Times New Roman"/>
            <w:sz w:val="22"/>
          </w:rPr>
          <w:t xml:space="preserve">to vessel </w:t>
        </w:r>
      </w:ins>
    </w:p>
    <w:p w14:paraId="51834647" w14:textId="19F0B864" w:rsidR="008E2941" w:rsidRPr="008F33E4" w:rsidRDefault="008E2941" w:rsidP="008E2941">
      <w:pPr>
        <w:spacing w:after="160" w:line="259" w:lineRule="auto"/>
        <w:rPr>
          <w:ins w:id="1081" w:author="Kaski Maiju" w:date="2024-03-13T16:45:00Z"/>
          <w:rFonts w:ascii="Calibri" w:eastAsia="Calibri" w:hAnsi="Calibri" w:cs="Times New Roman"/>
          <w:sz w:val="22"/>
        </w:rPr>
      </w:pPr>
      <w:ins w:id="1082" w:author="Kaski Maiju" w:date="2024-03-13T16:45:00Z">
        <w:r w:rsidRPr="00946173">
          <w:rPr>
            <w:rFonts w:ascii="Calibri" w:eastAsia="Calibri" w:hAnsi="Calibri" w:cs="Times New Roman"/>
            <w:sz w:val="22"/>
            <w:u w:val="single"/>
          </w:rPr>
          <w:t>Actors:</w:t>
        </w:r>
        <w:r>
          <w:rPr>
            <w:rFonts w:ascii="Calibri" w:eastAsia="Calibri" w:hAnsi="Calibri" w:cs="Times New Roman"/>
            <w:sz w:val="22"/>
            <w:u w:val="single"/>
          </w:rPr>
          <w:t xml:space="preserve"> </w:t>
        </w:r>
        <w:r>
          <w:rPr>
            <w:rFonts w:ascii="Calibri" w:eastAsia="Calibri" w:hAnsi="Calibri" w:cs="Times New Roman"/>
            <w:sz w:val="22"/>
            <w:u w:val="single"/>
          </w:rPr>
          <w:tab/>
        </w:r>
        <w:r>
          <w:rPr>
            <w:rFonts w:ascii="Calibri" w:eastAsia="Calibri" w:hAnsi="Calibri" w:cs="Times New Roman"/>
            <w:sz w:val="22"/>
            <w:u w:val="single"/>
          </w:rPr>
          <w:tab/>
        </w:r>
        <w:r>
          <w:rPr>
            <w:rFonts w:ascii="Calibri" w:eastAsia="Calibri" w:hAnsi="Calibri" w:cs="Times New Roman"/>
            <w:sz w:val="22"/>
            <w:u w:val="single"/>
          </w:rPr>
          <w:tab/>
          <w:t>VTS System,</w:t>
        </w:r>
      </w:ins>
      <w:ins w:id="1083" w:author="Kaski Maiju" w:date="2024-03-13T16:47:00Z">
        <w:r>
          <w:rPr>
            <w:rFonts w:ascii="Calibri" w:eastAsia="Calibri" w:hAnsi="Calibri" w:cs="Times New Roman"/>
            <w:sz w:val="22"/>
            <w:u w:val="single"/>
          </w:rPr>
          <w:t xml:space="preserve"> VTS </w:t>
        </w:r>
      </w:ins>
      <w:ins w:id="1084" w:author="Kaski Maiju" w:date="2024-03-13T18:23:00Z">
        <w:r w:rsidR="00B12D11">
          <w:rPr>
            <w:rFonts w:ascii="Calibri" w:eastAsia="Calibri" w:hAnsi="Calibri" w:cs="Times New Roman"/>
            <w:sz w:val="22"/>
            <w:u w:val="single"/>
          </w:rPr>
          <w:t>personnel</w:t>
        </w:r>
      </w:ins>
      <w:ins w:id="1085" w:author="Kaski Maiju" w:date="2024-03-13T17:55:00Z">
        <w:r w:rsidR="0098007B">
          <w:rPr>
            <w:rFonts w:ascii="Calibri" w:eastAsia="Calibri" w:hAnsi="Calibri" w:cs="Times New Roman"/>
            <w:sz w:val="22"/>
            <w:u w:val="single"/>
          </w:rPr>
          <w:t>, Mariner, ECDIS</w:t>
        </w:r>
      </w:ins>
    </w:p>
    <w:p w14:paraId="342BFD21" w14:textId="66A5FF2D" w:rsidR="008E2941" w:rsidRDefault="008E2941" w:rsidP="008E2941">
      <w:pPr>
        <w:pStyle w:val="Bullet1"/>
        <w:numPr>
          <w:ilvl w:val="0"/>
          <w:numId w:val="0"/>
        </w:numPr>
        <w:ind w:left="2124" w:hanging="2124"/>
        <w:rPr>
          <w:ins w:id="1086" w:author="Kaski Maiju" w:date="2024-03-13T16:45:00Z"/>
          <w:rFonts w:ascii="Calibri" w:eastAsia="Calibri" w:hAnsi="Calibri" w:cs="Times New Roman"/>
        </w:rPr>
      </w:pPr>
      <w:ins w:id="1087" w:author="Kaski Maiju" w:date="2024-03-13T16:45:00Z">
        <w:r w:rsidRPr="00946173">
          <w:rPr>
            <w:rFonts w:ascii="Calibri" w:eastAsia="Calibri" w:hAnsi="Calibri" w:cs="Times New Roman"/>
            <w:u w:val="single"/>
          </w:rPr>
          <w:t>Frequency of Use</w:t>
        </w:r>
        <w:r w:rsidRPr="00946173">
          <w:rPr>
            <w:rFonts w:ascii="Calibri" w:eastAsia="Calibri" w:hAnsi="Calibri" w:cs="Times New Roman"/>
          </w:rPr>
          <w:t>:</w:t>
        </w:r>
        <w:r>
          <w:rPr>
            <w:rFonts w:ascii="Calibri" w:eastAsia="Calibri" w:hAnsi="Calibri" w:cs="Times New Roman"/>
          </w:rPr>
          <w:tab/>
        </w:r>
      </w:ins>
      <w:ins w:id="1088" w:author="Kaski Maiju" w:date="2024-03-13T18:04:00Z">
        <w:r w:rsidR="005A72F5">
          <w:rPr>
            <w:rFonts w:ascii="Calibri" w:eastAsia="Calibri" w:hAnsi="Calibri" w:cs="Times New Roman"/>
          </w:rPr>
          <w:t xml:space="preserve">Current limited use, grow </w:t>
        </w:r>
      </w:ins>
      <w:ins w:id="1089" w:author="Kaski Maiju" w:date="2024-03-13T18:05:00Z">
        <w:r w:rsidR="005A72F5">
          <w:rPr>
            <w:rFonts w:ascii="Calibri" w:eastAsia="Calibri" w:hAnsi="Calibri" w:cs="Times New Roman"/>
          </w:rPr>
          <w:t>significantly over time</w:t>
        </w:r>
      </w:ins>
    </w:p>
    <w:p w14:paraId="169AA95E" w14:textId="2A40519B" w:rsidR="008E2941" w:rsidRDefault="008E2941" w:rsidP="008E2941">
      <w:pPr>
        <w:pStyle w:val="Bullet1"/>
        <w:numPr>
          <w:ilvl w:val="0"/>
          <w:numId w:val="0"/>
        </w:numPr>
        <w:ind w:left="360" w:hanging="360"/>
        <w:rPr>
          <w:ins w:id="1090" w:author="Kaski Maiju" w:date="2024-03-13T16:45:00Z"/>
          <w:rFonts w:ascii="Calibri" w:eastAsia="Calibri" w:hAnsi="Calibri" w:cs="Times New Roman"/>
        </w:rPr>
      </w:pPr>
      <w:ins w:id="1091" w:author="Kaski Maiju" w:date="2024-03-13T16:45:00Z">
        <w:r w:rsidRPr="00946173">
          <w:rPr>
            <w:rFonts w:ascii="Calibri" w:eastAsia="Calibri" w:hAnsi="Calibri" w:cs="Times New Roman"/>
            <w:u w:val="single"/>
          </w:rPr>
          <w:t>Pre-conditions</w:t>
        </w:r>
        <w:r w:rsidRPr="00946173">
          <w:rPr>
            <w:rFonts w:ascii="Calibri" w:eastAsia="Calibri" w:hAnsi="Calibri" w:cs="Times New Roman"/>
          </w:rPr>
          <w:t>:</w:t>
        </w:r>
        <w:r>
          <w:rPr>
            <w:rFonts w:ascii="Calibri" w:eastAsia="Calibri" w:hAnsi="Calibri" w:cs="Times New Roman"/>
          </w:rPr>
          <w:tab/>
        </w:r>
        <w:r>
          <w:rPr>
            <w:rFonts w:ascii="Calibri" w:eastAsia="Calibri" w:hAnsi="Calibri" w:cs="Times New Roman"/>
          </w:rPr>
          <w:tab/>
        </w:r>
      </w:ins>
      <w:ins w:id="1092" w:author="Kaski Maiju" w:date="2024-03-13T16:47:00Z">
        <w:r>
          <w:rPr>
            <w:rFonts w:ascii="Calibri" w:eastAsia="Calibri" w:hAnsi="Calibri" w:cs="Times New Roman"/>
          </w:rPr>
          <w:t xml:space="preserve">Route is </w:t>
        </w:r>
      </w:ins>
      <w:ins w:id="1093" w:author="Kaski Maiju" w:date="2024-03-13T18:06:00Z">
        <w:r w:rsidR="005A72F5">
          <w:rPr>
            <w:rFonts w:ascii="Calibri" w:eastAsia="Calibri" w:hAnsi="Calibri" w:cs="Times New Roman"/>
          </w:rPr>
          <w:t>crosschecked by</w:t>
        </w:r>
      </w:ins>
      <w:ins w:id="1094" w:author="Kaski Maiju" w:date="2024-03-13T16:48:00Z">
        <w:r>
          <w:rPr>
            <w:rFonts w:ascii="Calibri" w:eastAsia="Calibri" w:hAnsi="Calibri" w:cs="Times New Roman"/>
          </w:rPr>
          <w:t xml:space="preserve"> VTS system</w:t>
        </w:r>
      </w:ins>
      <w:ins w:id="1095" w:author="Kaski Maiju" w:date="2024-03-13T18:06:00Z">
        <w:r w:rsidR="005A72F5">
          <w:rPr>
            <w:rFonts w:ascii="Calibri" w:eastAsia="Calibri" w:hAnsi="Calibri" w:cs="Times New Roman"/>
          </w:rPr>
          <w:t xml:space="preserve"> and VTS personnel</w:t>
        </w:r>
      </w:ins>
      <w:ins w:id="1096" w:author="Kaski Maiju" w:date="2024-03-13T18:09:00Z">
        <w:r w:rsidR="00B12D11">
          <w:rPr>
            <w:rFonts w:ascii="Calibri" w:eastAsia="Calibri" w:hAnsi="Calibri" w:cs="Times New Roman"/>
          </w:rPr>
          <w:t xml:space="preserve"> and route requires changes</w:t>
        </w:r>
      </w:ins>
    </w:p>
    <w:p w14:paraId="46602E79" w14:textId="77777777" w:rsidR="008E2941" w:rsidRDefault="008E2941" w:rsidP="008E2941">
      <w:pPr>
        <w:pStyle w:val="Bullet1"/>
        <w:numPr>
          <w:ilvl w:val="0"/>
          <w:numId w:val="0"/>
        </w:numPr>
        <w:ind w:left="360" w:hanging="360"/>
        <w:rPr>
          <w:ins w:id="1097" w:author="Kaski Maiju" w:date="2024-03-13T16:45:00Z"/>
          <w:rFonts w:ascii="Calibri" w:eastAsia="Calibri" w:hAnsi="Calibri" w:cs="Times New Roman"/>
          <w:u w:val="single"/>
        </w:rPr>
      </w:pPr>
      <w:ins w:id="1098" w:author="Kaski Maiju" w:date="2024-03-13T16:45:00Z">
        <w:r>
          <w:rPr>
            <w:rFonts w:ascii="Calibri" w:eastAsia="Calibri" w:hAnsi="Calibri" w:cs="Times New Roman"/>
            <w:u w:val="single"/>
          </w:rPr>
          <w:t>Nominal s</w:t>
        </w:r>
        <w:r w:rsidRPr="00946173">
          <w:rPr>
            <w:rFonts w:ascii="Calibri" w:eastAsia="Calibri" w:hAnsi="Calibri" w:cs="Times New Roman"/>
            <w:u w:val="single"/>
          </w:rPr>
          <w:t>equence</w:t>
        </w:r>
        <w:r>
          <w:rPr>
            <w:rFonts w:ascii="Calibri" w:eastAsia="Calibri" w:hAnsi="Calibri" w:cs="Times New Roman"/>
            <w:u w:val="single"/>
          </w:rPr>
          <w:t xml:space="preserve"> scenario</w:t>
        </w:r>
        <w:r w:rsidRPr="00946173">
          <w:rPr>
            <w:rFonts w:ascii="Calibri" w:eastAsia="Calibri" w:hAnsi="Calibri" w:cs="Times New Roman"/>
            <w:u w:val="single"/>
          </w:rPr>
          <w:t>:</w:t>
        </w:r>
      </w:ins>
    </w:p>
    <w:p w14:paraId="2EB8DE0E" w14:textId="349F5F9E" w:rsidR="008E2941" w:rsidRDefault="00B12D11" w:rsidP="00B12D11">
      <w:pPr>
        <w:pStyle w:val="Luettelokappale"/>
        <w:numPr>
          <w:ilvl w:val="0"/>
          <w:numId w:val="58"/>
        </w:numPr>
        <w:spacing w:line="259" w:lineRule="auto"/>
        <w:rPr>
          <w:ins w:id="1099" w:author="Kaski Maiju" w:date="2024-03-13T18:16:00Z"/>
          <w:rFonts w:ascii="Calibri" w:eastAsia="Calibri" w:hAnsi="Calibri" w:cs="Times New Roman"/>
          <w:szCs w:val="28"/>
          <w:lang w:val="en-US"/>
        </w:rPr>
      </w:pPr>
      <w:ins w:id="1100" w:author="Kaski Maiju" w:date="2024-03-13T18:07:00Z">
        <w:r>
          <w:rPr>
            <w:rFonts w:ascii="Calibri" w:eastAsia="Calibri" w:hAnsi="Calibri" w:cs="Times New Roman"/>
            <w:szCs w:val="28"/>
            <w:lang w:val="en-US"/>
          </w:rPr>
          <w:t xml:space="preserve">VTS </w:t>
        </w:r>
      </w:ins>
      <w:ins w:id="1101" w:author="Kaski Maiju" w:date="2024-03-13T18:16:00Z">
        <w:r>
          <w:rPr>
            <w:rFonts w:ascii="Calibri" w:eastAsia="Calibri" w:hAnsi="Calibri" w:cs="Times New Roman"/>
            <w:szCs w:val="28"/>
            <w:lang w:val="en-US"/>
          </w:rPr>
          <w:t xml:space="preserve">personnel </w:t>
        </w:r>
      </w:ins>
      <w:ins w:id="1102" w:author="Kaski Maiju" w:date="2024-03-13T18:08:00Z">
        <w:r>
          <w:rPr>
            <w:rFonts w:ascii="Calibri" w:eastAsia="Calibri" w:hAnsi="Calibri" w:cs="Times New Roman"/>
            <w:szCs w:val="28"/>
            <w:lang w:val="en-US"/>
          </w:rPr>
          <w:t xml:space="preserve">creates the </w:t>
        </w:r>
      </w:ins>
      <w:ins w:id="1103" w:author="Kaski Maiju" w:date="2024-03-13T18:23:00Z">
        <w:r w:rsidRPr="00B12D11">
          <w:rPr>
            <w:rFonts w:ascii="Calibri" w:eastAsia="Calibri" w:hAnsi="Calibri" w:cs="Times New Roman"/>
            <w:lang w:val="en-US"/>
          </w:rPr>
          <w:t>recommendation</w:t>
        </w:r>
      </w:ins>
      <w:ins w:id="1104" w:author="Kaski Maiju" w:date="2024-03-13T18:22:00Z">
        <w:r>
          <w:rPr>
            <w:rFonts w:ascii="Calibri" w:eastAsia="Calibri" w:hAnsi="Calibri" w:cs="Times New Roman"/>
            <w:szCs w:val="28"/>
            <w:lang w:val="en-US"/>
          </w:rPr>
          <w:t xml:space="preserve"> </w:t>
        </w:r>
      </w:ins>
      <w:ins w:id="1105" w:author="Kaski Maiju" w:date="2024-03-13T18:08:00Z">
        <w:r>
          <w:rPr>
            <w:rFonts w:ascii="Calibri" w:eastAsia="Calibri" w:hAnsi="Calibri" w:cs="Times New Roman"/>
            <w:szCs w:val="28"/>
            <w:lang w:val="en-US"/>
          </w:rPr>
          <w:t>for vessel</w:t>
        </w:r>
      </w:ins>
    </w:p>
    <w:p w14:paraId="562B9A43" w14:textId="442E6F89" w:rsidR="00B12D11" w:rsidRPr="00B12D11" w:rsidRDefault="00B12D11">
      <w:pPr>
        <w:pStyle w:val="Luettelokappale"/>
        <w:numPr>
          <w:ilvl w:val="1"/>
          <w:numId w:val="60"/>
        </w:numPr>
        <w:spacing w:line="259" w:lineRule="auto"/>
        <w:rPr>
          <w:ins w:id="1106" w:author="Kaski Maiju" w:date="2024-03-13T18:07:00Z"/>
          <w:rFonts w:ascii="Calibri" w:eastAsia="Calibri" w:hAnsi="Calibri" w:cs="Times New Roman"/>
          <w:szCs w:val="28"/>
          <w:lang w:val="en-US"/>
          <w:rPrChange w:id="1107" w:author="Kaski Maiju" w:date="2024-03-13T18:07:00Z">
            <w:rPr>
              <w:ins w:id="1108" w:author="Kaski Maiju" w:date="2024-03-13T18:07:00Z"/>
            </w:rPr>
          </w:rPrChange>
        </w:rPr>
        <w:pPrChange w:id="1109" w:author="Kaski Maiju" w:date="2024-03-14T10:22:00Z">
          <w:pPr>
            <w:spacing w:line="259" w:lineRule="auto"/>
            <w:ind w:firstLine="360"/>
          </w:pPr>
        </w:pPrChange>
      </w:pPr>
      <w:ins w:id="1110" w:author="Kaski Maiju" w:date="2024-03-13T18:16:00Z">
        <w:r>
          <w:rPr>
            <w:rFonts w:ascii="Calibri" w:eastAsia="Calibri" w:hAnsi="Calibri" w:cs="Times New Roman"/>
            <w:szCs w:val="28"/>
            <w:lang w:val="en-US"/>
          </w:rPr>
          <w:t>VTS system can assist VTS personnel to create the</w:t>
        </w:r>
      </w:ins>
      <w:ins w:id="1111" w:author="Kaski Maiju" w:date="2024-03-13T18:18:00Z">
        <w:r>
          <w:rPr>
            <w:rFonts w:ascii="Calibri" w:eastAsia="Calibri" w:hAnsi="Calibri" w:cs="Times New Roman"/>
            <w:szCs w:val="28"/>
            <w:lang w:val="en-US"/>
          </w:rPr>
          <w:t xml:space="preserve"> </w:t>
        </w:r>
      </w:ins>
      <w:ins w:id="1112" w:author="Kaski Maiju" w:date="2024-03-13T18:22:00Z">
        <w:r>
          <w:rPr>
            <w:rFonts w:ascii="Calibri" w:eastAsia="Calibri" w:hAnsi="Calibri" w:cs="Times New Roman"/>
            <w:szCs w:val="28"/>
            <w:lang w:val="en-US"/>
          </w:rPr>
          <w:t xml:space="preserve">route </w:t>
        </w:r>
      </w:ins>
      <w:ins w:id="1113" w:author="Kaski Maiju" w:date="2024-03-13T18:23:00Z">
        <w:r w:rsidRPr="00B12D11">
          <w:rPr>
            <w:rFonts w:ascii="Calibri" w:eastAsia="Calibri" w:hAnsi="Calibri" w:cs="Times New Roman"/>
            <w:lang w:val="en-US"/>
          </w:rPr>
          <w:t>recommendation</w:t>
        </w:r>
      </w:ins>
    </w:p>
    <w:p w14:paraId="169BBD34" w14:textId="33619BC4" w:rsidR="00B12D11" w:rsidRDefault="00B12D11" w:rsidP="00B12D11">
      <w:pPr>
        <w:pStyle w:val="Luettelokappale"/>
        <w:numPr>
          <w:ilvl w:val="0"/>
          <w:numId w:val="58"/>
        </w:numPr>
        <w:spacing w:line="259" w:lineRule="auto"/>
        <w:rPr>
          <w:ins w:id="1114" w:author="Kaski Maiju" w:date="2024-03-14T10:17:00Z"/>
          <w:rFonts w:ascii="Calibri" w:eastAsia="Calibri" w:hAnsi="Calibri" w:cs="Times New Roman"/>
          <w:szCs w:val="28"/>
          <w:lang w:val="en-US"/>
        </w:rPr>
      </w:pPr>
      <w:ins w:id="1115" w:author="Kaski Maiju" w:date="2024-03-13T18:23:00Z">
        <w:r>
          <w:rPr>
            <w:rFonts w:ascii="Calibri" w:eastAsia="Calibri" w:hAnsi="Calibri" w:cs="Times New Roman"/>
            <w:szCs w:val="28"/>
            <w:lang w:val="en-US"/>
          </w:rPr>
          <w:t xml:space="preserve">VTS </w:t>
        </w:r>
      </w:ins>
      <w:ins w:id="1116" w:author="Kaski Maiju" w:date="2024-03-13T18:24:00Z">
        <w:r>
          <w:rPr>
            <w:rFonts w:ascii="Calibri" w:eastAsia="Calibri" w:hAnsi="Calibri" w:cs="Times New Roman"/>
            <w:szCs w:val="28"/>
            <w:lang w:val="en-US"/>
          </w:rPr>
          <w:t>system sends</w:t>
        </w:r>
      </w:ins>
      <w:ins w:id="1117" w:author="Kaski Maiju" w:date="2024-03-13T18:25:00Z">
        <w:r>
          <w:rPr>
            <w:rFonts w:ascii="Calibri" w:eastAsia="Calibri" w:hAnsi="Calibri" w:cs="Times New Roman"/>
            <w:szCs w:val="28"/>
            <w:lang w:val="en-US"/>
          </w:rPr>
          <w:t xml:space="preserve"> back</w:t>
        </w:r>
      </w:ins>
      <w:ins w:id="1118" w:author="Kaski Maiju" w:date="2024-03-13T18:24:00Z">
        <w:r>
          <w:rPr>
            <w:rFonts w:ascii="Calibri" w:eastAsia="Calibri" w:hAnsi="Calibri" w:cs="Times New Roman"/>
            <w:szCs w:val="28"/>
            <w:lang w:val="en-US"/>
          </w:rPr>
          <w:t xml:space="preserve"> the recommended route to </w:t>
        </w:r>
      </w:ins>
      <w:ins w:id="1119" w:author="Kaski Maiju" w:date="2024-03-13T18:25:00Z">
        <w:r>
          <w:rPr>
            <w:rFonts w:ascii="Calibri" w:eastAsia="Calibri" w:hAnsi="Calibri" w:cs="Times New Roman"/>
            <w:szCs w:val="28"/>
            <w:lang w:val="en-US"/>
          </w:rPr>
          <w:t>ECDIS (planning station)</w:t>
        </w:r>
      </w:ins>
    </w:p>
    <w:p w14:paraId="7612EB23" w14:textId="28DB13B4" w:rsidR="003C172F" w:rsidRDefault="003C172F">
      <w:pPr>
        <w:pStyle w:val="Luettelokappale"/>
        <w:numPr>
          <w:ilvl w:val="1"/>
          <w:numId w:val="59"/>
        </w:numPr>
        <w:spacing w:line="259" w:lineRule="auto"/>
        <w:rPr>
          <w:ins w:id="1120" w:author="Kaski Maiju" w:date="2024-03-13T18:24:00Z"/>
          <w:rFonts w:ascii="Calibri" w:eastAsia="Calibri" w:hAnsi="Calibri" w:cs="Times New Roman"/>
          <w:szCs w:val="28"/>
          <w:lang w:val="en-US"/>
        </w:rPr>
        <w:pPrChange w:id="1121" w:author="Kaski Maiju" w:date="2024-03-14T10:21:00Z">
          <w:pPr>
            <w:pStyle w:val="Luettelokappale"/>
            <w:numPr>
              <w:numId w:val="58"/>
            </w:numPr>
            <w:spacing w:line="259" w:lineRule="auto"/>
            <w:ind w:left="1416" w:hanging="1056"/>
          </w:pPr>
        </w:pPrChange>
      </w:pPr>
      <w:ins w:id="1122" w:author="Kaski Maiju" w:date="2024-03-14T10:17:00Z">
        <w:r>
          <w:rPr>
            <w:rFonts w:ascii="Calibri" w:eastAsia="Calibri" w:hAnsi="Calibri" w:cs="Times New Roman"/>
            <w:szCs w:val="28"/>
            <w:lang w:val="en-US"/>
          </w:rPr>
          <w:t>Ro</w:t>
        </w:r>
      </w:ins>
      <w:ins w:id="1123" w:author="Kaski Maiju" w:date="2024-03-14T10:18:00Z">
        <w:r>
          <w:rPr>
            <w:rFonts w:ascii="Calibri" w:eastAsia="Calibri" w:hAnsi="Calibri" w:cs="Times New Roman"/>
            <w:szCs w:val="28"/>
            <w:lang w:val="en-US"/>
          </w:rPr>
          <w:t>ute can contain changes to waypoints and/or schedule</w:t>
        </w:r>
      </w:ins>
    </w:p>
    <w:p w14:paraId="5010F630" w14:textId="77777777" w:rsidR="003C172F" w:rsidRDefault="00B12D11" w:rsidP="003C172F">
      <w:pPr>
        <w:pStyle w:val="Luettelokappale"/>
        <w:numPr>
          <w:ilvl w:val="0"/>
          <w:numId w:val="58"/>
        </w:numPr>
        <w:spacing w:line="259" w:lineRule="auto"/>
        <w:rPr>
          <w:ins w:id="1124" w:author="Kaski Maiju" w:date="2024-03-14T10:16:00Z"/>
          <w:rFonts w:ascii="Calibri" w:eastAsia="Calibri" w:hAnsi="Calibri" w:cs="Times New Roman"/>
          <w:szCs w:val="28"/>
          <w:lang w:val="en-US"/>
        </w:rPr>
      </w:pPr>
      <w:ins w:id="1125" w:author="Kaski Maiju" w:date="2024-03-13T18:27:00Z">
        <w:r w:rsidRPr="00B12D11">
          <w:rPr>
            <w:rFonts w:ascii="Calibri" w:eastAsia="Calibri" w:hAnsi="Calibri" w:cs="Times New Roman"/>
            <w:szCs w:val="28"/>
            <w:lang w:val="en-US"/>
            <w:rPrChange w:id="1126" w:author="Kaski Maiju" w:date="2024-03-13T18:27:00Z">
              <w:rPr>
                <w:rFonts w:ascii="Calibri" w:eastAsia="Calibri" w:hAnsi="Calibri" w:cs="Times New Roman"/>
                <w:szCs w:val="28"/>
              </w:rPr>
            </w:rPrChange>
          </w:rPr>
          <w:t>Vessel sends “route received” acknowledgement automaticall</w:t>
        </w:r>
        <w:r>
          <w:rPr>
            <w:rFonts w:ascii="Calibri" w:eastAsia="Calibri" w:hAnsi="Calibri" w:cs="Times New Roman"/>
            <w:szCs w:val="28"/>
            <w:lang w:val="en-US"/>
          </w:rPr>
          <w:t>y</w:t>
        </w:r>
      </w:ins>
    </w:p>
    <w:p w14:paraId="185182F1" w14:textId="0303C2F9" w:rsidR="003C172F" w:rsidRDefault="003C172F" w:rsidP="003C172F">
      <w:pPr>
        <w:pStyle w:val="Luettelokappale"/>
        <w:numPr>
          <w:ilvl w:val="0"/>
          <w:numId w:val="58"/>
        </w:numPr>
        <w:spacing w:line="259" w:lineRule="auto"/>
        <w:rPr>
          <w:ins w:id="1127" w:author="Kaski Maiju" w:date="2024-03-14T10:21:00Z"/>
          <w:rFonts w:ascii="Calibri" w:eastAsia="Calibri" w:hAnsi="Calibri" w:cs="Times New Roman"/>
          <w:szCs w:val="28"/>
          <w:lang w:val="en-US"/>
        </w:rPr>
      </w:pPr>
      <w:ins w:id="1128" w:author="Kaski Maiju" w:date="2024-03-14T10:22:00Z">
        <w:r>
          <w:rPr>
            <w:rFonts w:ascii="Calibri" w:eastAsia="Calibri" w:hAnsi="Calibri" w:cs="Times New Roman"/>
            <w:szCs w:val="28"/>
            <w:lang w:val="en-US"/>
          </w:rPr>
          <w:t>One of the following</w:t>
        </w:r>
      </w:ins>
    </w:p>
    <w:p w14:paraId="61E65DA8" w14:textId="4772C08C" w:rsidR="003C172F" w:rsidRPr="003C172F" w:rsidRDefault="003C172F">
      <w:pPr>
        <w:pStyle w:val="Luettelokappale"/>
        <w:numPr>
          <w:ilvl w:val="1"/>
          <w:numId w:val="58"/>
        </w:numPr>
        <w:spacing w:line="259" w:lineRule="auto"/>
        <w:rPr>
          <w:ins w:id="1129" w:author="Kaski Maiju" w:date="2024-03-13T18:28:00Z"/>
          <w:rFonts w:ascii="Calibri" w:eastAsia="Calibri" w:hAnsi="Calibri" w:cs="Times New Roman"/>
          <w:szCs w:val="28"/>
          <w:lang w:val="en-US"/>
          <w:rPrChange w:id="1130" w:author="Kaski Maiju" w:date="2024-03-14T10:16:00Z">
            <w:rPr>
              <w:ins w:id="1131" w:author="Kaski Maiju" w:date="2024-03-13T18:28:00Z"/>
              <w:lang w:val="en-US"/>
            </w:rPr>
          </w:rPrChange>
        </w:rPr>
        <w:pPrChange w:id="1132" w:author="Kaski Maiju" w:date="2024-03-14T10:21:00Z">
          <w:pPr>
            <w:pStyle w:val="Luettelokappale"/>
            <w:numPr>
              <w:numId w:val="58"/>
            </w:numPr>
            <w:spacing w:line="259" w:lineRule="auto"/>
            <w:ind w:left="1416" w:hanging="1056"/>
          </w:pPr>
        </w:pPrChange>
      </w:pPr>
      <w:ins w:id="1133" w:author="Kaski Maiju" w:date="2024-03-14T10:15:00Z">
        <w:r w:rsidRPr="003C172F">
          <w:rPr>
            <w:rFonts w:ascii="Calibri" w:eastAsia="Calibri" w:hAnsi="Calibri" w:cs="Times New Roman"/>
            <w:szCs w:val="28"/>
            <w:lang w:val="en-US"/>
            <w:rPrChange w:id="1134" w:author="Kaski Maiju" w:date="2024-03-14T10:16:00Z">
              <w:rPr>
                <w:lang w:val="en-US"/>
              </w:rPr>
            </w:rPrChange>
          </w:rPr>
          <w:t>Vessel does not agree with cha</w:t>
        </w:r>
      </w:ins>
      <w:ins w:id="1135" w:author="Kaski Maiju" w:date="2024-03-14T10:16:00Z">
        <w:r w:rsidRPr="003C172F">
          <w:rPr>
            <w:rFonts w:ascii="Calibri" w:eastAsia="Calibri" w:hAnsi="Calibri" w:cs="Times New Roman"/>
            <w:szCs w:val="28"/>
            <w:lang w:val="en-US"/>
            <w:rPrChange w:id="1136" w:author="Kaski Maiju" w:date="2024-03-14T10:16:00Z">
              <w:rPr>
                <w:lang w:val="en-US"/>
              </w:rPr>
            </w:rPrChange>
          </w:rPr>
          <w:t>nges</w:t>
        </w:r>
      </w:ins>
      <w:ins w:id="1137" w:author="Kaski Maiju" w:date="2024-03-14T10:18:00Z">
        <w:r>
          <w:rPr>
            <w:rFonts w:ascii="Calibri" w:eastAsia="Calibri" w:hAnsi="Calibri" w:cs="Times New Roman"/>
            <w:szCs w:val="28"/>
            <w:lang w:val="en-US"/>
          </w:rPr>
          <w:t xml:space="preserve"> (go to use case XXXXXX)</w:t>
        </w:r>
      </w:ins>
    </w:p>
    <w:p w14:paraId="30742AAF" w14:textId="4F7BA98E" w:rsidR="00B12D11" w:rsidRPr="003C172F" w:rsidRDefault="00B12D11">
      <w:pPr>
        <w:pStyle w:val="Luettelokappale"/>
        <w:numPr>
          <w:ilvl w:val="1"/>
          <w:numId w:val="58"/>
        </w:numPr>
        <w:spacing w:line="259" w:lineRule="auto"/>
        <w:rPr>
          <w:ins w:id="1138" w:author="Kaski Maiju" w:date="2024-03-13T16:45:00Z"/>
          <w:rFonts w:ascii="Calibri" w:eastAsia="Calibri" w:hAnsi="Calibri" w:cs="Times New Roman"/>
          <w:color w:val="FF0000"/>
          <w:szCs w:val="28"/>
          <w:lang w:val="en-US"/>
          <w:rPrChange w:id="1139" w:author="Kaski Maiju" w:date="2024-03-14T10:17:00Z">
            <w:rPr>
              <w:ins w:id="1140" w:author="Kaski Maiju" w:date="2024-03-13T16:45:00Z"/>
            </w:rPr>
          </w:rPrChange>
        </w:rPr>
        <w:pPrChange w:id="1141" w:author="Kaski Maiju" w:date="2024-03-14T10:21:00Z">
          <w:pPr>
            <w:spacing w:line="259" w:lineRule="auto"/>
            <w:ind w:firstLine="360"/>
          </w:pPr>
        </w:pPrChange>
      </w:pPr>
      <w:ins w:id="1142" w:author="Kaski Maiju" w:date="2024-03-13T18:28:00Z">
        <w:r w:rsidRPr="003C172F">
          <w:rPr>
            <w:rFonts w:ascii="Calibri" w:eastAsia="Calibri" w:hAnsi="Calibri" w:cs="Times New Roman"/>
            <w:color w:val="FF0000"/>
            <w:szCs w:val="28"/>
            <w:lang w:val="en-US"/>
            <w:rPrChange w:id="1143" w:author="Kaski Maiju" w:date="2024-03-14T10:17:00Z">
              <w:rPr>
                <w:rFonts w:ascii="Calibri" w:eastAsia="Calibri" w:hAnsi="Calibri" w:cs="Times New Roman"/>
                <w:szCs w:val="28"/>
                <w:lang w:val="en-US"/>
              </w:rPr>
            </w:rPrChange>
          </w:rPr>
          <w:t>Vessel implements the changes</w:t>
        </w:r>
      </w:ins>
      <w:ins w:id="1144" w:author="Kaski Maiju" w:date="2024-03-14T10:19:00Z">
        <w:r w:rsidR="003C172F">
          <w:rPr>
            <w:rFonts w:ascii="Calibri" w:eastAsia="Calibri" w:hAnsi="Calibri" w:cs="Times New Roman"/>
            <w:color w:val="FF0000"/>
            <w:szCs w:val="28"/>
            <w:lang w:val="en-US"/>
          </w:rPr>
          <w:t xml:space="preserve"> </w:t>
        </w:r>
      </w:ins>
    </w:p>
    <w:p w14:paraId="667088B2" w14:textId="521EF22D" w:rsidR="0098007B" w:rsidRDefault="008E2941" w:rsidP="0098007B">
      <w:pPr>
        <w:pStyle w:val="Bullet1"/>
        <w:numPr>
          <w:ilvl w:val="0"/>
          <w:numId w:val="0"/>
        </w:numPr>
        <w:rPr>
          <w:ins w:id="1145" w:author="Kaski Maiju" w:date="2024-03-13T17:41:00Z"/>
          <w:rFonts w:ascii="Calibri" w:eastAsia="Calibri" w:hAnsi="Calibri" w:cs="Times New Roman"/>
        </w:rPr>
      </w:pPr>
      <w:ins w:id="1146" w:author="Kaski Maiju" w:date="2024-03-13T16:45:00Z">
        <w:r w:rsidRPr="00946173">
          <w:rPr>
            <w:rFonts w:ascii="Calibri" w:eastAsia="Calibri" w:hAnsi="Calibri" w:cs="Times New Roman"/>
            <w:u w:val="single"/>
          </w:rPr>
          <w:t>Post-conditions</w:t>
        </w:r>
      </w:ins>
      <w:ins w:id="1147" w:author="Kaski Maiju" w:date="2024-03-13T16:48:00Z">
        <w:r>
          <w:rPr>
            <w:rFonts w:ascii="Calibri" w:eastAsia="Calibri" w:hAnsi="Calibri" w:cs="Times New Roman"/>
          </w:rPr>
          <w:t>:</w:t>
        </w:r>
      </w:ins>
      <w:ins w:id="1148" w:author="Kaski Maiju" w:date="2024-03-14T10:20:00Z">
        <w:r w:rsidR="003C172F">
          <w:rPr>
            <w:rFonts w:ascii="Calibri" w:eastAsia="Calibri" w:hAnsi="Calibri" w:cs="Times New Roman"/>
          </w:rPr>
          <w:t xml:space="preserve"> Vessel implements changes to route</w:t>
        </w:r>
      </w:ins>
    </w:p>
    <w:p w14:paraId="07AF0CA4" w14:textId="77777777" w:rsidR="0098007B" w:rsidRDefault="0098007B" w:rsidP="0098007B">
      <w:pPr>
        <w:pStyle w:val="Bullet1"/>
        <w:numPr>
          <w:ilvl w:val="0"/>
          <w:numId w:val="0"/>
        </w:numPr>
        <w:rPr>
          <w:ins w:id="1149" w:author="Kaski Maiju" w:date="2024-03-14T10:13:00Z"/>
          <w:rFonts w:ascii="Calibri" w:eastAsia="Calibri" w:hAnsi="Calibri" w:cs="Times New Roman"/>
        </w:rPr>
      </w:pPr>
    </w:p>
    <w:p w14:paraId="43EEB0A7" w14:textId="02DA31A4" w:rsidR="0098007B" w:rsidRPr="00702C17" w:rsidRDefault="0098007B" w:rsidP="00702C17">
      <w:pPr>
        <w:pStyle w:val="Otsikko4"/>
        <w:rPr>
          <w:ins w:id="1150" w:author="Kaski Maiju" w:date="2024-03-13T17:07:00Z"/>
          <w:rFonts w:eastAsia="Calibri"/>
          <w:rPrChange w:id="1151" w:author="Kaski Maiju" w:date="2024-03-14T15:52:00Z">
            <w:rPr>
              <w:ins w:id="1152" w:author="Kaski Maiju" w:date="2024-03-13T17:07:00Z"/>
              <w:rFonts w:ascii="Calibri" w:eastAsia="Calibri" w:hAnsi="Calibri" w:cs="Times New Roman"/>
              <w:b/>
              <w:bCs/>
              <w:sz w:val="22"/>
            </w:rPr>
          </w:rPrChange>
        </w:rPr>
        <w:pPrChange w:id="1153" w:author="Kaski Maiju" w:date="2024-03-14T15:52:00Z">
          <w:pPr>
            <w:spacing w:after="160" w:line="259" w:lineRule="auto"/>
          </w:pPr>
        </w:pPrChange>
      </w:pPr>
      <w:ins w:id="1154" w:author="Kaski Maiju" w:date="2024-03-13T17:07:00Z">
        <w:r w:rsidRPr="00702C17">
          <w:rPr>
            <w:rFonts w:eastAsia="Calibri"/>
            <w:rPrChange w:id="1155" w:author="Kaski Maiju" w:date="2024-03-14T15:52:00Z">
              <w:rPr>
                <w:rFonts w:ascii="Calibri" w:eastAsia="Calibri" w:hAnsi="Calibri" w:cs="Times New Roman"/>
                <w:b/>
                <w:bCs/>
              </w:rPr>
            </w:rPrChange>
          </w:rPr>
          <w:t>Use case 3</w:t>
        </w:r>
      </w:ins>
    </w:p>
    <w:p w14:paraId="36FBC3D8" w14:textId="2982F36F" w:rsidR="0098007B" w:rsidRDefault="0098007B" w:rsidP="0098007B">
      <w:pPr>
        <w:spacing w:after="160" w:line="259" w:lineRule="auto"/>
        <w:rPr>
          <w:ins w:id="1156" w:author="Kaski Maiju" w:date="2024-03-13T17:07:00Z"/>
          <w:rFonts w:ascii="Calibri" w:eastAsia="Calibri" w:hAnsi="Calibri" w:cs="Times New Roman"/>
          <w:sz w:val="22"/>
        </w:rPr>
      </w:pPr>
      <w:ins w:id="1157" w:author="Kaski Maiju" w:date="2024-03-13T17:07:00Z">
        <w:r>
          <w:rPr>
            <w:rFonts w:ascii="Calibri" w:eastAsia="Calibri" w:hAnsi="Calibri" w:cs="Times New Roman"/>
            <w:sz w:val="22"/>
          </w:rPr>
          <w:t xml:space="preserve">Use-case (name): </w:t>
        </w:r>
      </w:ins>
      <w:ins w:id="1158" w:author="Kaski Maiju" w:date="2024-03-13T17:08:00Z">
        <w:r>
          <w:rPr>
            <w:rFonts w:ascii="Calibri" w:eastAsia="Calibri" w:hAnsi="Calibri" w:cs="Times New Roman"/>
            <w:sz w:val="22"/>
          </w:rPr>
          <w:tab/>
        </w:r>
      </w:ins>
      <w:ins w:id="1159" w:author="Kaski Maiju" w:date="2024-03-14T10:24:00Z">
        <w:r w:rsidR="003C172F">
          <w:rPr>
            <w:rFonts w:ascii="Calibri" w:eastAsia="Calibri" w:hAnsi="Calibri" w:cs="Times New Roman"/>
            <w:color w:val="000000" w:themeColor="text1"/>
            <w:sz w:val="22"/>
          </w:rPr>
          <w:t>U</w:t>
        </w:r>
      </w:ins>
      <w:ins w:id="1160" w:author="Kaski Maiju" w:date="2024-03-14T10:22:00Z">
        <w:r w:rsidR="003C172F" w:rsidRPr="003C172F">
          <w:rPr>
            <w:rFonts w:ascii="Calibri" w:eastAsia="Calibri" w:hAnsi="Calibri" w:cs="Times New Roman"/>
            <w:color w:val="000000" w:themeColor="text1"/>
            <w:sz w:val="22"/>
            <w:rPrChange w:id="1161" w:author="Kaski Maiju" w:date="2024-03-14T10:23:00Z">
              <w:rPr>
                <w:rFonts w:ascii="Calibri" w:eastAsia="Calibri" w:hAnsi="Calibri" w:cs="Times New Roman"/>
              </w:rPr>
            </w:rPrChange>
          </w:rPr>
          <w:t>pdates are restricted to geometry</w:t>
        </w:r>
      </w:ins>
    </w:p>
    <w:p w14:paraId="739512C0" w14:textId="6A6C059F" w:rsidR="0098007B" w:rsidRPr="00E92EA8" w:rsidRDefault="0098007B" w:rsidP="0098007B">
      <w:pPr>
        <w:spacing w:after="160" w:line="259" w:lineRule="auto"/>
        <w:ind w:left="2124" w:hanging="2124"/>
        <w:rPr>
          <w:ins w:id="1162" w:author="Kaski Maiju" w:date="2024-03-13T17:07:00Z"/>
          <w:rFonts w:ascii="Calibri" w:eastAsia="Calibri" w:hAnsi="Calibri" w:cs="Times New Roman"/>
          <w:sz w:val="22"/>
        </w:rPr>
      </w:pPr>
      <w:ins w:id="1163" w:author="Kaski Maiju" w:date="2024-03-13T17:07:00Z">
        <w:r w:rsidRPr="00946173">
          <w:rPr>
            <w:rFonts w:ascii="Calibri" w:eastAsia="Calibri" w:hAnsi="Calibri" w:cs="Times New Roman"/>
            <w:sz w:val="22"/>
            <w:u w:val="single"/>
          </w:rPr>
          <w:t>Description:</w:t>
        </w:r>
        <w:r>
          <w:rPr>
            <w:rFonts w:ascii="Calibri" w:eastAsia="Calibri" w:hAnsi="Calibri" w:cs="Times New Roman"/>
            <w:sz w:val="22"/>
            <w:u w:val="single"/>
          </w:rPr>
          <w:t xml:space="preserve"> </w:t>
        </w:r>
        <w:r>
          <w:rPr>
            <w:rFonts w:ascii="Calibri" w:eastAsia="Calibri" w:hAnsi="Calibri" w:cs="Times New Roman"/>
            <w:sz w:val="22"/>
            <w:u w:val="single"/>
          </w:rPr>
          <w:tab/>
        </w:r>
      </w:ins>
      <w:ins w:id="1164" w:author="Kaski Maiju" w:date="2024-03-14T10:23:00Z">
        <w:r w:rsidR="003C172F">
          <w:rPr>
            <w:rFonts w:ascii="Calibri" w:eastAsia="Calibri" w:hAnsi="Calibri" w:cs="Times New Roman"/>
            <w:sz w:val="22"/>
            <w:u w:val="single"/>
          </w:rPr>
          <w:t>VTS system</w:t>
        </w:r>
      </w:ins>
      <w:ins w:id="1165" w:author="Kaski Maiju" w:date="2024-03-14T10:24:00Z">
        <w:r w:rsidR="003C172F">
          <w:rPr>
            <w:rFonts w:ascii="Calibri" w:eastAsia="Calibri" w:hAnsi="Calibri" w:cs="Times New Roman"/>
            <w:sz w:val="22"/>
            <w:u w:val="single"/>
          </w:rPr>
          <w:t xml:space="preserve"> requires updates for whole route or restricted by geometry</w:t>
        </w:r>
      </w:ins>
    </w:p>
    <w:p w14:paraId="38FD556C" w14:textId="5B4A79EB" w:rsidR="0098007B" w:rsidRPr="008F33E4" w:rsidRDefault="0098007B" w:rsidP="0098007B">
      <w:pPr>
        <w:spacing w:after="160" w:line="259" w:lineRule="auto"/>
        <w:rPr>
          <w:ins w:id="1166" w:author="Kaski Maiju" w:date="2024-03-13T17:07:00Z"/>
          <w:rFonts w:ascii="Calibri" w:eastAsia="Calibri" w:hAnsi="Calibri" w:cs="Times New Roman"/>
          <w:sz w:val="22"/>
        </w:rPr>
      </w:pPr>
      <w:ins w:id="1167" w:author="Kaski Maiju" w:date="2024-03-13T17:07:00Z">
        <w:r w:rsidRPr="00946173">
          <w:rPr>
            <w:rFonts w:ascii="Calibri" w:eastAsia="Calibri" w:hAnsi="Calibri" w:cs="Times New Roman"/>
            <w:sz w:val="22"/>
            <w:u w:val="single"/>
          </w:rPr>
          <w:t>Actors:</w:t>
        </w:r>
        <w:r>
          <w:rPr>
            <w:rFonts w:ascii="Calibri" w:eastAsia="Calibri" w:hAnsi="Calibri" w:cs="Times New Roman"/>
            <w:sz w:val="22"/>
            <w:u w:val="single"/>
          </w:rPr>
          <w:t xml:space="preserve"> </w:t>
        </w:r>
        <w:r>
          <w:rPr>
            <w:rFonts w:ascii="Calibri" w:eastAsia="Calibri" w:hAnsi="Calibri" w:cs="Times New Roman"/>
            <w:sz w:val="22"/>
            <w:u w:val="single"/>
          </w:rPr>
          <w:tab/>
        </w:r>
        <w:r>
          <w:rPr>
            <w:rFonts w:ascii="Calibri" w:eastAsia="Calibri" w:hAnsi="Calibri" w:cs="Times New Roman"/>
            <w:sz w:val="22"/>
            <w:u w:val="single"/>
          </w:rPr>
          <w:tab/>
        </w:r>
        <w:r>
          <w:rPr>
            <w:rFonts w:ascii="Calibri" w:eastAsia="Calibri" w:hAnsi="Calibri" w:cs="Times New Roman"/>
            <w:sz w:val="22"/>
            <w:u w:val="single"/>
          </w:rPr>
          <w:tab/>
        </w:r>
      </w:ins>
      <w:ins w:id="1168" w:author="Kaski Maiju" w:date="2024-03-14T10:25:00Z">
        <w:r w:rsidR="003C172F">
          <w:rPr>
            <w:rFonts w:ascii="Calibri" w:eastAsia="Calibri" w:hAnsi="Calibri" w:cs="Times New Roman"/>
            <w:sz w:val="22"/>
            <w:u w:val="single"/>
          </w:rPr>
          <w:t>VTS System, ECDIS</w:t>
        </w:r>
      </w:ins>
    </w:p>
    <w:p w14:paraId="69C2EBDF" w14:textId="6115FEF2" w:rsidR="0098007B" w:rsidRDefault="0098007B" w:rsidP="0098007B">
      <w:pPr>
        <w:pStyle w:val="Bullet1"/>
        <w:numPr>
          <w:ilvl w:val="0"/>
          <w:numId w:val="0"/>
        </w:numPr>
        <w:ind w:left="2124" w:hanging="2124"/>
        <w:rPr>
          <w:ins w:id="1169" w:author="Kaski Maiju" w:date="2024-03-13T17:07:00Z"/>
          <w:rFonts w:ascii="Calibri" w:eastAsia="Calibri" w:hAnsi="Calibri" w:cs="Times New Roman"/>
        </w:rPr>
      </w:pPr>
      <w:ins w:id="1170" w:author="Kaski Maiju" w:date="2024-03-13T17:07:00Z">
        <w:r w:rsidRPr="00946173">
          <w:rPr>
            <w:rFonts w:ascii="Calibri" w:eastAsia="Calibri" w:hAnsi="Calibri" w:cs="Times New Roman"/>
            <w:u w:val="single"/>
          </w:rPr>
          <w:t>Frequency of Use</w:t>
        </w:r>
        <w:r w:rsidRPr="00946173">
          <w:rPr>
            <w:rFonts w:ascii="Calibri" w:eastAsia="Calibri" w:hAnsi="Calibri" w:cs="Times New Roman"/>
          </w:rPr>
          <w:t>:</w:t>
        </w:r>
        <w:r>
          <w:rPr>
            <w:rFonts w:ascii="Calibri" w:eastAsia="Calibri" w:hAnsi="Calibri" w:cs="Times New Roman"/>
          </w:rPr>
          <w:tab/>
        </w:r>
      </w:ins>
      <w:ins w:id="1171" w:author="Kaski Maiju" w:date="2024-03-14T10:34:00Z">
        <w:r w:rsidR="0037255B">
          <w:rPr>
            <w:rFonts w:ascii="Calibri" w:eastAsia="Calibri" w:hAnsi="Calibri" w:cs="Times New Roman"/>
          </w:rPr>
          <w:t>Maximum few times per route</w:t>
        </w:r>
      </w:ins>
    </w:p>
    <w:p w14:paraId="75DFA978" w14:textId="46ED7683" w:rsidR="0098007B" w:rsidRDefault="0098007B" w:rsidP="003C172F">
      <w:pPr>
        <w:pStyle w:val="Bullet1"/>
        <w:numPr>
          <w:ilvl w:val="0"/>
          <w:numId w:val="0"/>
        </w:numPr>
        <w:ind w:left="360" w:hanging="360"/>
        <w:rPr>
          <w:ins w:id="1172" w:author="Kaski Maiju" w:date="2024-03-13T17:07:00Z"/>
          <w:rFonts w:ascii="Calibri" w:eastAsia="Calibri" w:hAnsi="Calibri" w:cs="Times New Roman"/>
        </w:rPr>
      </w:pPr>
      <w:ins w:id="1173" w:author="Kaski Maiju" w:date="2024-03-13T17:07:00Z">
        <w:r w:rsidRPr="00946173">
          <w:rPr>
            <w:rFonts w:ascii="Calibri" w:eastAsia="Calibri" w:hAnsi="Calibri" w:cs="Times New Roman"/>
            <w:u w:val="single"/>
          </w:rPr>
          <w:t>Pre-conditions</w:t>
        </w:r>
        <w:r w:rsidRPr="00946173">
          <w:rPr>
            <w:rFonts w:ascii="Calibri" w:eastAsia="Calibri" w:hAnsi="Calibri" w:cs="Times New Roman"/>
          </w:rPr>
          <w:t>:</w:t>
        </w:r>
        <w:r>
          <w:rPr>
            <w:rFonts w:ascii="Calibri" w:eastAsia="Calibri" w:hAnsi="Calibri" w:cs="Times New Roman"/>
          </w:rPr>
          <w:tab/>
        </w:r>
        <w:r>
          <w:rPr>
            <w:rFonts w:ascii="Calibri" w:eastAsia="Calibri" w:hAnsi="Calibri" w:cs="Times New Roman"/>
          </w:rPr>
          <w:tab/>
        </w:r>
      </w:ins>
      <w:ins w:id="1174" w:author="Kaski Maiju" w:date="2024-03-14T10:35:00Z">
        <w:r w:rsidR="0037255B">
          <w:rPr>
            <w:rFonts w:ascii="Calibri" w:eastAsia="Calibri" w:hAnsi="Calibri" w:cs="Times New Roman"/>
          </w:rPr>
          <w:t>The initial route has already been sent and approved (use case 1)</w:t>
        </w:r>
      </w:ins>
    </w:p>
    <w:p w14:paraId="7C1EDCE9" w14:textId="77777777" w:rsidR="003C172F" w:rsidRDefault="0098007B" w:rsidP="003C172F">
      <w:pPr>
        <w:pStyle w:val="Bullet1"/>
        <w:numPr>
          <w:ilvl w:val="0"/>
          <w:numId w:val="0"/>
        </w:numPr>
        <w:ind w:left="360" w:hanging="360"/>
        <w:rPr>
          <w:ins w:id="1175" w:author="Kaski Maiju" w:date="2024-03-14T10:27:00Z"/>
          <w:rFonts w:ascii="Calibri" w:eastAsia="Calibri" w:hAnsi="Calibri" w:cs="Times New Roman"/>
          <w:u w:val="single"/>
        </w:rPr>
      </w:pPr>
      <w:ins w:id="1176" w:author="Kaski Maiju" w:date="2024-03-13T17:07:00Z">
        <w:r>
          <w:rPr>
            <w:rFonts w:ascii="Calibri" w:eastAsia="Calibri" w:hAnsi="Calibri" w:cs="Times New Roman"/>
            <w:u w:val="single"/>
          </w:rPr>
          <w:t>Nominal s</w:t>
        </w:r>
        <w:r w:rsidRPr="00946173">
          <w:rPr>
            <w:rFonts w:ascii="Calibri" w:eastAsia="Calibri" w:hAnsi="Calibri" w:cs="Times New Roman"/>
            <w:u w:val="single"/>
          </w:rPr>
          <w:t>equence</w:t>
        </w:r>
        <w:r>
          <w:rPr>
            <w:rFonts w:ascii="Calibri" w:eastAsia="Calibri" w:hAnsi="Calibri" w:cs="Times New Roman"/>
            <w:u w:val="single"/>
          </w:rPr>
          <w:t xml:space="preserve"> scenario</w:t>
        </w:r>
        <w:r w:rsidRPr="00946173">
          <w:rPr>
            <w:rFonts w:ascii="Calibri" w:eastAsia="Calibri" w:hAnsi="Calibri" w:cs="Times New Roman"/>
            <w:u w:val="single"/>
          </w:rPr>
          <w:t>:</w:t>
        </w:r>
      </w:ins>
    </w:p>
    <w:p w14:paraId="5690ADDD" w14:textId="19F42FCE" w:rsidR="003C172F" w:rsidRPr="003C172F" w:rsidRDefault="003C172F">
      <w:pPr>
        <w:pStyle w:val="Bullet1"/>
        <w:numPr>
          <w:ilvl w:val="0"/>
          <w:numId w:val="0"/>
        </w:numPr>
        <w:ind w:left="360" w:hanging="360"/>
        <w:rPr>
          <w:ins w:id="1177" w:author="Kaski Maiju" w:date="2024-03-14T10:25:00Z"/>
          <w:rFonts w:ascii="Calibri" w:eastAsia="Calibri" w:hAnsi="Calibri" w:cs="Times New Roman"/>
          <w:u w:val="single"/>
          <w:rPrChange w:id="1178" w:author="Kaski Maiju" w:date="2024-03-14T10:27:00Z">
            <w:rPr>
              <w:ins w:id="1179" w:author="Kaski Maiju" w:date="2024-03-14T10:25:00Z"/>
              <w:rFonts w:ascii="Calibri" w:eastAsia="Calibri" w:hAnsi="Calibri" w:cs="Times New Roman"/>
              <w:color w:val="FF0000"/>
              <w:szCs w:val="28"/>
              <w:lang w:val="en-US"/>
            </w:rPr>
          </w:rPrChange>
        </w:rPr>
        <w:pPrChange w:id="1180" w:author="Kaski Maiju" w:date="2024-03-14T10:27:00Z">
          <w:pPr>
            <w:pStyle w:val="Luettelokappale"/>
            <w:numPr>
              <w:ilvl w:val="1"/>
              <w:numId w:val="58"/>
            </w:numPr>
            <w:spacing w:line="259" w:lineRule="auto"/>
            <w:ind w:left="2176" w:hanging="360"/>
          </w:pPr>
        </w:pPrChange>
      </w:pPr>
      <w:ins w:id="1181" w:author="Kaski Maiju" w:date="2024-03-14T10:27:00Z">
        <w:r>
          <w:rPr>
            <w:rFonts w:ascii="Calibri" w:eastAsia="Calibri" w:hAnsi="Calibri" w:cs="Times New Roman"/>
            <w:u w:val="single"/>
          </w:rPr>
          <w:t xml:space="preserve">1. </w:t>
        </w:r>
      </w:ins>
      <w:ins w:id="1182" w:author="Kaski Maiju" w:date="2024-03-14T10:25:00Z">
        <w:r>
          <w:rPr>
            <w:rFonts w:ascii="Calibri" w:eastAsia="Calibri" w:hAnsi="Calibri" w:cs="Times New Roman"/>
            <w:color w:val="FF0000"/>
            <w:szCs w:val="28"/>
            <w:lang w:val="en-US"/>
          </w:rPr>
          <w:t xml:space="preserve"> </w:t>
        </w:r>
      </w:ins>
      <w:ins w:id="1183" w:author="Kaski Maiju" w:date="2024-03-14T10:36:00Z">
        <w:r w:rsidR="0037255B">
          <w:rPr>
            <w:rFonts w:ascii="Calibri" w:eastAsia="Calibri" w:hAnsi="Calibri" w:cs="Times New Roman"/>
            <w:color w:val="FF0000"/>
            <w:szCs w:val="28"/>
            <w:lang w:val="en-US"/>
          </w:rPr>
          <w:t>VTS system informs ECDIS what data is expected when route changes</w:t>
        </w:r>
      </w:ins>
    </w:p>
    <w:p w14:paraId="040B4CDD" w14:textId="77777777" w:rsidR="0098007B" w:rsidRDefault="0098007B" w:rsidP="0098007B">
      <w:pPr>
        <w:spacing w:after="160" w:line="259" w:lineRule="auto"/>
        <w:rPr>
          <w:ins w:id="1184" w:author="Kaski Maiju" w:date="2024-03-13T17:09:00Z"/>
          <w:rFonts w:ascii="Calibri" w:eastAsia="Calibri" w:hAnsi="Calibri" w:cs="Times New Roman"/>
          <w:b/>
          <w:bCs/>
          <w:sz w:val="22"/>
        </w:rPr>
      </w:pPr>
    </w:p>
    <w:p w14:paraId="436C9240" w14:textId="3EC1F993" w:rsidR="0098007B" w:rsidRPr="00702C17" w:rsidRDefault="0098007B" w:rsidP="00702C17">
      <w:pPr>
        <w:pStyle w:val="Otsikko4"/>
        <w:rPr>
          <w:ins w:id="1185" w:author="Kaski Maiju" w:date="2024-03-13T17:09:00Z"/>
          <w:rFonts w:eastAsia="Calibri"/>
          <w:rPrChange w:id="1186" w:author="Kaski Maiju" w:date="2024-03-14T15:52:00Z">
            <w:rPr>
              <w:ins w:id="1187" w:author="Kaski Maiju" w:date="2024-03-13T17:09:00Z"/>
              <w:rFonts w:ascii="Calibri" w:eastAsia="Calibri" w:hAnsi="Calibri" w:cs="Times New Roman"/>
              <w:b/>
              <w:bCs/>
              <w:sz w:val="22"/>
            </w:rPr>
          </w:rPrChange>
        </w:rPr>
        <w:pPrChange w:id="1188" w:author="Kaski Maiju" w:date="2024-03-14T15:52:00Z">
          <w:pPr>
            <w:spacing w:after="160" w:line="259" w:lineRule="auto"/>
          </w:pPr>
        </w:pPrChange>
      </w:pPr>
      <w:ins w:id="1189" w:author="Kaski Maiju" w:date="2024-03-13T17:09:00Z">
        <w:r w:rsidRPr="00702C17">
          <w:rPr>
            <w:rFonts w:eastAsia="Calibri"/>
            <w:rPrChange w:id="1190" w:author="Kaski Maiju" w:date="2024-03-14T15:52:00Z">
              <w:rPr>
                <w:rFonts w:ascii="Calibri" w:eastAsia="Calibri" w:hAnsi="Calibri" w:cs="Times New Roman"/>
                <w:b/>
                <w:bCs/>
                <w:sz w:val="22"/>
              </w:rPr>
            </w:rPrChange>
          </w:rPr>
          <w:t xml:space="preserve">Use case </w:t>
        </w:r>
      </w:ins>
      <w:ins w:id="1191" w:author="Kaski Maiju" w:date="2024-03-13T17:10:00Z">
        <w:r w:rsidRPr="00702C17">
          <w:rPr>
            <w:rFonts w:eastAsia="Calibri"/>
            <w:rPrChange w:id="1192" w:author="Kaski Maiju" w:date="2024-03-14T15:52:00Z">
              <w:rPr>
                <w:rFonts w:ascii="Calibri" w:eastAsia="Calibri" w:hAnsi="Calibri" w:cs="Times New Roman"/>
                <w:b/>
                <w:bCs/>
                <w:sz w:val="22"/>
              </w:rPr>
            </w:rPrChange>
          </w:rPr>
          <w:t>4</w:t>
        </w:r>
      </w:ins>
    </w:p>
    <w:p w14:paraId="37338BB9" w14:textId="4C149A64" w:rsidR="0098007B" w:rsidRDefault="0098007B" w:rsidP="0098007B">
      <w:pPr>
        <w:spacing w:after="160" w:line="259" w:lineRule="auto"/>
        <w:rPr>
          <w:ins w:id="1193" w:author="Kaski Maiju" w:date="2024-03-13T17:09:00Z"/>
          <w:rFonts w:ascii="Calibri" w:eastAsia="Calibri" w:hAnsi="Calibri" w:cs="Times New Roman"/>
          <w:sz w:val="22"/>
        </w:rPr>
      </w:pPr>
      <w:ins w:id="1194" w:author="Kaski Maiju" w:date="2024-03-13T17:09:00Z">
        <w:r>
          <w:rPr>
            <w:rFonts w:ascii="Calibri" w:eastAsia="Calibri" w:hAnsi="Calibri" w:cs="Times New Roman"/>
            <w:sz w:val="22"/>
          </w:rPr>
          <w:t xml:space="preserve">Use-case (name): </w:t>
        </w:r>
        <w:r>
          <w:rPr>
            <w:rFonts w:ascii="Calibri" w:eastAsia="Calibri" w:hAnsi="Calibri" w:cs="Times New Roman"/>
            <w:sz w:val="22"/>
          </w:rPr>
          <w:tab/>
        </w:r>
      </w:ins>
      <w:ins w:id="1195" w:author="Kaski Maiju" w:date="2024-03-14T10:45:00Z">
        <w:r w:rsidR="0037255B">
          <w:rPr>
            <w:rFonts w:ascii="Calibri" w:eastAsia="Calibri" w:hAnsi="Calibri" w:cs="Times New Roman"/>
            <w:sz w:val="22"/>
          </w:rPr>
          <w:t>Vessel´s route cha</w:t>
        </w:r>
      </w:ins>
      <w:ins w:id="1196" w:author="Kaski Maiju" w:date="2024-03-14T10:46:00Z">
        <w:r w:rsidR="0037255B">
          <w:rPr>
            <w:rFonts w:ascii="Calibri" w:eastAsia="Calibri" w:hAnsi="Calibri" w:cs="Times New Roman"/>
            <w:sz w:val="22"/>
          </w:rPr>
          <w:t>nges</w:t>
        </w:r>
      </w:ins>
    </w:p>
    <w:p w14:paraId="4F841651" w14:textId="33398B5C" w:rsidR="0098007B" w:rsidRPr="00E92EA8" w:rsidRDefault="0098007B" w:rsidP="0098007B">
      <w:pPr>
        <w:spacing w:after="160" w:line="259" w:lineRule="auto"/>
        <w:ind w:left="2124" w:hanging="2124"/>
        <w:rPr>
          <w:ins w:id="1197" w:author="Kaski Maiju" w:date="2024-03-13T17:09:00Z"/>
          <w:rFonts w:ascii="Calibri" w:eastAsia="Calibri" w:hAnsi="Calibri" w:cs="Times New Roman"/>
          <w:sz w:val="22"/>
        </w:rPr>
      </w:pPr>
      <w:ins w:id="1198" w:author="Kaski Maiju" w:date="2024-03-13T17:09:00Z">
        <w:r w:rsidRPr="00946173">
          <w:rPr>
            <w:rFonts w:ascii="Calibri" w:eastAsia="Calibri" w:hAnsi="Calibri" w:cs="Times New Roman"/>
            <w:sz w:val="22"/>
            <w:u w:val="single"/>
          </w:rPr>
          <w:t>Description:</w:t>
        </w:r>
        <w:r>
          <w:rPr>
            <w:rFonts w:ascii="Calibri" w:eastAsia="Calibri" w:hAnsi="Calibri" w:cs="Times New Roman"/>
            <w:sz w:val="22"/>
            <w:u w:val="single"/>
          </w:rPr>
          <w:t xml:space="preserve"> </w:t>
        </w:r>
        <w:r>
          <w:rPr>
            <w:rFonts w:ascii="Calibri" w:eastAsia="Calibri" w:hAnsi="Calibri" w:cs="Times New Roman"/>
            <w:sz w:val="22"/>
            <w:u w:val="single"/>
          </w:rPr>
          <w:tab/>
        </w:r>
      </w:ins>
      <w:ins w:id="1199" w:author="Kaski Maiju" w:date="2024-03-14T10:46:00Z">
        <w:r w:rsidR="0037255B">
          <w:rPr>
            <w:rFonts w:ascii="Calibri" w:eastAsia="Calibri" w:hAnsi="Calibri" w:cs="Times New Roman"/>
            <w:sz w:val="22"/>
            <w:u w:val="single"/>
          </w:rPr>
          <w:t xml:space="preserve">Vessel wants to change its </w:t>
        </w:r>
      </w:ins>
      <w:ins w:id="1200" w:author="Kaski Maiju" w:date="2024-03-14T10:59:00Z">
        <w:r w:rsidR="002D4A37">
          <w:rPr>
            <w:rFonts w:ascii="Calibri" w:eastAsia="Calibri" w:hAnsi="Calibri" w:cs="Times New Roman"/>
            <w:sz w:val="22"/>
            <w:u w:val="single"/>
          </w:rPr>
          <w:t>waypoints</w:t>
        </w:r>
      </w:ins>
      <w:ins w:id="1201" w:author="Kaski Maiju" w:date="2024-03-14T10:48:00Z">
        <w:r w:rsidR="002D4A37">
          <w:rPr>
            <w:rFonts w:ascii="Calibri" w:eastAsia="Calibri" w:hAnsi="Calibri" w:cs="Times New Roman"/>
            <w:sz w:val="22"/>
            <w:u w:val="single"/>
          </w:rPr>
          <w:t xml:space="preserve"> and/or schedule</w:t>
        </w:r>
      </w:ins>
    </w:p>
    <w:p w14:paraId="195900AA" w14:textId="21E28B17" w:rsidR="0098007B" w:rsidRPr="008F33E4" w:rsidRDefault="0098007B" w:rsidP="0098007B">
      <w:pPr>
        <w:spacing w:after="160" w:line="259" w:lineRule="auto"/>
        <w:rPr>
          <w:ins w:id="1202" w:author="Kaski Maiju" w:date="2024-03-13T17:09:00Z"/>
          <w:rFonts w:ascii="Calibri" w:eastAsia="Calibri" w:hAnsi="Calibri" w:cs="Times New Roman"/>
          <w:sz w:val="22"/>
        </w:rPr>
      </w:pPr>
      <w:ins w:id="1203" w:author="Kaski Maiju" w:date="2024-03-13T17:09:00Z">
        <w:r w:rsidRPr="00946173">
          <w:rPr>
            <w:rFonts w:ascii="Calibri" w:eastAsia="Calibri" w:hAnsi="Calibri" w:cs="Times New Roman"/>
            <w:sz w:val="22"/>
            <w:u w:val="single"/>
          </w:rPr>
          <w:t>Actors:</w:t>
        </w:r>
        <w:r>
          <w:rPr>
            <w:rFonts w:ascii="Calibri" w:eastAsia="Calibri" w:hAnsi="Calibri" w:cs="Times New Roman"/>
            <w:sz w:val="22"/>
            <w:u w:val="single"/>
          </w:rPr>
          <w:t xml:space="preserve"> </w:t>
        </w:r>
        <w:r>
          <w:rPr>
            <w:rFonts w:ascii="Calibri" w:eastAsia="Calibri" w:hAnsi="Calibri" w:cs="Times New Roman"/>
            <w:sz w:val="22"/>
            <w:u w:val="single"/>
          </w:rPr>
          <w:tab/>
        </w:r>
        <w:r>
          <w:rPr>
            <w:rFonts w:ascii="Calibri" w:eastAsia="Calibri" w:hAnsi="Calibri" w:cs="Times New Roman"/>
            <w:sz w:val="22"/>
            <w:u w:val="single"/>
          </w:rPr>
          <w:tab/>
        </w:r>
        <w:r>
          <w:rPr>
            <w:rFonts w:ascii="Calibri" w:eastAsia="Calibri" w:hAnsi="Calibri" w:cs="Times New Roman"/>
            <w:sz w:val="22"/>
            <w:u w:val="single"/>
          </w:rPr>
          <w:tab/>
        </w:r>
      </w:ins>
      <w:ins w:id="1204" w:author="Kaski Maiju" w:date="2024-03-14T10:49:00Z">
        <w:r w:rsidR="002D4A37">
          <w:rPr>
            <w:rFonts w:ascii="Calibri" w:eastAsia="Calibri" w:hAnsi="Calibri" w:cs="Times New Roman"/>
            <w:sz w:val="22"/>
            <w:u w:val="single"/>
          </w:rPr>
          <w:t>VTS System, VTS personnel, Mariner, ECDIS</w:t>
        </w:r>
      </w:ins>
    </w:p>
    <w:p w14:paraId="067B2811" w14:textId="259D7E01" w:rsidR="0098007B" w:rsidRDefault="0098007B" w:rsidP="0098007B">
      <w:pPr>
        <w:pStyle w:val="Bullet1"/>
        <w:numPr>
          <w:ilvl w:val="0"/>
          <w:numId w:val="0"/>
        </w:numPr>
        <w:ind w:left="2124" w:hanging="2124"/>
        <w:rPr>
          <w:ins w:id="1205" w:author="Kaski Maiju" w:date="2024-03-13T17:09:00Z"/>
          <w:rFonts w:ascii="Calibri" w:eastAsia="Calibri" w:hAnsi="Calibri" w:cs="Times New Roman"/>
        </w:rPr>
      </w:pPr>
      <w:ins w:id="1206" w:author="Kaski Maiju" w:date="2024-03-13T17:09:00Z">
        <w:r w:rsidRPr="00946173">
          <w:rPr>
            <w:rFonts w:ascii="Calibri" w:eastAsia="Calibri" w:hAnsi="Calibri" w:cs="Times New Roman"/>
            <w:u w:val="single"/>
          </w:rPr>
          <w:lastRenderedPageBreak/>
          <w:t>Frequency of Use</w:t>
        </w:r>
        <w:r w:rsidRPr="00946173">
          <w:rPr>
            <w:rFonts w:ascii="Calibri" w:eastAsia="Calibri" w:hAnsi="Calibri" w:cs="Times New Roman"/>
          </w:rPr>
          <w:t>:</w:t>
        </w:r>
        <w:r>
          <w:rPr>
            <w:rFonts w:ascii="Calibri" w:eastAsia="Calibri" w:hAnsi="Calibri" w:cs="Times New Roman"/>
          </w:rPr>
          <w:tab/>
        </w:r>
      </w:ins>
      <w:ins w:id="1207" w:author="Kaski Maiju" w:date="2024-03-14T10:50:00Z">
        <w:r w:rsidR="002D4A37">
          <w:rPr>
            <w:rFonts w:ascii="Calibri" w:eastAsia="Calibri" w:hAnsi="Calibri" w:cs="Times New Roman"/>
          </w:rPr>
          <w:t xml:space="preserve">When </w:t>
        </w:r>
      </w:ins>
      <w:ins w:id="1208" w:author="Kaski Maiju" w:date="2024-03-14T10:51:00Z">
        <w:r w:rsidR="002D4A37">
          <w:rPr>
            <w:rFonts w:ascii="Calibri" w:eastAsia="Calibri" w:hAnsi="Calibri" w:cs="Times New Roman"/>
          </w:rPr>
          <w:t>ever necessary according to local rules</w:t>
        </w:r>
      </w:ins>
    </w:p>
    <w:p w14:paraId="3DBCD165" w14:textId="6D5FDB76" w:rsidR="0098007B" w:rsidRDefault="0098007B" w:rsidP="002D4A37">
      <w:pPr>
        <w:pStyle w:val="Bullet1"/>
        <w:numPr>
          <w:ilvl w:val="0"/>
          <w:numId w:val="0"/>
        </w:numPr>
        <w:ind w:left="360" w:hanging="360"/>
        <w:rPr>
          <w:ins w:id="1209" w:author="Kaski Maiju" w:date="2024-03-13T17:09:00Z"/>
          <w:rFonts w:ascii="Calibri" w:eastAsia="Calibri" w:hAnsi="Calibri" w:cs="Times New Roman"/>
        </w:rPr>
      </w:pPr>
      <w:ins w:id="1210" w:author="Kaski Maiju" w:date="2024-03-13T17:09:00Z">
        <w:r w:rsidRPr="00946173">
          <w:rPr>
            <w:rFonts w:ascii="Calibri" w:eastAsia="Calibri" w:hAnsi="Calibri" w:cs="Times New Roman"/>
            <w:u w:val="single"/>
          </w:rPr>
          <w:t>Pre-conditions</w:t>
        </w:r>
        <w:r w:rsidRPr="00946173">
          <w:rPr>
            <w:rFonts w:ascii="Calibri" w:eastAsia="Calibri" w:hAnsi="Calibri" w:cs="Times New Roman"/>
          </w:rPr>
          <w:t>:</w:t>
        </w:r>
        <w:r>
          <w:rPr>
            <w:rFonts w:ascii="Calibri" w:eastAsia="Calibri" w:hAnsi="Calibri" w:cs="Times New Roman"/>
          </w:rPr>
          <w:tab/>
        </w:r>
        <w:r>
          <w:rPr>
            <w:rFonts w:ascii="Calibri" w:eastAsia="Calibri" w:hAnsi="Calibri" w:cs="Times New Roman"/>
          </w:rPr>
          <w:tab/>
        </w:r>
      </w:ins>
      <w:ins w:id="1211" w:author="Kaski Maiju" w:date="2024-03-14T10:55:00Z">
        <w:r w:rsidR="002D4A37">
          <w:rPr>
            <w:rFonts w:ascii="Calibri" w:eastAsia="Calibri" w:hAnsi="Calibri" w:cs="Times New Roman"/>
          </w:rPr>
          <w:t>The initial route has already been sent and approved (use case 1)</w:t>
        </w:r>
      </w:ins>
    </w:p>
    <w:p w14:paraId="0FB9D288" w14:textId="77777777" w:rsidR="0098007B" w:rsidRDefault="0098007B" w:rsidP="0098007B">
      <w:pPr>
        <w:pStyle w:val="Bullet1"/>
        <w:numPr>
          <w:ilvl w:val="0"/>
          <w:numId w:val="0"/>
        </w:numPr>
        <w:ind w:left="360" w:hanging="360"/>
        <w:rPr>
          <w:ins w:id="1212" w:author="Kaski Maiju" w:date="2024-03-13T17:09:00Z"/>
          <w:rFonts w:ascii="Calibri" w:eastAsia="Calibri" w:hAnsi="Calibri" w:cs="Times New Roman"/>
          <w:u w:val="single"/>
        </w:rPr>
      </w:pPr>
      <w:ins w:id="1213" w:author="Kaski Maiju" w:date="2024-03-13T17:09:00Z">
        <w:r>
          <w:rPr>
            <w:rFonts w:ascii="Calibri" w:eastAsia="Calibri" w:hAnsi="Calibri" w:cs="Times New Roman"/>
            <w:u w:val="single"/>
          </w:rPr>
          <w:t>Nominal s</w:t>
        </w:r>
        <w:r w:rsidRPr="00946173">
          <w:rPr>
            <w:rFonts w:ascii="Calibri" w:eastAsia="Calibri" w:hAnsi="Calibri" w:cs="Times New Roman"/>
            <w:u w:val="single"/>
          </w:rPr>
          <w:t>equence</w:t>
        </w:r>
        <w:r>
          <w:rPr>
            <w:rFonts w:ascii="Calibri" w:eastAsia="Calibri" w:hAnsi="Calibri" w:cs="Times New Roman"/>
            <w:u w:val="single"/>
          </w:rPr>
          <w:t xml:space="preserve"> scenario</w:t>
        </w:r>
        <w:r w:rsidRPr="00946173">
          <w:rPr>
            <w:rFonts w:ascii="Calibri" w:eastAsia="Calibri" w:hAnsi="Calibri" w:cs="Times New Roman"/>
            <w:u w:val="single"/>
          </w:rPr>
          <w:t>:</w:t>
        </w:r>
      </w:ins>
    </w:p>
    <w:p w14:paraId="66CE5FC7" w14:textId="33BE5130" w:rsidR="0098007B" w:rsidRDefault="002D4A37" w:rsidP="002D4A37">
      <w:pPr>
        <w:pStyle w:val="Luettelokappale"/>
        <w:numPr>
          <w:ilvl w:val="0"/>
          <w:numId w:val="61"/>
        </w:numPr>
        <w:spacing w:line="259" w:lineRule="auto"/>
        <w:rPr>
          <w:ins w:id="1214" w:author="Kaski Maiju" w:date="2024-03-14T10:57:00Z"/>
          <w:rFonts w:ascii="Calibri" w:eastAsia="Calibri" w:hAnsi="Calibri" w:cs="Times New Roman"/>
          <w:szCs w:val="28"/>
          <w:lang w:val="en-US"/>
        </w:rPr>
      </w:pPr>
      <w:ins w:id="1215" w:author="Kaski Maiju" w:date="2024-03-14T10:56:00Z">
        <w:r w:rsidRPr="002D4A37">
          <w:rPr>
            <w:rFonts w:ascii="Calibri" w:eastAsia="Calibri" w:hAnsi="Calibri" w:cs="Times New Roman"/>
            <w:szCs w:val="28"/>
            <w:lang w:val="en-US"/>
            <w:rPrChange w:id="1216" w:author="Kaski Maiju" w:date="2024-03-14T10:56:00Z">
              <w:rPr>
                <w:rFonts w:ascii="Calibri" w:eastAsia="Calibri" w:hAnsi="Calibri" w:cs="Times New Roman"/>
                <w:szCs w:val="28"/>
              </w:rPr>
            </w:rPrChange>
          </w:rPr>
          <w:t xml:space="preserve">Mariner makes changes to </w:t>
        </w:r>
      </w:ins>
      <w:ins w:id="1217" w:author="Kaski Maiju" w:date="2024-03-14T10:59:00Z">
        <w:r>
          <w:rPr>
            <w:rFonts w:ascii="Calibri" w:eastAsia="Calibri" w:hAnsi="Calibri" w:cs="Times New Roman"/>
            <w:szCs w:val="28"/>
            <w:lang w:val="en-US"/>
          </w:rPr>
          <w:t>waypoints</w:t>
        </w:r>
      </w:ins>
      <w:ins w:id="1218" w:author="Kaski Maiju" w:date="2024-03-14T10:56:00Z">
        <w:r>
          <w:rPr>
            <w:rFonts w:ascii="Calibri" w:eastAsia="Calibri" w:hAnsi="Calibri" w:cs="Times New Roman"/>
            <w:szCs w:val="28"/>
            <w:lang w:val="en-US"/>
          </w:rPr>
          <w:t xml:space="preserve"> and/or schedule</w:t>
        </w:r>
      </w:ins>
    </w:p>
    <w:p w14:paraId="6E6C314F" w14:textId="559EF5D0" w:rsidR="002D4A37" w:rsidRDefault="002D4A37" w:rsidP="002D4A37">
      <w:pPr>
        <w:pStyle w:val="Luettelokappale"/>
        <w:numPr>
          <w:ilvl w:val="0"/>
          <w:numId w:val="61"/>
        </w:numPr>
        <w:spacing w:line="259" w:lineRule="auto"/>
        <w:rPr>
          <w:ins w:id="1219" w:author="Kaski Maiju" w:date="2024-03-14T11:00:00Z"/>
          <w:rFonts w:ascii="Calibri" w:eastAsia="Calibri" w:hAnsi="Calibri" w:cs="Times New Roman"/>
          <w:szCs w:val="28"/>
          <w:lang w:val="en-US"/>
        </w:rPr>
      </w:pPr>
      <w:ins w:id="1220" w:author="Kaski Maiju" w:date="2024-03-14T10:57:00Z">
        <w:r>
          <w:rPr>
            <w:rFonts w:ascii="Calibri" w:eastAsia="Calibri" w:hAnsi="Calibri" w:cs="Times New Roman"/>
            <w:szCs w:val="28"/>
            <w:lang w:val="en-US"/>
          </w:rPr>
          <w:t>ECDIS sends updated information to VTS system</w:t>
        </w:r>
      </w:ins>
      <w:ins w:id="1221" w:author="Kaski Maiju" w:date="2024-03-14T10:59:00Z">
        <w:r>
          <w:rPr>
            <w:rFonts w:ascii="Calibri" w:eastAsia="Calibri" w:hAnsi="Calibri" w:cs="Times New Roman"/>
            <w:szCs w:val="28"/>
            <w:lang w:val="en-US"/>
          </w:rPr>
          <w:t xml:space="preserve"> (use case 3)</w:t>
        </w:r>
      </w:ins>
    </w:p>
    <w:p w14:paraId="0428F509" w14:textId="00AE847E" w:rsidR="002D4A37" w:rsidRDefault="002D4A37" w:rsidP="002D4A37">
      <w:pPr>
        <w:pStyle w:val="Luettelokappale"/>
        <w:numPr>
          <w:ilvl w:val="0"/>
          <w:numId w:val="61"/>
        </w:numPr>
        <w:spacing w:line="259" w:lineRule="auto"/>
        <w:rPr>
          <w:ins w:id="1222" w:author="Kaski Maiju" w:date="2024-03-14T11:02:00Z"/>
          <w:rFonts w:ascii="Calibri" w:eastAsia="Calibri" w:hAnsi="Calibri" w:cs="Times New Roman"/>
          <w:szCs w:val="28"/>
          <w:lang w:val="en-US"/>
        </w:rPr>
      </w:pPr>
      <w:ins w:id="1223" w:author="Kaski Maiju" w:date="2024-03-14T11:00:00Z">
        <w:r w:rsidRPr="002D4A37">
          <w:rPr>
            <w:rFonts w:ascii="Calibri" w:eastAsia="Calibri" w:hAnsi="Calibri" w:cs="Times New Roman"/>
            <w:szCs w:val="28"/>
            <w:lang w:val="en-US"/>
            <w:rPrChange w:id="1224" w:author="Kaski Maiju" w:date="2024-03-14T11:02:00Z">
              <w:rPr>
                <w:rFonts w:ascii="Calibri" w:eastAsia="Calibri" w:hAnsi="Calibri" w:cs="Times New Roman"/>
                <w:szCs w:val="28"/>
              </w:rPr>
            </w:rPrChange>
          </w:rPr>
          <w:t xml:space="preserve">VTS system sends “received” acknowledgement </w:t>
        </w:r>
      </w:ins>
      <w:ins w:id="1225" w:author="Kaski Maiju" w:date="2024-03-14T11:04:00Z">
        <w:r w:rsidRPr="002D4A37">
          <w:rPr>
            <w:rFonts w:ascii="Calibri" w:eastAsia="Calibri" w:hAnsi="Calibri" w:cs="Times New Roman"/>
            <w:szCs w:val="28"/>
            <w:lang w:val="en-US"/>
          </w:rPr>
          <w:t>automatically</w:t>
        </w:r>
      </w:ins>
    </w:p>
    <w:p w14:paraId="163D5439" w14:textId="44968597" w:rsidR="0098007B" w:rsidRDefault="0098007B" w:rsidP="0098007B">
      <w:pPr>
        <w:pStyle w:val="Bullet1"/>
        <w:numPr>
          <w:ilvl w:val="0"/>
          <w:numId w:val="0"/>
        </w:numPr>
        <w:rPr>
          <w:ins w:id="1226" w:author="Kaski Maiju" w:date="2024-03-13T17:09:00Z"/>
          <w:rFonts w:ascii="Calibri" w:eastAsia="Calibri" w:hAnsi="Calibri" w:cs="Times New Roman"/>
        </w:rPr>
      </w:pPr>
      <w:ins w:id="1227" w:author="Kaski Maiju" w:date="2024-03-13T17:09:00Z">
        <w:r w:rsidRPr="00946173">
          <w:rPr>
            <w:rFonts w:ascii="Calibri" w:eastAsia="Calibri" w:hAnsi="Calibri" w:cs="Times New Roman"/>
            <w:u w:val="single"/>
          </w:rPr>
          <w:t>Post-conditions</w:t>
        </w:r>
        <w:r>
          <w:rPr>
            <w:rFonts w:ascii="Calibri" w:eastAsia="Calibri" w:hAnsi="Calibri" w:cs="Times New Roman"/>
          </w:rPr>
          <w:t xml:space="preserve">: </w:t>
        </w:r>
        <w:r>
          <w:rPr>
            <w:rFonts w:ascii="Calibri" w:eastAsia="Calibri" w:hAnsi="Calibri" w:cs="Times New Roman"/>
          </w:rPr>
          <w:tab/>
        </w:r>
      </w:ins>
      <w:ins w:id="1228" w:author="Kaski Maiju" w:date="2024-03-14T11:02:00Z">
        <w:r w:rsidR="002D4A37">
          <w:rPr>
            <w:rFonts w:ascii="Calibri" w:eastAsia="Calibri" w:hAnsi="Calibri" w:cs="Times New Roman"/>
          </w:rPr>
          <w:t>VTS receives vessel´s updated route</w:t>
        </w:r>
      </w:ins>
    </w:p>
    <w:p w14:paraId="661F79F0" w14:textId="77777777" w:rsidR="00A865AC" w:rsidRDefault="00A865AC" w:rsidP="00E92EA8">
      <w:pPr>
        <w:pStyle w:val="Bullet1"/>
        <w:numPr>
          <w:ilvl w:val="0"/>
          <w:numId w:val="0"/>
        </w:numPr>
        <w:rPr>
          <w:ins w:id="1229" w:author="Kaski Maiju" w:date="2024-03-14T11:05:00Z"/>
          <w:rFonts w:ascii="Calibri" w:eastAsia="Calibri" w:hAnsi="Calibri" w:cs="Times New Roman"/>
        </w:rPr>
      </w:pPr>
    </w:p>
    <w:p w14:paraId="2885BC6F" w14:textId="690D292A" w:rsidR="002D4A37" w:rsidRPr="00702C17" w:rsidRDefault="002D4A37" w:rsidP="00702C17">
      <w:pPr>
        <w:pStyle w:val="Otsikko4"/>
        <w:rPr>
          <w:ins w:id="1230" w:author="Kaski Maiju" w:date="2024-03-14T11:05:00Z"/>
          <w:rFonts w:eastAsia="Calibri"/>
          <w:rPrChange w:id="1231" w:author="Kaski Maiju" w:date="2024-03-14T15:52:00Z">
            <w:rPr>
              <w:ins w:id="1232" w:author="Kaski Maiju" w:date="2024-03-14T11:05:00Z"/>
              <w:rFonts w:ascii="Calibri" w:eastAsia="Calibri" w:hAnsi="Calibri" w:cs="Times New Roman"/>
              <w:b/>
              <w:bCs/>
              <w:sz w:val="22"/>
            </w:rPr>
          </w:rPrChange>
        </w:rPr>
        <w:pPrChange w:id="1233" w:author="Kaski Maiju" w:date="2024-03-14T15:52:00Z">
          <w:pPr>
            <w:spacing w:after="160" w:line="259" w:lineRule="auto"/>
          </w:pPr>
        </w:pPrChange>
      </w:pPr>
      <w:ins w:id="1234" w:author="Kaski Maiju" w:date="2024-03-14T11:05:00Z">
        <w:r w:rsidRPr="00702C17">
          <w:rPr>
            <w:rFonts w:eastAsia="Calibri"/>
            <w:rPrChange w:id="1235" w:author="Kaski Maiju" w:date="2024-03-14T15:52:00Z">
              <w:rPr>
                <w:rFonts w:ascii="Calibri" w:eastAsia="Calibri" w:hAnsi="Calibri" w:cs="Times New Roman"/>
                <w:b/>
                <w:bCs/>
                <w:sz w:val="22"/>
              </w:rPr>
            </w:rPrChange>
          </w:rPr>
          <w:t xml:space="preserve">Use case </w:t>
        </w:r>
      </w:ins>
      <w:ins w:id="1236" w:author="Kaski Maiju" w:date="2024-03-14T11:06:00Z">
        <w:r w:rsidRPr="00702C17">
          <w:rPr>
            <w:rFonts w:eastAsia="Calibri"/>
            <w:rPrChange w:id="1237" w:author="Kaski Maiju" w:date="2024-03-14T15:52:00Z">
              <w:rPr>
                <w:rFonts w:ascii="Calibri" w:eastAsia="Calibri" w:hAnsi="Calibri" w:cs="Times New Roman"/>
                <w:b/>
                <w:bCs/>
                <w:sz w:val="22"/>
              </w:rPr>
            </w:rPrChange>
          </w:rPr>
          <w:t>5</w:t>
        </w:r>
      </w:ins>
    </w:p>
    <w:p w14:paraId="2D9ABD9A" w14:textId="4BC7B012" w:rsidR="002D4A37" w:rsidRDefault="002D4A37" w:rsidP="002D4A37">
      <w:pPr>
        <w:spacing w:after="160" w:line="259" w:lineRule="auto"/>
        <w:rPr>
          <w:ins w:id="1238" w:author="Kaski Maiju" w:date="2024-03-14T11:05:00Z"/>
          <w:rFonts w:ascii="Calibri" w:eastAsia="Calibri" w:hAnsi="Calibri" w:cs="Times New Roman"/>
          <w:sz w:val="22"/>
        </w:rPr>
      </w:pPr>
      <w:ins w:id="1239" w:author="Kaski Maiju" w:date="2024-03-14T11:05:00Z">
        <w:r>
          <w:rPr>
            <w:rFonts w:ascii="Calibri" w:eastAsia="Calibri" w:hAnsi="Calibri" w:cs="Times New Roman"/>
            <w:sz w:val="22"/>
          </w:rPr>
          <w:t xml:space="preserve">Use-case (name): </w:t>
        </w:r>
        <w:r>
          <w:rPr>
            <w:rFonts w:ascii="Calibri" w:eastAsia="Calibri" w:hAnsi="Calibri" w:cs="Times New Roman"/>
            <w:sz w:val="22"/>
          </w:rPr>
          <w:tab/>
          <w:t>Vesse</w:t>
        </w:r>
      </w:ins>
      <w:ins w:id="1240" w:author="Kaski Maiju" w:date="2024-03-14T11:11:00Z">
        <w:r>
          <w:rPr>
            <w:rFonts w:ascii="Calibri" w:eastAsia="Calibri" w:hAnsi="Calibri" w:cs="Times New Roman"/>
            <w:sz w:val="22"/>
          </w:rPr>
          <w:t>l does not arrived to VTS</w:t>
        </w:r>
      </w:ins>
      <w:ins w:id="1241" w:author="Kaski Maiju" w:date="2024-03-14T11:12:00Z">
        <w:r>
          <w:rPr>
            <w:rFonts w:ascii="Calibri" w:eastAsia="Calibri" w:hAnsi="Calibri" w:cs="Times New Roman"/>
            <w:sz w:val="22"/>
          </w:rPr>
          <w:t xml:space="preserve"> as planned</w:t>
        </w:r>
      </w:ins>
    </w:p>
    <w:p w14:paraId="2468772B" w14:textId="0DA8D5CF" w:rsidR="002D4A37" w:rsidRPr="00E92EA8" w:rsidRDefault="002D4A37" w:rsidP="002D4A37">
      <w:pPr>
        <w:spacing w:after="160" w:line="259" w:lineRule="auto"/>
        <w:ind w:left="2124" w:hanging="2124"/>
        <w:rPr>
          <w:ins w:id="1242" w:author="Kaski Maiju" w:date="2024-03-14T11:05:00Z"/>
          <w:rFonts w:ascii="Calibri" w:eastAsia="Calibri" w:hAnsi="Calibri" w:cs="Times New Roman"/>
          <w:sz w:val="22"/>
        </w:rPr>
      </w:pPr>
      <w:ins w:id="1243" w:author="Kaski Maiju" w:date="2024-03-14T11:05:00Z">
        <w:r w:rsidRPr="00946173">
          <w:rPr>
            <w:rFonts w:ascii="Calibri" w:eastAsia="Calibri" w:hAnsi="Calibri" w:cs="Times New Roman"/>
            <w:sz w:val="22"/>
            <w:u w:val="single"/>
          </w:rPr>
          <w:t>Description:</w:t>
        </w:r>
        <w:r>
          <w:rPr>
            <w:rFonts w:ascii="Calibri" w:eastAsia="Calibri" w:hAnsi="Calibri" w:cs="Times New Roman"/>
            <w:sz w:val="22"/>
            <w:u w:val="single"/>
          </w:rPr>
          <w:t xml:space="preserve"> </w:t>
        </w:r>
        <w:r>
          <w:rPr>
            <w:rFonts w:ascii="Calibri" w:eastAsia="Calibri" w:hAnsi="Calibri" w:cs="Times New Roman"/>
            <w:sz w:val="22"/>
            <w:u w:val="single"/>
          </w:rPr>
          <w:tab/>
          <w:t>Vesse</w:t>
        </w:r>
      </w:ins>
      <w:ins w:id="1244" w:author="Kaski Maiju" w:date="2024-03-14T11:09:00Z">
        <w:r>
          <w:rPr>
            <w:rFonts w:ascii="Calibri" w:eastAsia="Calibri" w:hAnsi="Calibri" w:cs="Times New Roman"/>
            <w:sz w:val="22"/>
            <w:u w:val="single"/>
          </w:rPr>
          <w:t>l</w:t>
        </w:r>
      </w:ins>
      <w:ins w:id="1245" w:author="Kaski Maiju" w:date="2024-03-14T11:05:00Z">
        <w:r>
          <w:rPr>
            <w:rFonts w:ascii="Calibri" w:eastAsia="Calibri" w:hAnsi="Calibri" w:cs="Times New Roman"/>
            <w:sz w:val="22"/>
            <w:u w:val="single"/>
          </w:rPr>
          <w:t xml:space="preserve"> change</w:t>
        </w:r>
      </w:ins>
      <w:ins w:id="1246" w:author="Kaski Maiju" w:date="2024-03-14T11:09:00Z">
        <w:r>
          <w:rPr>
            <w:rFonts w:ascii="Calibri" w:eastAsia="Calibri" w:hAnsi="Calibri" w:cs="Times New Roman"/>
            <w:sz w:val="22"/>
            <w:u w:val="single"/>
          </w:rPr>
          <w:t>s</w:t>
        </w:r>
      </w:ins>
      <w:ins w:id="1247" w:author="Kaski Maiju" w:date="2024-03-14T11:08:00Z">
        <w:r>
          <w:rPr>
            <w:rFonts w:ascii="Calibri" w:eastAsia="Calibri" w:hAnsi="Calibri" w:cs="Times New Roman"/>
            <w:sz w:val="22"/>
            <w:u w:val="single"/>
          </w:rPr>
          <w:t xml:space="preserve"> route and does not arrive to </w:t>
        </w:r>
      </w:ins>
      <w:ins w:id="1248" w:author="Kaski Maiju" w:date="2024-03-14T11:09:00Z">
        <w:r>
          <w:rPr>
            <w:rFonts w:ascii="Calibri" w:eastAsia="Calibri" w:hAnsi="Calibri" w:cs="Times New Roman"/>
            <w:sz w:val="22"/>
            <w:u w:val="single"/>
          </w:rPr>
          <w:t xml:space="preserve">VTS area as </w:t>
        </w:r>
      </w:ins>
      <w:ins w:id="1249" w:author="Kaski Maiju" w:date="2024-03-14T11:10:00Z">
        <w:r>
          <w:rPr>
            <w:rFonts w:ascii="Calibri" w:eastAsia="Calibri" w:hAnsi="Calibri" w:cs="Times New Roman"/>
            <w:sz w:val="22"/>
            <w:u w:val="single"/>
          </w:rPr>
          <w:t>part of this route (use case 1)</w:t>
        </w:r>
      </w:ins>
    </w:p>
    <w:p w14:paraId="56B06544" w14:textId="77777777" w:rsidR="002D4A37" w:rsidRPr="008F33E4" w:rsidRDefault="002D4A37" w:rsidP="002D4A37">
      <w:pPr>
        <w:spacing w:after="160" w:line="259" w:lineRule="auto"/>
        <w:rPr>
          <w:ins w:id="1250" w:author="Kaski Maiju" w:date="2024-03-14T11:05:00Z"/>
          <w:rFonts w:ascii="Calibri" w:eastAsia="Calibri" w:hAnsi="Calibri" w:cs="Times New Roman"/>
          <w:sz w:val="22"/>
        </w:rPr>
      </w:pPr>
      <w:ins w:id="1251" w:author="Kaski Maiju" w:date="2024-03-14T11:05:00Z">
        <w:r w:rsidRPr="00946173">
          <w:rPr>
            <w:rFonts w:ascii="Calibri" w:eastAsia="Calibri" w:hAnsi="Calibri" w:cs="Times New Roman"/>
            <w:sz w:val="22"/>
            <w:u w:val="single"/>
          </w:rPr>
          <w:t>Actors:</w:t>
        </w:r>
        <w:r>
          <w:rPr>
            <w:rFonts w:ascii="Calibri" w:eastAsia="Calibri" w:hAnsi="Calibri" w:cs="Times New Roman"/>
            <w:sz w:val="22"/>
            <w:u w:val="single"/>
          </w:rPr>
          <w:t xml:space="preserve"> </w:t>
        </w:r>
        <w:r>
          <w:rPr>
            <w:rFonts w:ascii="Calibri" w:eastAsia="Calibri" w:hAnsi="Calibri" w:cs="Times New Roman"/>
            <w:sz w:val="22"/>
            <w:u w:val="single"/>
          </w:rPr>
          <w:tab/>
        </w:r>
        <w:r>
          <w:rPr>
            <w:rFonts w:ascii="Calibri" w:eastAsia="Calibri" w:hAnsi="Calibri" w:cs="Times New Roman"/>
            <w:sz w:val="22"/>
            <w:u w:val="single"/>
          </w:rPr>
          <w:tab/>
        </w:r>
        <w:r>
          <w:rPr>
            <w:rFonts w:ascii="Calibri" w:eastAsia="Calibri" w:hAnsi="Calibri" w:cs="Times New Roman"/>
            <w:sz w:val="22"/>
            <w:u w:val="single"/>
          </w:rPr>
          <w:tab/>
          <w:t>VTS System, VTS personnel, Mariner, ECDIS</w:t>
        </w:r>
      </w:ins>
    </w:p>
    <w:p w14:paraId="4829C7D5" w14:textId="0069EF85" w:rsidR="002D4A37" w:rsidRDefault="002D4A37" w:rsidP="002D4A37">
      <w:pPr>
        <w:pStyle w:val="Bullet1"/>
        <w:numPr>
          <w:ilvl w:val="0"/>
          <w:numId w:val="0"/>
        </w:numPr>
        <w:ind w:left="2124" w:hanging="2124"/>
        <w:rPr>
          <w:ins w:id="1252" w:author="Kaski Maiju" w:date="2024-03-14T11:05:00Z"/>
          <w:rFonts w:ascii="Calibri" w:eastAsia="Calibri" w:hAnsi="Calibri" w:cs="Times New Roman"/>
        </w:rPr>
      </w:pPr>
      <w:ins w:id="1253" w:author="Kaski Maiju" w:date="2024-03-14T11:05:00Z">
        <w:r w:rsidRPr="00946173">
          <w:rPr>
            <w:rFonts w:ascii="Calibri" w:eastAsia="Calibri" w:hAnsi="Calibri" w:cs="Times New Roman"/>
            <w:u w:val="single"/>
          </w:rPr>
          <w:t>Frequency of Use</w:t>
        </w:r>
        <w:r w:rsidRPr="00946173">
          <w:rPr>
            <w:rFonts w:ascii="Calibri" w:eastAsia="Calibri" w:hAnsi="Calibri" w:cs="Times New Roman"/>
          </w:rPr>
          <w:t>:</w:t>
        </w:r>
        <w:r>
          <w:rPr>
            <w:rFonts w:ascii="Calibri" w:eastAsia="Calibri" w:hAnsi="Calibri" w:cs="Times New Roman"/>
          </w:rPr>
          <w:tab/>
          <w:t xml:space="preserve">When </w:t>
        </w:r>
      </w:ins>
      <w:ins w:id="1254" w:author="Kaski Maiju" w:date="2024-03-14T11:18:00Z">
        <w:r>
          <w:rPr>
            <w:rFonts w:ascii="Calibri" w:eastAsia="Calibri" w:hAnsi="Calibri" w:cs="Times New Roman"/>
          </w:rPr>
          <w:t xml:space="preserve">route is change </w:t>
        </w:r>
      </w:ins>
      <w:ins w:id="1255" w:author="Kaski Maiju" w:date="2024-03-14T11:19:00Z">
        <w:r>
          <w:rPr>
            <w:rFonts w:ascii="Calibri" w:eastAsia="Calibri" w:hAnsi="Calibri" w:cs="Times New Roman"/>
          </w:rPr>
          <w:t xml:space="preserve">so </w:t>
        </w:r>
      </w:ins>
      <w:ins w:id="1256" w:author="Kaski Maiju" w:date="2024-03-14T11:18:00Z">
        <w:r>
          <w:rPr>
            <w:rFonts w:ascii="Calibri" w:eastAsia="Calibri" w:hAnsi="Calibri" w:cs="Times New Roman"/>
          </w:rPr>
          <w:t>tha</w:t>
        </w:r>
      </w:ins>
      <w:ins w:id="1257" w:author="Kaski Maiju" w:date="2024-03-14T11:19:00Z">
        <w:r>
          <w:rPr>
            <w:rFonts w:ascii="Calibri" w:eastAsia="Calibri" w:hAnsi="Calibri" w:cs="Times New Roman"/>
          </w:rPr>
          <w:t>t</w:t>
        </w:r>
      </w:ins>
      <w:ins w:id="1258" w:author="Kaski Maiju" w:date="2024-03-14T11:18:00Z">
        <w:r>
          <w:rPr>
            <w:rFonts w:ascii="Calibri" w:eastAsia="Calibri" w:hAnsi="Calibri" w:cs="Times New Roman"/>
          </w:rPr>
          <w:t xml:space="preserve"> vessel does not enter geometry</w:t>
        </w:r>
      </w:ins>
      <w:ins w:id="1259" w:author="Kaski Maiju" w:date="2024-03-14T11:19:00Z">
        <w:r>
          <w:rPr>
            <w:rFonts w:ascii="Calibri" w:eastAsia="Calibri" w:hAnsi="Calibri" w:cs="Times New Roman"/>
          </w:rPr>
          <w:t xml:space="preserve"> area</w:t>
        </w:r>
      </w:ins>
    </w:p>
    <w:p w14:paraId="05E3FFF6" w14:textId="007E5D66" w:rsidR="002D4A37" w:rsidRDefault="002D4A37">
      <w:pPr>
        <w:pStyle w:val="Bullet1"/>
        <w:numPr>
          <w:ilvl w:val="0"/>
          <w:numId w:val="0"/>
        </w:numPr>
        <w:ind w:left="2124" w:hanging="2124"/>
        <w:rPr>
          <w:ins w:id="1260" w:author="Kaski Maiju" w:date="2024-03-14T11:05:00Z"/>
          <w:rFonts w:ascii="Calibri" w:eastAsia="Calibri" w:hAnsi="Calibri" w:cs="Times New Roman"/>
        </w:rPr>
        <w:pPrChange w:id="1261" w:author="Kaski Maiju" w:date="2024-03-14T11:20:00Z">
          <w:pPr>
            <w:pStyle w:val="Bullet1"/>
            <w:numPr>
              <w:numId w:val="0"/>
            </w:numPr>
            <w:ind w:left="0" w:firstLine="0"/>
          </w:pPr>
        </w:pPrChange>
      </w:pPr>
      <w:ins w:id="1262" w:author="Kaski Maiju" w:date="2024-03-14T11:05:00Z">
        <w:r w:rsidRPr="00946173">
          <w:rPr>
            <w:rFonts w:ascii="Calibri" w:eastAsia="Calibri" w:hAnsi="Calibri" w:cs="Times New Roman"/>
            <w:u w:val="single"/>
          </w:rPr>
          <w:t>Pre-conditions</w:t>
        </w:r>
        <w:r w:rsidRPr="00946173">
          <w:rPr>
            <w:rFonts w:ascii="Calibri" w:eastAsia="Calibri" w:hAnsi="Calibri" w:cs="Times New Roman"/>
          </w:rPr>
          <w:t>:</w:t>
        </w:r>
        <w:r>
          <w:rPr>
            <w:rFonts w:ascii="Calibri" w:eastAsia="Calibri" w:hAnsi="Calibri" w:cs="Times New Roman"/>
          </w:rPr>
          <w:tab/>
          <w:t>The initial route has already been sent and approved (use case 1)</w:t>
        </w:r>
      </w:ins>
      <w:ins w:id="1263" w:author="Kaski Maiju" w:date="2024-03-14T11:20:00Z">
        <w:r>
          <w:rPr>
            <w:rFonts w:ascii="Calibri" w:eastAsia="Calibri" w:hAnsi="Calibri" w:cs="Times New Roman"/>
          </w:rPr>
          <w:t xml:space="preserve"> and vessel is outside of the geometry area</w:t>
        </w:r>
      </w:ins>
    </w:p>
    <w:p w14:paraId="16DF4215" w14:textId="77777777" w:rsidR="002D4A37" w:rsidRDefault="002D4A37" w:rsidP="002D4A37">
      <w:pPr>
        <w:pStyle w:val="Bullet1"/>
        <w:numPr>
          <w:ilvl w:val="0"/>
          <w:numId w:val="0"/>
        </w:numPr>
        <w:ind w:left="360" w:hanging="360"/>
        <w:rPr>
          <w:ins w:id="1264" w:author="Kaski Maiju" w:date="2024-03-14T11:05:00Z"/>
          <w:rFonts w:ascii="Calibri" w:eastAsia="Calibri" w:hAnsi="Calibri" w:cs="Times New Roman"/>
          <w:u w:val="single"/>
        </w:rPr>
      </w:pPr>
      <w:ins w:id="1265" w:author="Kaski Maiju" w:date="2024-03-14T11:05:00Z">
        <w:r>
          <w:rPr>
            <w:rFonts w:ascii="Calibri" w:eastAsia="Calibri" w:hAnsi="Calibri" w:cs="Times New Roman"/>
            <w:u w:val="single"/>
          </w:rPr>
          <w:t>Nominal s</w:t>
        </w:r>
        <w:r w:rsidRPr="00946173">
          <w:rPr>
            <w:rFonts w:ascii="Calibri" w:eastAsia="Calibri" w:hAnsi="Calibri" w:cs="Times New Roman"/>
            <w:u w:val="single"/>
          </w:rPr>
          <w:t>equence</w:t>
        </w:r>
        <w:r>
          <w:rPr>
            <w:rFonts w:ascii="Calibri" w:eastAsia="Calibri" w:hAnsi="Calibri" w:cs="Times New Roman"/>
            <w:u w:val="single"/>
          </w:rPr>
          <w:t xml:space="preserve"> scenario</w:t>
        </w:r>
        <w:r w:rsidRPr="00946173">
          <w:rPr>
            <w:rFonts w:ascii="Calibri" w:eastAsia="Calibri" w:hAnsi="Calibri" w:cs="Times New Roman"/>
            <w:u w:val="single"/>
          </w:rPr>
          <w:t>:</w:t>
        </w:r>
      </w:ins>
    </w:p>
    <w:p w14:paraId="0DF6DE92" w14:textId="7B3AB1DA" w:rsidR="002D4A37" w:rsidRDefault="002D4A37" w:rsidP="002D4A37">
      <w:pPr>
        <w:pStyle w:val="Luettelokappale"/>
        <w:numPr>
          <w:ilvl w:val="0"/>
          <w:numId w:val="62"/>
        </w:numPr>
        <w:spacing w:line="259" w:lineRule="auto"/>
        <w:rPr>
          <w:ins w:id="1266" w:author="Kaski Maiju" w:date="2024-03-14T11:05:00Z"/>
          <w:rFonts w:ascii="Calibri" w:eastAsia="Calibri" w:hAnsi="Calibri" w:cs="Times New Roman"/>
          <w:szCs w:val="28"/>
          <w:lang w:val="en-US"/>
        </w:rPr>
      </w:pPr>
      <w:ins w:id="1267" w:author="Kaski Maiju" w:date="2024-03-14T11:05:00Z">
        <w:r w:rsidRPr="00057920">
          <w:rPr>
            <w:rFonts w:ascii="Calibri" w:eastAsia="Calibri" w:hAnsi="Calibri" w:cs="Times New Roman"/>
            <w:szCs w:val="28"/>
            <w:lang w:val="en-US"/>
          </w:rPr>
          <w:t>Mariner makes changes t</w:t>
        </w:r>
      </w:ins>
      <w:ins w:id="1268" w:author="Kaski Maiju" w:date="2024-03-14T11:19:00Z">
        <w:r>
          <w:rPr>
            <w:rFonts w:ascii="Calibri" w:eastAsia="Calibri" w:hAnsi="Calibri" w:cs="Times New Roman"/>
            <w:szCs w:val="28"/>
            <w:lang w:val="en-US"/>
          </w:rPr>
          <w:t>he route</w:t>
        </w:r>
      </w:ins>
      <w:ins w:id="1269" w:author="Kaski Maiju" w:date="2024-03-14T11:20:00Z">
        <w:r>
          <w:rPr>
            <w:rFonts w:ascii="Calibri" w:eastAsia="Calibri" w:hAnsi="Calibri" w:cs="Times New Roman"/>
            <w:szCs w:val="28"/>
            <w:lang w:val="en-US"/>
          </w:rPr>
          <w:t xml:space="preserve"> where no way</w:t>
        </w:r>
      </w:ins>
      <w:ins w:id="1270" w:author="Kaski Maiju" w:date="2024-03-14T11:21:00Z">
        <w:r>
          <w:rPr>
            <w:rFonts w:ascii="Calibri" w:eastAsia="Calibri" w:hAnsi="Calibri" w:cs="Times New Roman"/>
            <w:szCs w:val="28"/>
            <w:lang w:val="en-US"/>
          </w:rPr>
          <w:t>points are located inside geometry area</w:t>
        </w:r>
      </w:ins>
    </w:p>
    <w:p w14:paraId="52C550B1" w14:textId="0CF15E22" w:rsidR="002D4A37" w:rsidRDefault="002D4A37" w:rsidP="002D4A37">
      <w:pPr>
        <w:pStyle w:val="Luettelokappale"/>
        <w:numPr>
          <w:ilvl w:val="0"/>
          <w:numId w:val="62"/>
        </w:numPr>
        <w:spacing w:line="259" w:lineRule="auto"/>
        <w:rPr>
          <w:ins w:id="1271" w:author="Kaski Maiju" w:date="2024-03-14T11:05:00Z"/>
          <w:rFonts w:ascii="Calibri" w:eastAsia="Calibri" w:hAnsi="Calibri" w:cs="Times New Roman"/>
          <w:szCs w:val="28"/>
          <w:lang w:val="en-US"/>
        </w:rPr>
      </w:pPr>
      <w:ins w:id="1272" w:author="Kaski Maiju" w:date="2024-03-14T11:05:00Z">
        <w:r>
          <w:rPr>
            <w:rFonts w:ascii="Calibri" w:eastAsia="Calibri" w:hAnsi="Calibri" w:cs="Times New Roman"/>
            <w:szCs w:val="28"/>
            <w:lang w:val="en-US"/>
          </w:rPr>
          <w:t xml:space="preserve">ECDIS sends </w:t>
        </w:r>
      </w:ins>
      <w:ins w:id="1273" w:author="Kaski Maiju" w:date="2024-03-14T11:20:00Z">
        <w:r>
          <w:rPr>
            <w:rFonts w:ascii="Calibri" w:eastAsia="Calibri" w:hAnsi="Calibri" w:cs="Times New Roman"/>
            <w:szCs w:val="28"/>
            <w:lang w:val="en-US"/>
          </w:rPr>
          <w:t xml:space="preserve">cancellation to </w:t>
        </w:r>
      </w:ins>
      <w:ins w:id="1274" w:author="Kaski Maiju" w:date="2024-03-14T11:21:00Z">
        <w:r>
          <w:rPr>
            <w:rFonts w:ascii="Calibri" w:eastAsia="Calibri" w:hAnsi="Calibri" w:cs="Times New Roman"/>
            <w:szCs w:val="28"/>
            <w:lang w:val="en-US"/>
          </w:rPr>
          <w:t>VTS system</w:t>
        </w:r>
      </w:ins>
    </w:p>
    <w:p w14:paraId="76B58557" w14:textId="77777777" w:rsidR="002D4A37" w:rsidRDefault="002D4A37" w:rsidP="002D4A37">
      <w:pPr>
        <w:pStyle w:val="Luettelokappale"/>
        <w:numPr>
          <w:ilvl w:val="0"/>
          <w:numId w:val="62"/>
        </w:numPr>
        <w:spacing w:line="259" w:lineRule="auto"/>
        <w:rPr>
          <w:ins w:id="1275" w:author="Kaski Maiju" w:date="2024-03-14T11:05:00Z"/>
          <w:rFonts w:ascii="Calibri" w:eastAsia="Calibri" w:hAnsi="Calibri" w:cs="Times New Roman"/>
          <w:szCs w:val="28"/>
          <w:lang w:val="en-US"/>
        </w:rPr>
      </w:pPr>
      <w:ins w:id="1276" w:author="Kaski Maiju" w:date="2024-03-14T11:05:00Z">
        <w:r w:rsidRPr="00057920">
          <w:rPr>
            <w:rFonts w:ascii="Calibri" w:eastAsia="Calibri" w:hAnsi="Calibri" w:cs="Times New Roman"/>
            <w:szCs w:val="28"/>
            <w:lang w:val="en-US"/>
          </w:rPr>
          <w:t xml:space="preserve">VTS system sends “received” acknowledgement </w:t>
        </w:r>
        <w:r w:rsidRPr="002D4A37">
          <w:rPr>
            <w:rFonts w:ascii="Calibri" w:eastAsia="Calibri" w:hAnsi="Calibri" w:cs="Times New Roman"/>
            <w:szCs w:val="28"/>
            <w:lang w:val="en-US"/>
          </w:rPr>
          <w:t>automatically</w:t>
        </w:r>
      </w:ins>
    </w:p>
    <w:p w14:paraId="2CC96227" w14:textId="1BDDA7E2" w:rsidR="002D4A37" w:rsidRDefault="002D4A37" w:rsidP="002D4A37">
      <w:pPr>
        <w:pStyle w:val="Bullet1"/>
        <w:numPr>
          <w:ilvl w:val="0"/>
          <w:numId w:val="0"/>
        </w:numPr>
        <w:rPr>
          <w:ins w:id="1277" w:author="Kaski Maiju" w:date="2024-03-14T11:05:00Z"/>
          <w:rFonts w:ascii="Calibri" w:eastAsia="Calibri" w:hAnsi="Calibri" w:cs="Times New Roman"/>
        </w:rPr>
      </w:pPr>
      <w:ins w:id="1278" w:author="Kaski Maiju" w:date="2024-03-14T11:05:00Z">
        <w:r w:rsidRPr="00946173">
          <w:rPr>
            <w:rFonts w:ascii="Calibri" w:eastAsia="Calibri" w:hAnsi="Calibri" w:cs="Times New Roman"/>
            <w:u w:val="single"/>
          </w:rPr>
          <w:t>Post-conditions</w:t>
        </w:r>
        <w:r>
          <w:rPr>
            <w:rFonts w:ascii="Calibri" w:eastAsia="Calibri" w:hAnsi="Calibri" w:cs="Times New Roman"/>
          </w:rPr>
          <w:t xml:space="preserve">: </w:t>
        </w:r>
        <w:r>
          <w:rPr>
            <w:rFonts w:ascii="Calibri" w:eastAsia="Calibri" w:hAnsi="Calibri" w:cs="Times New Roman"/>
          </w:rPr>
          <w:tab/>
        </w:r>
      </w:ins>
      <w:ins w:id="1279" w:author="Kaski Maiju" w:date="2024-03-14T11:21:00Z">
        <w:r>
          <w:rPr>
            <w:rFonts w:ascii="Calibri" w:eastAsia="Calibri" w:hAnsi="Calibri" w:cs="Times New Roman"/>
          </w:rPr>
          <w:t>Route is terminated in VTS system</w:t>
        </w:r>
      </w:ins>
    </w:p>
    <w:p w14:paraId="16022FB1" w14:textId="3B3E9713" w:rsidR="002D4A37" w:rsidRDefault="002D4A37" w:rsidP="00E92EA8">
      <w:pPr>
        <w:pStyle w:val="Bullet1"/>
        <w:numPr>
          <w:ilvl w:val="0"/>
          <w:numId w:val="0"/>
        </w:numPr>
        <w:rPr>
          <w:ins w:id="1280" w:author="Kaski Maiju" w:date="2024-03-14T11:23:00Z"/>
          <w:rFonts w:ascii="Calibri" w:eastAsia="Calibri" w:hAnsi="Calibri" w:cs="Times New Roman"/>
        </w:rPr>
      </w:pPr>
    </w:p>
    <w:p w14:paraId="6B102408" w14:textId="36CDB157" w:rsidR="002D4A37" w:rsidRPr="00702C17" w:rsidRDefault="002D4A37" w:rsidP="00702C17">
      <w:pPr>
        <w:pStyle w:val="Otsikko4"/>
        <w:rPr>
          <w:ins w:id="1281" w:author="Kaski Maiju" w:date="2024-03-14T11:23:00Z"/>
          <w:rFonts w:eastAsia="Calibri"/>
          <w:rPrChange w:id="1282" w:author="Kaski Maiju" w:date="2024-03-14T15:52:00Z">
            <w:rPr>
              <w:ins w:id="1283" w:author="Kaski Maiju" w:date="2024-03-14T11:23:00Z"/>
              <w:rFonts w:ascii="Calibri" w:eastAsia="Calibri" w:hAnsi="Calibri" w:cs="Times New Roman"/>
              <w:b/>
              <w:bCs/>
              <w:sz w:val="22"/>
            </w:rPr>
          </w:rPrChange>
        </w:rPr>
        <w:pPrChange w:id="1284" w:author="Kaski Maiju" w:date="2024-03-14T15:52:00Z">
          <w:pPr>
            <w:spacing w:after="160" w:line="259" w:lineRule="auto"/>
          </w:pPr>
        </w:pPrChange>
      </w:pPr>
      <w:ins w:id="1285" w:author="Kaski Maiju" w:date="2024-03-14T11:23:00Z">
        <w:r w:rsidRPr="00702C17">
          <w:rPr>
            <w:rFonts w:eastAsia="Calibri"/>
            <w:rPrChange w:id="1286" w:author="Kaski Maiju" w:date="2024-03-14T15:52:00Z">
              <w:rPr>
                <w:rFonts w:ascii="Calibri" w:eastAsia="Calibri" w:hAnsi="Calibri" w:cs="Times New Roman"/>
                <w:b/>
                <w:bCs/>
                <w:sz w:val="22"/>
              </w:rPr>
            </w:rPrChange>
          </w:rPr>
          <w:t>Use case 6</w:t>
        </w:r>
      </w:ins>
    </w:p>
    <w:p w14:paraId="6543258A" w14:textId="2D948B30" w:rsidR="002D4A37" w:rsidRDefault="002D4A37" w:rsidP="002D4A37">
      <w:pPr>
        <w:spacing w:after="160" w:line="259" w:lineRule="auto"/>
        <w:rPr>
          <w:ins w:id="1287" w:author="Kaski Maiju" w:date="2024-03-14T11:23:00Z"/>
          <w:rFonts w:ascii="Calibri" w:eastAsia="Calibri" w:hAnsi="Calibri" w:cs="Times New Roman"/>
          <w:sz w:val="22"/>
        </w:rPr>
      </w:pPr>
      <w:ins w:id="1288" w:author="Kaski Maiju" w:date="2024-03-14T11:23:00Z">
        <w:r>
          <w:rPr>
            <w:rFonts w:ascii="Calibri" w:eastAsia="Calibri" w:hAnsi="Calibri" w:cs="Times New Roman"/>
            <w:sz w:val="22"/>
          </w:rPr>
          <w:t xml:space="preserve">Use-case (name): </w:t>
        </w:r>
        <w:r>
          <w:rPr>
            <w:rFonts w:ascii="Calibri" w:eastAsia="Calibri" w:hAnsi="Calibri" w:cs="Times New Roman"/>
            <w:sz w:val="22"/>
          </w:rPr>
          <w:tab/>
          <w:t xml:space="preserve">VTS </w:t>
        </w:r>
      </w:ins>
      <w:ins w:id="1289" w:author="Kaski Maiju" w:date="2024-03-14T11:31:00Z">
        <w:r>
          <w:rPr>
            <w:rFonts w:ascii="Calibri" w:eastAsia="Calibri" w:hAnsi="Calibri" w:cs="Times New Roman"/>
            <w:sz w:val="22"/>
          </w:rPr>
          <w:t>a</w:t>
        </w:r>
      </w:ins>
      <w:ins w:id="1290" w:author="Kaski Maiju" w:date="2024-03-14T11:36:00Z">
        <w:r>
          <w:rPr>
            <w:rFonts w:ascii="Calibri" w:eastAsia="Calibri" w:hAnsi="Calibri" w:cs="Times New Roman"/>
            <w:sz w:val="22"/>
          </w:rPr>
          <w:t xml:space="preserve">pproves </w:t>
        </w:r>
      </w:ins>
      <w:ins w:id="1291" w:author="Kaski Maiju" w:date="2024-03-14T11:31:00Z">
        <w:r>
          <w:rPr>
            <w:rFonts w:ascii="Calibri" w:eastAsia="Calibri" w:hAnsi="Calibri" w:cs="Times New Roman"/>
            <w:sz w:val="22"/>
          </w:rPr>
          <w:t>the route</w:t>
        </w:r>
      </w:ins>
    </w:p>
    <w:p w14:paraId="5C0408DB" w14:textId="57B6ABD2" w:rsidR="002D4A37" w:rsidRPr="00E92EA8" w:rsidRDefault="002D4A37" w:rsidP="002D4A37">
      <w:pPr>
        <w:spacing w:after="160" w:line="259" w:lineRule="auto"/>
        <w:ind w:left="2124" w:hanging="2124"/>
        <w:rPr>
          <w:ins w:id="1292" w:author="Kaski Maiju" w:date="2024-03-14T11:23:00Z"/>
          <w:rFonts w:ascii="Calibri" w:eastAsia="Calibri" w:hAnsi="Calibri" w:cs="Times New Roman"/>
          <w:sz w:val="22"/>
        </w:rPr>
      </w:pPr>
      <w:ins w:id="1293" w:author="Kaski Maiju" w:date="2024-03-14T11:23:00Z">
        <w:r w:rsidRPr="00946173">
          <w:rPr>
            <w:rFonts w:ascii="Calibri" w:eastAsia="Calibri" w:hAnsi="Calibri" w:cs="Times New Roman"/>
            <w:sz w:val="22"/>
            <w:u w:val="single"/>
          </w:rPr>
          <w:t>Description:</w:t>
        </w:r>
        <w:r>
          <w:rPr>
            <w:rFonts w:ascii="Calibri" w:eastAsia="Calibri" w:hAnsi="Calibri" w:cs="Times New Roman"/>
            <w:sz w:val="22"/>
            <w:u w:val="single"/>
          </w:rPr>
          <w:t xml:space="preserve"> </w:t>
        </w:r>
        <w:r>
          <w:rPr>
            <w:rFonts w:ascii="Calibri" w:eastAsia="Calibri" w:hAnsi="Calibri" w:cs="Times New Roman"/>
            <w:sz w:val="22"/>
            <w:u w:val="single"/>
          </w:rPr>
          <w:tab/>
        </w:r>
        <w:r>
          <w:rPr>
            <w:rFonts w:ascii="Calibri" w:eastAsia="Calibri" w:hAnsi="Calibri" w:cs="Times New Roman"/>
            <w:sz w:val="22"/>
          </w:rPr>
          <w:t xml:space="preserve">VTS </w:t>
        </w:r>
      </w:ins>
      <w:ins w:id="1294" w:author="Kaski Maiju" w:date="2024-03-14T11:31:00Z">
        <w:r>
          <w:rPr>
            <w:rFonts w:ascii="Calibri" w:eastAsia="Calibri" w:hAnsi="Calibri" w:cs="Times New Roman"/>
            <w:sz w:val="22"/>
          </w:rPr>
          <w:t>personnel a</w:t>
        </w:r>
      </w:ins>
      <w:ins w:id="1295" w:author="Kaski Maiju" w:date="2024-03-14T11:36:00Z">
        <w:r>
          <w:rPr>
            <w:rFonts w:ascii="Calibri" w:eastAsia="Calibri" w:hAnsi="Calibri" w:cs="Times New Roman"/>
            <w:sz w:val="22"/>
          </w:rPr>
          <w:t>pprove</w:t>
        </w:r>
      </w:ins>
      <w:ins w:id="1296" w:author="Kaski Maiju" w:date="2024-03-14T11:37:00Z">
        <w:r>
          <w:rPr>
            <w:rFonts w:ascii="Calibri" w:eastAsia="Calibri" w:hAnsi="Calibri" w:cs="Times New Roman"/>
            <w:sz w:val="22"/>
          </w:rPr>
          <w:t>s</w:t>
        </w:r>
      </w:ins>
      <w:ins w:id="1297" w:author="Kaski Maiju" w:date="2024-03-14T11:31:00Z">
        <w:r>
          <w:rPr>
            <w:rFonts w:ascii="Calibri" w:eastAsia="Calibri" w:hAnsi="Calibri" w:cs="Times New Roman"/>
            <w:sz w:val="22"/>
          </w:rPr>
          <w:t xml:space="preserve"> without changes</w:t>
        </w:r>
      </w:ins>
    </w:p>
    <w:p w14:paraId="21D49EB7" w14:textId="77777777" w:rsidR="002D4A37" w:rsidRPr="008F33E4" w:rsidRDefault="002D4A37" w:rsidP="002D4A37">
      <w:pPr>
        <w:spacing w:after="160" w:line="259" w:lineRule="auto"/>
        <w:rPr>
          <w:ins w:id="1298" w:author="Kaski Maiju" w:date="2024-03-14T11:23:00Z"/>
          <w:rFonts w:ascii="Calibri" w:eastAsia="Calibri" w:hAnsi="Calibri" w:cs="Times New Roman"/>
          <w:sz w:val="22"/>
        </w:rPr>
      </w:pPr>
      <w:ins w:id="1299" w:author="Kaski Maiju" w:date="2024-03-14T11:23:00Z">
        <w:r w:rsidRPr="00946173">
          <w:rPr>
            <w:rFonts w:ascii="Calibri" w:eastAsia="Calibri" w:hAnsi="Calibri" w:cs="Times New Roman"/>
            <w:sz w:val="22"/>
            <w:u w:val="single"/>
          </w:rPr>
          <w:t>Actors:</w:t>
        </w:r>
        <w:r>
          <w:rPr>
            <w:rFonts w:ascii="Calibri" w:eastAsia="Calibri" w:hAnsi="Calibri" w:cs="Times New Roman"/>
            <w:sz w:val="22"/>
            <w:u w:val="single"/>
          </w:rPr>
          <w:t xml:space="preserve"> </w:t>
        </w:r>
        <w:r>
          <w:rPr>
            <w:rFonts w:ascii="Calibri" w:eastAsia="Calibri" w:hAnsi="Calibri" w:cs="Times New Roman"/>
            <w:sz w:val="22"/>
            <w:u w:val="single"/>
          </w:rPr>
          <w:tab/>
        </w:r>
        <w:r>
          <w:rPr>
            <w:rFonts w:ascii="Calibri" w:eastAsia="Calibri" w:hAnsi="Calibri" w:cs="Times New Roman"/>
            <w:sz w:val="22"/>
            <w:u w:val="single"/>
          </w:rPr>
          <w:tab/>
        </w:r>
        <w:r>
          <w:rPr>
            <w:rFonts w:ascii="Calibri" w:eastAsia="Calibri" w:hAnsi="Calibri" w:cs="Times New Roman"/>
            <w:sz w:val="22"/>
            <w:u w:val="single"/>
          </w:rPr>
          <w:tab/>
          <w:t>VTS System, VTS personnel, Mariner, ECDIS</w:t>
        </w:r>
      </w:ins>
    </w:p>
    <w:p w14:paraId="74D98E32" w14:textId="0F9ACD31" w:rsidR="002D4A37" w:rsidRDefault="002D4A37" w:rsidP="002D4A37">
      <w:pPr>
        <w:pStyle w:val="Bullet1"/>
        <w:numPr>
          <w:ilvl w:val="0"/>
          <w:numId w:val="0"/>
        </w:numPr>
        <w:ind w:left="2124" w:hanging="2124"/>
        <w:rPr>
          <w:ins w:id="1300" w:author="Kaski Maiju" w:date="2024-03-14T11:23:00Z"/>
          <w:rFonts w:ascii="Calibri" w:eastAsia="Calibri" w:hAnsi="Calibri" w:cs="Times New Roman"/>
        </w:rPr>
      </w:pPr>
      <w:ins w:id="1301" w:author="Kaski Maiju" w:date="2024-03-14T11:23:00Z">
        <w:r w:rsidRPr="00946173">
          <w:rPr>
            <w:rFonts w:ascii="Calibri" w:eastAsia="Calibri" w:hAnsi="Calibri" w:cs="Times New Roman"/>
            <w:u w:val="single"/>
          </w:rPr>
          <w:t>Frequency of Use</w:t>
        </w:r>
        <w:r w:rsidRPr="00946173">
          <w:rPr>
            <w:rFonts w:ascii="Calibri" w:eastAsia="Calibri" w:hAnsi="Calibri" w:cs="Times New Roman"/>
          </w:rPr>
          <w:t>:</w:t>
        </w:r>
        <w:r>
          <w:rPr>
            <w:rFonts w:ascii="Calibri" w:eastAsia="Calibri" w:hAnsi="Calibri" w:cs="Times New Roman"/>
          </w:rPr>
          <w:tab/>
        </w:r>
      </w:ins>
      <w:ins w:id="1302" w:author="Kaski Maiju" w:date="2024-03-14T11:32:00Z">
        <w:r>
          <w:rPr>
            <w:rFonts w:ascii="Calibri" w:eastAsia="Calibri" w:hAnsi="Calibri" w:cs="Times New Roman"/>
          </w:rPr>
          <w:t>At least once per route</w:t>
        </w:r>
      </w:ins>
    </w:p>
    <w:p w14:paraId="59310B73" w14:textId="60D45D25" w:rsidR="002D4A37" w:rsidRDefault="002D4A37">
      <w:pPr>
        <w:pStyle w:val="Bullet1"/>
        <w:numPr>
          <w:ilvl w:val="0"/>
          <w:numId w:val="0"/>
        </w:numPr>
        <w:ind w:left="2124" w:hanging="2124"/>
        <w:rPr>
          <w:ins w:id="1303" w:author="Kaski Maiju" w:date="2024-03-14T11:23:00Z"/>
          <w:rFonts w:ascii="Calibri" w:eastAsia="Calibri" w:hAnsi="Calibri" w:cs="Times New Roman"/>
        </w:rPr>
        <w:pPrChange w:id="1304" w:author="Kaski Maiju" w:date="2024-03-14T11:34:00Z">
          <w:pPr>
            <w:pStyle w:val="Bullet1"/>
            <w:numPr>
              <w:numId w:val="0"/>
            </w:numPr>
            <w:ind w:left="0" w:firstLine="0"/>
          </w:pPr>
        </w:pPrChange>
      </w:pPr>
      <w:ins w:id="1305" w:author="Kaski Maiju" w:date="2024-03-14T11:23:00Z">
        <w:r w:rsidRPr="00946173">
          <w:rPr>
            <w:rFonts w:ascii="Calibri" w:eastAsia="Calibri" w:hAnsi="Calibri" w:cs="Times New Roman"/>
            <w:u w:val="single"/>
          </w:rPr>
          <w:t>Pre-conditions</w:t>
        </w:r>
        <w:r w:rsidRPr="00946173">
          <w:rPr>
            <w:rFonts w:ascii="Calibri" w:eastAsia="Calibri" w:hAnsi="Calibri" w:cs="Times New Roman"/>
          </w:rPr>
          <w:t>:</w:t>
        </w:r>
        <w:r>
          <w:rPr>
            <w:rFonts w:ascii="Calibri" w:eastAsia="Calibri" w:hAnsi="Calibri" w:cs="Times New Roman"/>
          </w:rPr>
          <w:tab/>
          <w:t>Route is crosschecked by VTS system and VTS personnel and</w:t>
        </w:r>
      </w:ins>
      <w:ins w:id="1306" w:author="Kaski Maiju" w:date="2024-03-14T11:33:00Z">
        <w:r>
          <w:rPr>
            <w:rFonts w:ascii="Calibri" w:eastAsia="Calibri" w:hAnsi="Calibri" w:cs="Times New Roman"/>
          </w:rPr>
          <w:t xml:space="preserve"> route</w:t>
        </w:r>
      </w:ins>
      <w:ins w:id="1307" w:author="Kaski Maiju" w:date="2024-03-14T11:23:00Z">
        <w:r>
          <w:rPr>
            <w:rFonts w:ascii="Calibri" w:eastAsia="Calibri" w:hAnsi="Calibri" w:cs="Times New Roman"/>
          </w:rPr>
          <w:t xml:space="preserve"> </w:t>
        </w:r>
      </w:ins>
      <w:ins w:id="1308" w:author="Kaski Maiju" w:date="2024-03-14T11:32:00Z">
        <w:r>
          <w:rPr>
            <w:rFonts w:ascii="Calibri" w:eastAsia="Calibri" w:hAnsi="Calibri" w:cs="Times New Roman"/>
          </w:rPr>
          <w:t xml:space="preserve">does not </w:t>
        </w:r>
      </w:ins>
      <w:ins w:id="1309" w:author="Kaski Maiju" w:date="2024-03-14T11:23:00Z">
        <w:r>
          <w:rPr>
            <w:rFonts w:ascii="Calibri" w:eastAsia="Calibri" w:hAnsi="Calibri" w:cs="Times New Roman"/>
          </w:rPr>
          <w:t>require changes</w:t>
        </w:r>
      </w:ins>
    </w:p>
    <w:p w14:paraId="49911B36" w14:textId="77777777" w:rsidR="002D4A37" w:rsidRDefault="002D4A37" w:rsidP="002D4A37">
      <w:pPr>
        <w:pStyle w:val="Bullet1"/>
        <w:numPr>
          <w:ilvl w:val="0"/>
          <w:numId w:val="0"/>
        </w:numPr>
        <w:ind w:left="360" w:hanging="360"/>
        <w:rPr>
          <w:ins w:id="1310" w:author="Kaski Maiju" w:date="2024-03-14T11:23:00Z"/>
          <w:rFonts w:ascii="Calibri" w:eastAsia="Calibri" w:hAnsi="Calibri" w:cs="Times New Roman"/>
          <w:u w:val="single"/>
        </w:rPr>
      </w:pPr>
      <w:ins w:id="1311" w:author="Kaski Maiju" w:date="2024-03-14T11:23:00Z">
        <w:r>
          <w:rPr>
            <w:rFonts w:ascii="Calibri" w:eastAsia="Calibri" w:hAnsi="Calibri" w:cs="Times New Roman"/>
            <w:u w:val="single"/>
          </w:rPr>
          <w:t>Nominal s</w:t>
        </w:r>
        <w:r w:rsidRPr="00946173">
          <w:rPr>
            <w:rFonts w:ascii="Calibri" w:eastAsia="Calibri" w:hAnsi="Calibri" w:cs="Times New Roman"/>
            <w:u w:val="single"/>
          </w:rPr>
          <w:t>equence</w:t>
        </w:r>
        <w:r>
          <w:rPr>
            <w:rFonts w:ascii="Calibri" w:eastAsia="Calibri" w:hAnsi="Calibri" w:cs="Times New Roman"/>
            <w:u w:val="single"/>
          </w:rPr>
          <w:t xml:space="preserve"> scenario</w:t>
        </w:r>
        <w:r w:rsidRPr="00946173">
          <w:rPr>
            <w:rFonts w:ascii="Calibri" w:eastAsia="Calibri" w:hAnsi="Calibri" w:cs="Times New Roman"/>
            <w:u w:val="single"/>
          </w:rPr>
          <w:t>:</w:t>
        </w:r>
      </w:ins>
    </w:p>
    <w:p w14:paraId="5ECDB7B0" w14:textId="62DAA233" w:rsidR="002D4A37" w:rsidRPr="002D4A37" w:rsidRDefault="002D4A37">
      <w:pPr>
        <w:pStyle w:val="Luettelokappale"/>
        <w:numPr>
          <w:ilvl w:val="0"/>
          <w:numId w:val="63"/>
        </w:numPr>
        <w:spacing w:line="259" w:lineRule="auto"/>
        <w:rPr>
          <w:ins w:id="1312" w:author="Kaski Maiju" w:date="2024-03-14T11:34:00Z"/>
          <w:rFonts w:ascii="Calibri" w:eastAsia="Calibri" w:hAnsi="Calibri" w:cs="Times New Roman"/>
          <w:szCs w:val="28"/>
          <w:lang w:val="en-US"/>
          <w:rPrChange w:id="1313" w:author="Kaski Maiju" w:date="2024-03-14T11:36:00Z">
            <w:rPr>
              <w:ins w:id="1314" w:author="Kaski Maiju" w:date="2024-03-14T11:34:00Z"/>
            </w:rPr>
          </w:rPrChange>
        </w:rPr>
        <w:pPrChange w:id="1315" w:author="Kaski Maiju" w:date="2024-03-14T11:36:00Z">
          <w:pPr>
            <w:spacing w:line="259" w:lineRule="auto"/>
          </w:pPr>
        </w:pPrChange>
      </w:pPr>
      <w:ins w:id="1316" w:author="Kaski Maiju" w:date="2024-03-14T11:23:00Z">
        <w:r w:rsidRPr="002D4A37">
          <w:rPr>
            <w:rFonts w:ascii="Calibri" w:eastAsia="Calibri" w:hAnsi="Calibri" w:cs="Times New Roman"/>
            <w:szCs w:val="28"/>
            <w:lang w:val="en-US"/>
            <w:rPrChange w:id="1317" w:author="Kaski Maiju" w:date="2024-03-14T11:36:00Z">
              <w:rPr>
                <w:lang w:val="en-US"/>
              </w:rPr>
            </w:rPrChange>
          </w:rPr>
          <w:t xml:space="preserve">VTS personnel </w:t>
        </w:r>
      </w:ins>
      <w:ins w:id="1318" w:author="Kaski Maiju" w:date="2024-03-14T11:34:00Z">
        <w:r w:rsidRPr="002D4A37">
          <w:rPr>
            <w:rFonts w:ascii="Calibri" w:eastAsia="Calibri" w:hAnsi="Calibri" w:cs="Times New Roman"/>
            <w:szCs w:val="28"/>
            <w:lang w:val="en-US"/>
            <w:rPrChange w:id="1319" w:author="Kaski Maiju" w:date="2024-03-14T11:36:00Z">
              <w:rPr/>
            </w:rPrChange>
          </w:rPr>
          <w:t>marks the route “ok” on the VTS system</w:t>
        </w:r>
      </w:ins>
    </w:p>
    <w:p w14:paraId="656A5293" w14:textId="3BAFEB81" w:rsidR="002D4A37" w:rsidRPr="002D4A37" w:rsidRDefault="002D4A37">
      <w:pPr>
        <w:pStyle w:val="Luettelokappale"/>
        <w:numPr>
          <w:ilvl w:val="0"/>
          <w:numId w:val="63"/>
        </w:numPr>
        <w:spacing w:line="259" w:lineRule="auto"/>
        <w:rPr>
          <w:ins w:id="1320" w:author="Kaski Maiju" w:date="2024-03-14T11:35:00Z"/>
          <w:rFonts w:ascii="Calibri" w:eastAsia="Calibri" w:hAnsi="Calibri" w:cs="Times New Roman"/>
          <w:szCs w:val="28"/>
          <w:lang w:val="en-US"/>
          <w:rPrChange w:id="1321" w:author="Kaski Maiju" w:date="2024-03-14T11:36:00Z">
            <w:rPr>
              <w:ins w:id="1322" w:author="Kaski Maiju" w:date="2024-03-14T11:35:00Z"/>
            </w:rPr>
          </w:rPrChange>
        </w:rPr>
        <w:pPrChange w:id="1323" w:author="Kaski Maiju" w:date="2024-03-14T11:36:00Z">
          <w:pPr>
            <w:spacing w:line="259" w:lineRule="auto"/>
          </w:pPr>
        </w:pPrChange>
      </w:pPr>
      <w:ins w:id="1324" w:author="Kaski Maiju" w:date="2024-03-14T11:34:00Z">
        <w:r w:rsidRPr="002D4A37">
          <w:rPr>
            <w:rFonts w:ascii="Calibri" w:eastAsia="Calibri" w:hAnsi="Calibri" w:cs="Times New Roman"/>
            <w:szCs w:val="28"/>
            <w:lang w:val="en-US"/>
            <w:rPrChange w:id="1325" w:author="Kaski Maiju" w:date="2024-03-14T11:36:00Z">
              <w:rPr/>
            </w:rPrChange>
          </w:rPr>
          <w:t>VT</w:t>
        </w:r>
      </w:ins>
      <w:ins w:id="1326" w:author="Kaski Maiju" w:date="2024-03-14T11:35:00Z">
        <w:r w:rsidRPr="002D4A37">
          <w:rPr>
            <w:rFonts w:ascii="Calibri" w:eastAsia="Calibri" w:hAnsi="Calibri" w:cs="Times New Roman"/>
            <w:szCs w:val="28"/>
            <w:lang w:val="en-US"/>
            <w:rPrChange w:id="1327" w:author="Kaski Maiju" w:date="2024-03-14T11:36:00Z">
              <w:rPr/>
            </w:rPrChange>
          </w:rPr>
          <w:t>S system sends a</w:t>
        </w:r>
      </w:ins>
      <w:ins w:id="1328" w:author="Kaski Maiju" w:date="2024-03-14T11:36:00Z">
        <w:r>
          <w:rPr>
            <w:rFonts w:ascii="Calibri" w:eastAsia="Calibri" w:hAnsi="Calibri" w:cs="Times New Roman"/>
            <w:szCs w:val="28"/>
            <w:lang w:val="en-US"/>
          </w:rPr>
          <w:t>pproved</w:t>
        </w:r>
      </w:ins>
      <w:ins w:id="1329" w:author="Kaski Maiju" w:date="2024-03-14T11:35:00Z">
        <w:r w:rsidRPr="002D4A37">
          <w:rPr>
            <w:rFonts w:ascii="Calibri" w:eastAsia="Calibri" w:hAnsi="Calibri" w:cs="Times New Roman"/>
            <w:szCs w:val="28"/>
            <w:lang w:val="en-US"/>
            <w:rPrChange w:id="1330" w:author="Kaski Maiju" w:date="2024-03-14T11:36:00Z">
              <w:rPr/>
            </w:rPrChange>
          </w:rPr>
          <w:t xml:space="preserve"> to ECDIS</w:t>
        </w:r>
      </w:ins>
    </w:p>
    <w:p w14:paraId="190B7FAA" w14:textId="4759D225" w:rsidR="002D4A37" w:rsidRPr="002D4A37" w:rsidRDefault="002D4A37">
      <w:pPr>
        <w:pStyle w:val="Luettelokappale"/>
        <w:numPr>
          <w:ilvl w:val="0"/>
          <w:numId w:val="63"/>
        </w:numPr>
        <w:spacing w:line="259" w:lineRule="auto"/>
        <w:rPr>
          <w:ins w:id="1331" w:author="Kaski Maiju" w:date="2024-03-14T11:23:00Z"/>
          <w:rFonts w:ascii="Calibri" w:eastAsia="Calibri" w:hAnsi="Calibri" w:cs="Times New Roman"/>
          <w:szCs w:val="28"/>
          <w:lang w:val="en-US"/>
          <w:rPrChange w:id="1332" w:author="Kaski Maiju" w:date="2024-03-14T11:36:00Z">
            <w:rPr>
              <w:ins w:id="1333" w:author="Kaski Maiju" w:date="2024-03-14T11:23:00Z"/>
            </w:rPr>
          </w:rPrChange>
        </w:rPr>
        <w:pPrChange w:id="1334" w:author="Kaski Maiju" w:date="2024-03-14T11:36:00Z">
          <w:pPr>
            <w:pStyle w:val="Bullet1"/>
            <w:numPr>
              <w:numId w:val="0"/>
            </w:numPr>
            <w:ind w:left="0" w:firstLine="0"/>
          </w:pPr>
        </w:pPrChange>
      </w:pPr>
      <w:ins w:id="1335" w:author="Kaski Maiju" w:date="2024-03-14T11:35:00Z">
        <w:r w:rsidRPr="002D4A37">
          <w:rPr>
            <w:rFonts w:ascii="Calibri" w:eastAsia="Calibri" w:hAnsi="Calibri" w:cs="Times New Roman"/>
            <w:szCs w:val="28"/>
            <w:lang w:val="en-US"/>
            <w:rPrChange w:id="1336" w:author="Kaski Maiju" w:date="2024-03-14T11:36:00Z">
              <w:rPr/>
            </w:rPrChange>
          </w:rPr>
          <w:t xml:space="preserve">ECDIS displays the route </w:t>
        </w:r>
      </w:ins>
      <w:ins w:id="1337" w:author="Kaski Maiju" w:date="2024-03-14T11:37:00Z">
        <w:r>
          <w:rPr>
            <w:rFonts w:ascii="Calibri" w:eastAsia="Calibri" w:hAnsi="Calibri" w:cs="Times New Roman"/>
            <w:szCs w:val="28"/>
            <w:lang w:val="en-US"/>
          </w:rPr>
          <w:t>approval</w:t>
        </w:r>
      </w:ins>
      <w:ins w:id="1338" w:author="Kaski Maiju" w:date="2024-03-14T11:35:00Z">
        <w:r w:rsidRPr="002D4A37">
          <w:rPr>
            <w:rFonts w:ascii="Calibri" w:eastAsia="Calibri" w:hAnsi="Calibri" w:cs="Times New Roman"/>
            <w:szCs w:val="28"/>
            <w:lang w:val="en-US"/>
            <w:rPrChange w:id="1339" w:author="Kaski Maiju" w:date="2024-03-14T11:36:00Z">
              <w:rPr/>
            </w:rPrChange>
          </w:rPr>
          <w:t xml:space="preserve"> to mariner</w:t>
        </w:r>
      </w:ins>
    </w:p>
    <w:p w14:paraId="1AE517F4" w14:textId="77777777" w:rsidR="002D4A37" w:rsidRDefault="002D4A37" w:rsidP="00E92EA8">
      <w:pPr>
        <w:pStyle w:val="Bullet1"/>
        <w:numPr>
          <w:ilvl w:val="0"/>
          <w:numId w:val="0"/>
        </w:numPr>
        <w:rPr>
          <w:ins w:id="1340" w:author="Kaski Maiju" w:date="2024-03-13T16:36:00Z"/>
          <w:rFonts w:ascii="Calibri" w:eastAsia="Calibri" w:hAnsi="Calibri" w:cs="Times New Roman"/>
        </w:rPr>
      </w:pPr>
    </w:p>
    <w:p w14:paraId="62428640" w14:textId="309BFD9D" w:rsidR="00A865AC" w:rsidRPr="00702C17" w:rsidRDefault="00A865AC" w:rsidP="00702C17">
      <w:pPr>
        <w:pStyle w:val="Otsikko4"/>
        <w:rPr>
          <w:ins w:id="1341" w:author="Kaski Maiju" w:date="2024-03-13T16:36:00Z"/>
          <w:rFonts w:eastAsia="Calibri"/>
          <w:rPrChange w:id="1342" w:author="Kaski Maiju" w:date="2024-03-14T15:52:00Z">
            <w:rPr>
              <w:ins w:id="1343" w:author="Kaski Maiju" w:date="2024-03-13T16:36:00Z"/>
              <w:rFonts w:ascii="Calibri" w:eastAsia="Calibri" w:hAnsi="Calibri" w:cs="Times New Roman"/>
              <w:b/>
              <w:bCs/>
              <w:sz w:val="22"/>
            </w:rPr>
          </w:rPrChange>
        </w:rPr>
        <w:pPrChange w:id="1344" w:author="Kaski Maiju" w:date="2024-03-14T15:52:00Z">
          <w:pPr>
            <w:spacing w:after="160" w:line="259" w:lineRule="auto"/>
          </w:pPr>
        </w:pPrChange>
      </w:pPr>
      <w:ins w:id="1345" w:author="Kaski Maiju" w:date="2024-03-13T16:36:00Z">
        <w:r w:rsidRPr="00702C17">
          <w:rPr>
            <w:rFonts w:eastAsia="Calibri"/>
            <w:rPrChange w:id="1346" w:author="Kaski Maiju" w:date="2024-03-14T15:52:00Z">
              <w:rPr>
                <w:rFonts w:ascii="Calibri" w:eastAsia="Calibri" w:hAnsi="Calibri" w:cs="Times New Roman"/>
                <w:b/>
                <w:bCs/>
                <w:sz w:val="22"/>
              </w:rPr>
            </w:rPrChange>
          </w:rPr>
          <w:t>Use Case Y</w:t>
        </w:r>
      </w:ins>
    </w:p>
    <w:p w14:paraId="2D25417C" w14:textId="77777777" w:rsidR="00A865AC" w:rsidRPr="00946173" w:rsidRDefault="00A865AC" w:rsidP="00A865AC">
      <w:pPr>
        <w:spacing w:after="160" w:line="259" w:lineRule="auto"/>
        <w:rPr>
          <w:ins w:id="1347" w:author="Kaski Maiju" w:date="2024-03-13T16:36:00Z"/>
          <w:rFonts w:ascii="Calibri" w:eastAsia="Calibri" w:hAnsi="Calibri" w:cs="Times New Roman"/>
          <w:sz w:val="22"/>
        </w:rPr>
      </w:pPr>
      <w:ins w:id="1348" w:author="Kaski Maiju" w:date="2024-03-13T16:36:00Z">
        <w:r w:rsidRPr="00946173">
          <w:rPr>
            <w:rFonts w:ascii="Calibri" w:eastAsia="Calibri" w:hAnsi="Calibri" w:cs="Times New Roman"/>
            <w:sz w:val="22"/>
            <w:u w:val="single"/>
          </w:rPr>
          <w:t>Use-case (name):</w:t>
        </w:r>
        <w:r w:rsidRPr="00946173">
          <w:rPr>
            <w:rFonts w:ascii="Calibri" w:eastAsia="Calibri" w:hAnsi="Calibri" w:cs="Times New Roman"/>
            <w:sz w:val="22"/>
          </w:rPr>
          <w:t xml:space="preserve"> </w:t>
        </w:r>
        <w:r w:rsidRPr="00946173">
          <w:rPr>
            <w:rFonts w:ascii="Calibri" w:eastAsia="Calibri" w:hAnsi="Calibri" w:cs="Times New Roman"/>
            <w:sz w:val="22"/>
          </w:rPr>
          <w:tab/>
        </w:r>
        <w:r w:rsidRPr="00946173">
          <w:rPr>
            <w:rFonts w:ascii="Calibri" w:eastAsia="Calibri" w:hAnsi="Calibri" w:cs="Times New Roman"/>
            <w:sz w:val="22"/>
          </w:rPr>
          <w:tab/>
        </w:r>
        <w:r>
          <w:rPr>
            <w:rFonts w:ascii="Calibri" w:eastAsia="Calibri" w:hAnsi="Calibri" w:cs="Times New Roman"/>
            <w:sz w:val="22"/>
            <w:u w:val="single"/>
          </w:rPr>
          <w:t>Departing vessels from berth or anchorage within the VTS area</w:t>
        </w:r>
      </w:ins>
    </w:p>
    <w:p w14:paraId="094DEBAC" w14:textId="0FC0D1C5" w:rsidR="00A865AC" w:rsidRPr="00946173" w:rsidRDefault="00A865AC" w:rsidP="00A865AC">
      <w:pPr>
        <w:spacing w:after="160" w:line="259" w:lineRule="auto"/>
        <w:rPr>
          <w:ins w:id="1349" w:author="Kaski Maiju" w:date="2024-03-13T16:36:00Z"/>
          <w:rFonts w:ascii="Calibri" w:eastAsia="Calibri" w:hAnsi="Calibri" w:cs="Times New Roman"/>
          <w:sz w:val="22"/>
        </w:rPr>
      </w:pPr>
      <w:ins w:id="1350" w:author="Kaski Maiju" w:date="2024-03-13T16:36:00Z">
        <w:r w:rsidRPr="00946173">
          <w:rPr>
            <w:rFonts w:ascii="Calibri" w:eastAsia="Calibri" w:hAnsi="Calibri" w:cs="Times New Roman"/>
            <w:sz w:val="22"/>
            <w:u w:val="single"/>
          </w:rPr>
          <w:t>Description:</w:t>
        </w:r>
        <w:r w:rsidRPr="00946173">
          <w:rPr>
            <w:rFonts w:ascii="Calibri" w:eastAsia="Calibri" w:hAnsi="Calibri" w:cs="Times New Roman"/>
            <w:sz w:val="22"/>
          </w:rPr>
          <w:t xml:space="preserve"> </w:t>
        </w:r>
        <w:r w:rsidRPr="00946173">
          <w:rPr>
            <w:rFonts w:ascii="Calibri" w:eastAsia="Calibri" w:hAnsi="Calibri" w:cs="Times New Roman"/>
            <w:sz w:val="22"/>
          </w:rPr>
          <w:tab/>
        </w:r>
        <w:r>
          <w:rPr>
            <w:rFonts w:ascii="Calibri" w:eastAsia="Calibri" w:hAnsi="Calibri" w:cs="Times New Roman"/>
            <w:sz w:val="22"/>
          </w:rPr>
          <w:tab/>
        </w:r>
        <w:r>
          <w:rPr>
            <w:rFonts w:ascii="Calibri" w:eastAsia="Calibri" w:hAnsi="Calibri" w:cs="Times New Roman"/>
            <w:sz w:val="22"/>
          </w:rPr>
          <w:tab/>
          <w:t>Vessel intends to leave berth or anchorage and shares intended route wVTS.</w:t>
        </w:r>
      </w:ins>
    </w:p>
    <w:p w14:paraId="0D56CCC0" w14:textId="77777777" w:rsidR="00A865AC" w:rsidRPr="00946173" w:rsidRDefault="00A865AC" w:rsidP="00A865AC">
      <w:pPr>
        <w:spacing w:after="160" w:line="259" w:lineRule="auto"/>
        <w:rPr>
          <w:ins w:id="1351" w:author="Kaski Maiju" w:date="2024-03-13T16:36:00Z"/>
          <w:rFonts w:ascii="Calibri" w:eastAsia="Calibri" w:hAnsi="Calibri" w:cs="Times New Roman"/>
          <w:sz w:val="22"/>
        </w:rPr>
      </w:pPr>
      <w:ins w:id="1352" w:author="Kaski Maiju" w:date="2024-03-13T16:36:00Z">
        <w:r w:rsidRPr="00946173">
          <w:rPr>
            <w:rFonts w:ascii="Calibri" w:eastAsia="Calibri" w:hAnsi="Calibri" w:cs="Times New Roman"/>
            <w:sz w:val="22"/>
            <w:u w:val="single"/>
          </w:rPr>
          <w:t>Actors:</w:t>
        </w:r>
        <w:r w:rsidRPr="00946173">
          <w:rPr>
            <w:rFonts w:ascii="Calibri" w:eastAsia="Calibri" w:hAnsi="Calibri" w:cs="Times New Roman"/>
            <w:sz w:val="22"/>
          </w:rPr>
          <w:t xml:space="preserve"> </w:t>
        </w:r>
        <w:r w:rsidRPr="00946173">
          <w:rPr>
            <w:rFonts w:ascii="Calibri" w:eastAsia="Calibri" w:hAnsi="Calibri" w:cs="Times New Roman"/>
            <w:sz w:val="22"/>
          </w:rPr>
          <w:tab/>
        </w:r>
        <w:r w:rsidRPr="00946173">
          <w:rPr>
            <w:rFonts w:ascii="Calibri" w:eastAsia="Calibri" w:hAnsi="Calibri" w:cs="Times New Roman"/>
            <w:sz w:val="22"/>
          </w:rPr>
          <w:tab/>
        </w:r>
        <w:r w:rsidRPr="00946173">
          <w:rPr>
            <w:rFonts w:ascii="Calibri" w:eastAsia="Calibri" w:hAnsi="Calibri" w:cs="Times New Roman"/>
            <w:sz w:val="22"/>
          </w:rPr>
          <w:tab/>
        </w:r>
        <w:r w:rsidRPr="00946173">
          <w:rPr>
            <w:rFonts w:ascii="Calibri" w:eastAsia="Calibri" w:hAnsi="Calibri" w:cs="Times New Roman"/>
            <w:sz w:val="22"/>
          </w:rPr>
          <w:tab/>
          <w:t xml:space="preserve">Mariner, ECDIS/ECS, VTS </w:t>
        </w:r>
      </w:ins>
    </w:p>
    <w:p w14:paraId="55F99C1E" w14:textId="77777777" w:rsidR="00A865AC" w:rsidRPr="00946173" w:rsidRDefault="00A865AC" w:rsidP="00A865AC">
      <w:pPr>
        <w:spacing w:after="160" w:line="259" w:lineRule="auto"/>
        <w:rPr>
          <w:ins w:id="1353" w:author="Kaski Maiju" w:date="2024-03-13T16:36:00Z"/>
          <w:rFonts w:ascii="Calibri" w:eastAsia="Calibri" w:hAnsi="Calibri" w:cs="Times New Roman"/>
          <w:sz w:val="22"/>
        </w:rPr>
      </w:pPr>
      <w:ins w:id="1354" w:author="Kaski Maiju" w:date="2024-03-13T16:36:00Z">
        <w:r w:rsidRPr="00946173">
          <w:rPr>
            <w:rFonts w:ascii="Calibri" w:eastAsia="Calibri" w:hAnsi="Calibri" w:cs="Times New Roman"/>
            <w:sz w:val="22"/>
            <w:u w:val="single"/>
          </w:rPr>
          <w:lastRenderedPageBreak/>
          <w:t>Frequency of Use</w:t>
        </w:r>
        <w:r w:rsidRPr="00946173">
          <w:rPr>
            <w:rFonts w:ascii="Calibri" w:eastAsia="Calibri" w:hAnsi="Calibri" w:cs="Times New Roman"/>
            <w:sz w:val="22"/>
          </w:rPr>
          <w:t xml:space="preserve">: </w:t>
        </w:r>
        <w:r w:rsidRPr="00946173">
          <w:rPr>
            <w:rFonts w:ascii="Calibri" w:eastAsia="Calibri" w:hAnsi="Calibri" w:cs="Times New Roman"/>
            <w:sz w:val="22"/>
          </w:rPr>
          <w:tab/>
        </w:r>
        <w:r>
          <w:rPr>
            <w:rFonts w:ascii="Calibri" w:eastAsia="Calibri" w:hAnsi="Calibri" w:cs="Times New Roman"/>
            <w:sz w:val="22"/>
          </w:rPr>
          <w:tab/>
          <w:t>Triggered before leaving berth or anchorage or when an update  is available.</w:t>
        </w:r>
      </w:ins>
    </w:p>
    <w:p w14:paraId="63E717D8" w14:textId="77777777" w:rsidR="00A865AC" w:rsidRPr="00946173" w:rsidRDefault="00A865AC" w:rsidP="00A865AC">
      <w:pPr>
        <w:spacing w:after="160" w:line="259" w:lineRule="auto"/>
        <w:rPr>
          <w:ins w:id="1355" w:author="Kaski Maiju" w:date="2024-03-13T16:36:00Z"/>
          <w:rFonts w:ascii="Calibri" w:eastAsia="Calibri" w:hAnsi="Calibri" w:cs="Times New Roman"/>
          <w:sz w:val="22"/>
        </w:rPr>
      </w:pPr>
      <w:ins w:id="1356" w:author="Kaski Maiju" w:date="2024-03-13T16:36:00Z">
        <w:r w:rsidRPr="00946173">
          <w:rPr>
            <w:rFonts w:ascii="Calibri" w:eastAsia="Calibri" w:hAnsi="Calibri" w:cs="Times New Roman"/>
            <w:sz w:val="22"/>
            <w:u w:val="single"/>
          </w:rPr>
          <w:t>Pre-conditions</w:t>
        </w:r>
        <w:r w:rsidRPr="00946173">
          <w:rPr>
            <w:rFonts w:ascii="Calibri" w:eastAsia="Calibri" w:hAnsi="Calibri" w:cs="Times New Roman"/>
            <w:sz w:val="22"/>
          </w:rPr>
          <w:t xml:space="preserve">: </w:t>
        </w:r>
        <w:r w:rsidRPr="00946173">
          <w:rPr>
            <w:rFonts w:ascii="Calibri" w:eastAsia="Calibri" w:hAnsi="Calibri" w:cs="Times New Roman"/>
            <w:sz w:val="22"/>
          </w:rPr>
          <w:tab/>
        </w:r>
        <w:r>
          <w:rPr>
            <w:rFonts w:ascii="Calibri" w:eastAsia="Calibri" w:hAnsi="Calibri" w:cs="Times New Roman"/>
            <w:sz w:val="22"/>
          </w:rPr>
          <w:tab/>
        </w:r>
        <w:r>
          <w:rPr>
            <w:rFonts w:ascii="Calibri" w:eastAsia="Calibri" w:hAnsi="Calibri" w:cs="Times New Roman"/>
            <w:sz w:val="22"/>
          </w:rPr>
          <w:tab/>
          <w:t xml:space="preserve">Vessel is on the anchorage or at the berth. Vessel is still sailing and is already providing route information about its departure. </w:t>
        </w:r>
      </w:ins>
    </w:p>
    <w:p w14:paraId="338A975B" w14:textId="77777777" w:rsidR="00A865AC" w:rsidRDefault="00A865AC" w:rsidP="00A865AC">
      <w:pPr>
        <w:spacing w:after="160" w:line="259" w:lineRule="auto"/>
        <w:rPr>
          <w:ins w:id="1357" w:author="Kaski Maiju" w:date="2024-03-13T16:36:00Z"/>
          <w:rFonts w:ascii="Calibri" w:eastAsia="Calibri" w:hAnsi="Calibri" w:cs="Times New Roman"/>
          <w:sz w:val="22"/>
        </w:rPr>
      </w:pPr>
      <w:ins w:id="1358" w:author="Kaski Maiju" w:date="2024-03-13T16:36:00Z">
        <w:r>
          <w:rPr>
            <w:rFonts w:ascii="Calibri" w:eastAsia="Calibri" w:hAnsi="Calibri" w:cs="Times New Roman"/>
            <w:sz w:val="22"/>
            <w:u w:val="single"/>
          </w:rPr>
          <w:t>Nominal s</w:t>
        </w:r>
        <w:r w:rsidRPr="00946173">
          <w:rPr>
            <w:rFonts w:ascii="Calibri" w:eastAsia="Calibri" w:hAnsi="Calibri" w:cs="Times New Roman"/>
            <w:sz w:val="22"/>
            <w:u w:val="single"/>
          </w:rPr>
          <w:t>equence</w:t>
        </w:r>
        <w:r>
          <w:rPr>
            <w:rFonts w:ascii="Calibri" w:eastAsia="Calibri" w:hAnsi="Calibri" w:cs="Times New Roman"/>
            <w:sz w:val="22"/>
            <w:u w:val="single"/>
          </w:rPr>
          <w:t xml:space="preserve"> scenario</w:t>
        </w:r>
        <w:r w:rsidRPr="00946173">
          <w:rPr>
            <w:rFonts w:ascii="Calibri" w:eastAsia="Calibri" w:hAnsi="Calibri" w:cs="Times New Roman"/>
            <w:sz w:val="22"/>
            <w:u w:val="single"/>
          </w:rPr>
          <w:t>:</w:t>
        </w:r>
        <w:r w:rsidRPr="00946173">
          <w:rPr>
            <w:rFonts w:ascii="Calibri" w:eastAsia="Calibri" w:hAnsi="Calibri" w:cs="Times New Roman"/>
            <w:sz w:val="22"/>
          </w:rPr>
          <w:t xml:space="preserve"> </w:t>
        </w:r>
        <w:r w:rsidRPr="00946173">
          <w:rPr>
            <w:rFonts w:ascii="Calibri" w:eastAsia="Calibri" w:hAnsi="Calibri" w:cs="Times New Roman"/>
            <w:sz w:val="22"/>
          </w:rPr>
          <w:tab/>
        </w:r>
        <w:r>
          <w:rPr>
            <w:rFonts w:ascii="Calibri" w:eastAsia="Calibri" w:hAnsi="Calibri" w:cs="Times New Roman"/>
            <w:sz w:val="22"/>
          </w:rPr>
          <w:tab/>
        </w:r>
      </w:ins>
    </w:p>
    <w:p w14:paraId="66DD4863" w14:textId="77777777" w:rsidR="00A865AC" w:rsidRPr="00057920" w:rsidRDefault="00A865AC" w:rsidP="00A865AC">
      <w:pPr>
        <w:spacing w:line="259" w:lineRule="auto"/>
        <w:rPr>
          <w:ins w:id="1359" w:author="Kaski Maiju" w:date="2024-03-13T16:36:00Z"/>
          <w:rFonts w:ascii="Calibri" w:eastAsia="Calibri" w:hAnsi="Calibri" w:cs="Times New Roman"/>
          <w:sz w:val="22"/>
          <w:szCs w:val="28"/>
        </w:rPr>
      </w:pPr>
      <w:ins w:id="1360" w:author="Kaski Maiju" w:date="2024-03-13T16:36:00Z">
        <w:r w:rsidRPr="00057920">
          <w:rPr>
            <w:rFonts w:ascii="Calibri" w:eastAsia="Calibri" w:hAnsi="Calibri" w:cs="Times New Roman"/>
            <w:sz w:val="22"/>
            <w:szCs w:val="28"/>
          </w:rPr>
          <w:t xml:space="preserve">1.  </w:t>
        </w:r>
        <w:r>
          <w:rPr>
            <w:rFonts w:ascii="Calibri" w:eastAsia="Calibri" w:hAnsi="Calibri" w:cs="Times New Roman"/>
            <w:sz w:val="22"/>
            <w:szCs w:val="28"/>
          </w:rPr>
          <w:tab/>
        </w:r>
        <w:r w:rsidRPr="00057920">
          <w:rPr>
            <w:rFonts w:ascii="Calibri" w:eastAsia="Calibri" w:hAnsi="Calibri" w:cs="Times New Roman"/>
            <w:sz w:val="22"/>
            <w:szCs w:val="28"/>
          </w:rPr>
          <w:t>The route is planned in ECDIS/ECS by the vessel</w:t>
        </w:r>
      </w:ins>
    </w:p>
    <w:p w14:paraId="522EDEFF" w14:textId="77777777" w:rsidR="00A865AC" w:rsidRPr="00057920" w:rsidRDefault="00A865AC" w:rsidP="00A865AC">
      <w:pPr>
        <w:spacing w:line="259" w:lineRule="auto"/>
        <w:rPr>
          <w:ins w:id="1361" w:author="Kaski Maiju" w:date="2024-03-13T16:36:00Z"/>
          <w:rFonts w:ascii="Calibri" w:eastAsia="Calibri" w:hAnsi="Calibri" w:cs="Times New Roman"/>
          <w:i/>
          <w:iCs/>
          <w:sz w:val="22"/>
          <w:szCs w:val="28"/>
        </w:rPr>
      </w:pPr>
      <w:ins w:id="1362" w:author="Kaski Maiju" w:date="2024-03-13T16:36:00Z">
        <w:r w:rsidRPr="00057920">
          <w:rPr>
            <w:rFonts w:ascii="Calibri" w:eastAsia="Calibri" w:hAnsi="Calibri" w:cs="Times New Roman"/>
            <w:sz w:val="22"/>
            <w:szCs w:val="28"/>
          </w:rPr>
          <w:t xml:space="preserve">2.       </w:t>
        </w:r>
        <w:r>
          <w:rPr>
            <w:rFonts w:ascii="Calibri" w:eastAsia="Calibri" w:hAnsi="Calibri" w:cs="Times New Roman"/>
            <w:sz w:val="22"/>
            <w:szCs w:val="28"/>
          </w:rPr>
          <w:tab/>
        </w:r>
        <w:r w:rsidRPr="00057920">
          <w:rPr>
            <w:rFonts w:ascii="Calibri" w:eastAsia="Calibri" w:hAnsi="Calibri" w:cs="Times New Roman"/>
            <w:sz w:val="22"/>
            <w:szCs w:val="28"/>
          </w:rPr>
          <w:t xml:space="preserve">The ECDIS/ECS sends </w:t>
        </w:r>
        <w:r>
          <w:rPr>
            <w:rFonts w:ascii="Calibri" w:eastAsia="Calibri" w:hAnsi="Calibri" w:cs="Times New Roman"/>
            <w:sz w:val="22"/>
            <w:szCs w:val="28"/>
          </w:rPr>
          <w:t>(</w:t>
        </w:r>
        <w:r w:rsidRPr="00057920">
          <w:rPr>
            <w:rFonts w:ascii="Calibri" w:eastAsia="Calibri" w:hAnsi="Calibri" w:cs="Times New Roman"/>
            <w:sz w:val="22"/>
            <w:szCs w:val="28"/>
          </w:rPr>
          <w:t>intended</w:t>
        </w:r>
        <w:r>
          <w:rPr>
            <w:rFonts w:ascii="Calibri" w:eastAsia="Calibri" w:hAnsi="Calibri" w:cs="Times New Roman"/>
            <w:sz w:val="22"/>
            <w:szCs w:val="28"/>
          </w:rPr>
          <w:t>)</w:t>
        </w:r>
        <w:r w:rsidRPr="00057920">
          <w:rPr>
            <w:rFonts w:ascii="Calibri" w:eastAsia="Calibri" w:hAnsi="Calibri" w:cs="Times New Roman"/>
            <w:sz w:val="22"/>
            <w:szCs w:val="28"/>
          </w:rPr>
          <w:t xml:space="preserve"> route, which includes the schedule [including ET</w:t>
        </w:r>
        <w:r>
          <w:rPr>
            <w:rFonts w:ascii="Calibri" w:eastAsia="Calibri" w:hAnsi="Calibri" w:cs="Times New Roman"/>
            <w:sz w:val="22"/>
            <w:szCs w:val="28"/>
          </w:rPr>
          <w:t>D</w:t>
        </w:r>
        <w:r w:rsidRPr="00057920">
          <w:rPr>
            <w:rFonts w:ascii="Calibri" w:eastAsia="Calibri" w:hAnsi="Calibri" w:cs="Times New Roman"/>
            <w:sz w:val="22"/>
            <w:szCs w:val="28"/>
          </w:rPr>
          <w:t>], to VTS</w:t>
        </w:r>
        <w:r>
          <w:rPr>
            <w:rFonts w:ascii="Calibri" w:eastAsia="Calibri" w:hAnsi="Calibri" w:cs="Times New Roman"/>
            <w:sz w:val="22"/>
            <w:szCs w:val="28"/>
          </w:rPr>
          <w:t xml:space="preserve"> </w:t>
        </w:r>
        <w:r w:rsidRPr="00057920">
          <w:rPr>
            <w:rFonts w:ascii="Calibri" w:eastAsia="Calibri" w:hAnsi="Calibri" w:cs="Times New Roman"/>
            <w:i/>
            <w:iCs/>
            <w:sz w:val="22"/>
            <w:szCs w:val="28"/>
          </w:rPr>
          <w:t>(route for monitoring / ECDIS -status)</w:t>
        </w:r>
      </w:ins>
    </w:p>
    <w:p w14:paraId="6B2DBF17" w14:textId="77777777" w:rsidR="00A865AC" w:rsidRPr="00057920" w:rsidRDefault="00A865AC" w:rsidP="00A865AC">
      <w:pPr>
        <w:spacing w:line="259" w:lineRule="auto"/>
        <w:rPr>
          <w:ins w:id="1363" w:author="Kaski Maiju" w:date="2024-03-13T16:36:00Z"/>
          <w:rFonts w:ascii="Calibri" w:eastAsia="Calibri" w:hAnsi="Calibri" w:cs="Times New Roman"/>
          <w:sz w:val="22"/>
          <w:szCs w:val="28"/>
        </w:rPr>
      </w:pPr>
      <w:ins w:id="1364" w:author="Kaski Maiju" w:date="2024-03-13T16:36:00Z">
        <w:r w:rsidRPr="00057920">
          <w:rPr>
            <w:rFonts w:ascii="Calibri" w:eastAsia="Calibri" w:hAnsi="Calibri" w:cs="Times New Roman"/>
            <w:sz w:val="22"/>
            <w:szCs w:val="28"/>
          </w:rPr>
          <w:t>3.           VTS sends route received acknowledgement automatically.</w:t>
        </w:r>
      </w:ins>
    </w:p>
    <w:p w14:paraId="5508C91E" w14:textId="77777777" w:rsidR="00A865AC" w:rsidRPr="00057920" w:rsidRDefault="00A865AC" w:rsidP="00A865AC">
      <w:pPr>
        <w:spacing w:line="259" w:lineRule="auto"/>
        <w:rPr>
          <w:ins w:id="1365" w:author="Kaski Maiju" w:date="2024-03-13T16:36:00Z"/>
          <w:rFonts w:ascii="Calibri" w:eastAsia="Calibri" w:hAnsi="Calibri" w:cs="Times New Roman"/>
          <w:sz w:val="22"/>
          <w:szCs w:val="28"/>
        </w:rPr>
      </w:pPr>
      <w:ins w:id="1366" w:author="Kaski Maiju" w:date="2024-03-13T16:36:00Z">
        <w:r w:rsidRPr="00057920">
          <w:rPr>
            <w:rFonts w:ascii="Calibri" w:eastAsia="Calibri" w:hAnsi="Calibri" w:cs="Times New Roman"/>
            <w:sz w:val="22"/>
            <w:szCs w:val="28"/>
          </w:rPr>
          <w:t>4.           The data is rendered and available in the VTS system</w:t>
        </w:r>
      </w:ins>
    </w:p>
    <w:p w14:paraId="32D7DA65" w14:textId="77777777" w:rsidR="00A865AC" w:rsidRPr="00057920" w:rsidRDefault="00A865AC" w:rsidP="00A865AC">
      <w:pPr>
        <w:spacing w:line="259" w:lineRule="auto"/>
        <w:rPr>
          <w:ins w:id="1367" w:author="Kaski Maiju" w:date="2024-03-13T16:36:00Z"/>
          <w:rFonts w:ascii="Calibri" w:eastAsia="Calibri" w:hAnsi="Calibri" w:cs="Times New Roman"/>
        </w:rPr>
      </w:pPr>
    </w:p>
    <w:p w14:paraId="1DE2234B" w14:textId="77777777" w:rsidR="00A865AC" w:rsidRDefault="00A865AC" w:rsidP="00A865AC">
      <w:pPr>
        <w:spacing w:after="160" w:line="259" w:lineRule="auto"/>
        <w:rPr>
          <w:ins w:id="1368" w:author="Kaski Maiju" w:date="2024-03-13T16:36:00Z"/>
          <w:rFonts w:ascii="Calibri" w:eastAsia="Calibri" w:hAnsi="Calibri" w:cs="Times New Roman"/>
          <w:sz w:val="22"/>
        </w:rPr>
      </w:pPr>
      <w:ins w:id="1369" w:author="Kaski Maiju" w:date="2024-03-13T16:36:00Z">
        <w:r w:rsidRPr="00946173">
          <w:rPr>
            <w:rFonts w:ascii="Calibri" w:eastAsia="Calibri" w:hAnsi="Calibri" w:cs="Times New Roman"/>
            <w:sz w:val="22"/>
            <w:u w:val="single"/>
          </w:rPr>
          <w:t>Post-conditions</w:t>
        </w:r>
        <w:r w:rsidRPr="00946173">
          <w:rPr>
            <w:rFonts w:ascii="Calibri" w:eastAsia="Calibri" w:hAnsi="Calibri" w:cs="Times New Roman"/>
            <w:sz w:val="22"/>
          </w:rPr>
          <w:t>:</w:t>
        </w:r>
        <w:r w:rsidRPr="00946173">
          <w:rPr>
            <w:rFonts w:ascii="Calibri" w:eastAsia="Calibri" w:hAnsi="Calibri" w:cs="Times New Roman"/>
            <w:sz w:val="22"/>
          </w:rPr>
          <w:tab/>
        </w:r>
      </w:ins>
    </w:p>
    <w:p w14:paraId="0770BC7B" w14:textId="77777777" w:rsidR="00A865AC" w:rsidRDefault="00A865AC" w:rsidP="00A865AC">
      <w:pPr>
        <w:spacing w:after="160" w:line="259" w:lineRule="auto"/>
        <w:rPr>
          <w:ins w:id="1370" w:author="Kaski Maiju" w:date="2024-03-13T16:36:00Z"/>
          <w:rFonts w:ascii="Calibri" w:eastAsia="Calibri" w:hAnsi="Calibri" w:cs="Times New Roman"/>
          <w:sz w:val="22"/>
        </w:rPr>
      </w:pPr>
    </w:p>
    <w:p w14:paraId="0AFB720F" w14:textId="64A2B6FA" w:rsidR="00A865AC" w:rsidRPr="00702C17" w:rsidRDefault="00A865AC" w:rsidP="00702C17">
      <w:pPr>
        <w:pStyle w:val="Otsikko4"/>
        <w:rPr>
          <w:ins w:id="1371" w:author="Kaski Maiju" w:date="2024-03-13T16:36:00Z"/>
          <w:rFonts w:eastAsia="Calibri"/>
          <w:rPrChange w:id="1372" w:author="Kaski Maiju" w:date="2024-03-14T15:53:00Z">
            <w:rPr>
              <w:ins w:id="1373" w:author="Kaski Maiju" w:date="2024-03-13T16:36:00Z"/>
              <w:rFonts w:ascii="Calibri" w:eastAsia="Calibri" w:hAnsi="Calibri" w:cs="Times New Roman"/>
              <w:b/>
              <w:bCs/>
              <w:sz w:val="22"/>
            </w:rPr>
          </w:rPrChange>
        </w:rPr>
        <w:pPrChange w:id="1374" w:author="Kaski Maiju" w:date="2024-03-14T15:53:00Z">
          <w:pPr>
            <w:spacing w:after="160" w:line="259" w:lineRule="auto"/>
          </w:pPr>
        </w:pPrChange>
      </w:pPr>
      <w:ins w:id="1375" w:author="Kaski Maiju" w:date="2024-03-13T16:36:00Z">
        <w:r w:rsidRPr="00702C17">
          <w:rPr>
            <w:rFonts w:eastAsia="Calibri"/>
            <w:rPrChange w:id="1376" w:author="Kaski Maiju" w:date="2024-03-14T15:53:00Z">
              <w:rPr>
                <w:rFonts w:ascii="Calibri" w:eastAsia="Calibri" w:hAnsi="Calibri" w:cs="Times New Roman"/>
                <w:b/>
                <w:bCs/>
                <w:sz w:val="22"/>
              </w:rPr>
            </w:rPrChange>
          </w:rPr>
          <w:t>Use Case X</w:t>
        </w:r>
      </w:ins>
    </w:p>
    <w:p w14:paraId="6B5365D7" w14:textId="77777777" w:rsidR="00A865AC" w:rsidRPr="00946173" w:rsidRDefault="00A865AC" w:rsidP="00A865AC">
      <w:pPr>
        <w:spacing w:after="160" w:line="259" w:lineRule="auto"/>
        <w:rPr>
          <w:ins w:id="1377" w:author="Kaski Maiju" w:date="2024-03-13T16:36:00Z"/>
          <w:rFonts w:ascii="Calibri" w:eastAsia="Calibri" w:hAnsi="Calibri" w:cs="Times New Roman"/>
          <w:sz w:val="22"/>
        </w:rPr>
      </w:pPr>
      <w:ins w:id="1378" w:author="Kaski Maiju" w:date="2024-03-13T16:36:00Z">
        <w:r w:rsidRPr="00946173">
          <w:rPr>
            <w:rFonts w:ascii="Calibri" w:eastAsia="Calibri" w:hAnsi="Calibri" w:cs="Times New Roman"/>
            <w:sz w:val="22"/>
            <w:u w:val="single"/>
          </w:rPr>
          <w:t>Use-case (name):</w:t>
        </w:r>
        <w:r w:rsidRPr="00946173">
          <w:rPr>
            <w:rFonts w:ascii="Calibri" w:eastAsia="Calibri" w:hAnsi="Calibri" w:cs="Times New Roman"/>
            <w:sz w:val="22"/>
          </w:rPr>
          <w:t xml:space="preserve"> </w:t>
        </w:r>
        <w:r>
          <w:rPr>
            <w:rFonts w:ascii="Calibri" w:eastAsia="Calibri" w:hAnsi="Calibri" w:cs="Times New Roman"/>
            <w:sz w:val="22"/>
          </w:rPr>
          <w:tab/>
        </w:r>
        <w:r>
          <w:rPr>
            <w:rFonts w:ascii="Calibri" w:eastAsia="Calibri" w:hAnsi="Calibri" w:cs="Times New Roman"/>
            <w:sz w:val="22"/>
          </w:rPr>
          <w:tab/>
        </w:r>
        <w:r>
          <w:rPr>
            <w:rFonts w:ascii="Calibri" w:eastAsia="Calibri" w:hAnsi="Calibri" w:cs="Times New Roman"/>
            <w:sz w:val="22"/>
            <w:u w:val="single"/>
          </w:rPr>
          <w:t>Arriving vessels outside the VTS area heading for berth or anchorage in the VTS area or transits the VTS area.</w:t>
        </w:r>
      </w:ins>
    </w:p>
    <w:p w14:paraId="7976D260" w14:textId="77777777" w:rsidR="00A865AC" w:rsidRPr="00946173" w:rsidRDefault="00A865AC" w:rsidP="00A865AC">
      <w:pPr>
        <w:spacing w:after="160" w:line="259" w:lineRule="auto"/>
        <w:rPr>
          <w:ins w:id="1379" w:author="Kaski Maiju" w:date="2024-03-13T16:36:00Z"/>
          <w:rFonts w:ascii="Calibri" w:eastAsia="Calibri" w:hAnsi="Calibri" w:cs="Times New Roman"/>
          <w:sz w:val="22"/>
        </w:rPr>
      </w:pPr>
      <w:ins w:id="1380" w:author="Kaski Maiju" w:date="2024-03-13T16:36:00Z">
        <w:r w:rsidRPr="00946173">
          <w:rPr>
            <w:rFonts w:ascii="Calibri" w:eastAsia="Calibri" w:hAnsi="Calibri" w:cs="Times New Roman"/>
            <w:sz w:val="22"/>
            <w:u w:val="single"/>
          </w:rPr>
          <w:t>Description:</w:t>
        </w:r>
        <w:r w:rsidRPr="00946173">
          <w:rPr>
            <w:rFonts w:ascii="Calibri" w:eastAsia="Calibri" w:hAnsi="Calibri" w:cs="Times New Roman"/>
            <w:sz w:val="22"/>
          </w:rPr>
          <w:t xml:space="preserve"> </w:t>
        </w:r>
        <w:r w:rsidRPr="00946173">
          <w:rPr>
            <w:rFonts w:ascii="Calibri" w:eastAsia="Calibri" w:hAnsi="Calibri" w:cs="Times New Roman"/>
            <w:sz w:val="22"/>
          </w:rPr>
          <w:tab/>
        </w:r>
        <w:r>
          <w:rPr>
            <w:rFonts w:ascii="Calibri" w:eastAsia="Calibri" w:hAnsi="Calibri" w:cs="Times New Roman"/>
            <w:sz w:val="22"/>
          </w:rPr>
          <w:tab/>
        </w:r>
        <w:r>
          <w:rPr>
            <w:rFonts w:ascii="Calibri" w:eastAsia="Calibri" w:hAnsi="Calibri" w:cs="Times New Roman"/>
            <w:sz w:val="22"/>
          </w:rPr>
          <w:tab/>
          <w:t>Vessel intends to enter a VTS area and shares intended route with the VTS.</w:t>
        </w:r>
      </w:ins>
    </w:p>
    <w:p w14:paraId="5E71B505" w14:textId="77777777" w:rsidR="00A865AC" w:rsidRPr="00946173" w:rsidRDefault="00A865AC" w:rsidP="00A865AC">
      <w:pPr>
        <w:spacing w:after="160" w:line="259" w:lineRule="auto"/>
        <w:rPr>
          <w:ins w:id="1381" w:author="Kaski Maiju" w:date="2024-03-13T16:36:00Z"/>
          <w:rFonts w:ascii="Calibri" w:eastAsia="Calibri" w:hAnsi="Calibri" w:cs="Times New Roman"/>
          <w:sz w:val="22"/>
        </w:rPr>
      </w:pPr>
      <w:ins w:id="1382" w:author="Kaski Maiju" w:date="2024-03-13T16:36:00Z">
        <w:r w:rsidRPr="00946173">
          <w:rPr>
            <w:rFonts w:ascii="Calibri" w:eastAsia="Calibri" w:hAnsi="Calibri" w:cs="Times New Roman"/>
            <w:sz w:val="22"/>
            <w:u w:val="single"/>
          </w:rPr>
          <w:t>Actors:</w:t>
        </w:r>
        <w:r w:rsidRPr="00946173">
          <w:rPr>
            <w:rFonts w:ascii="Calibri" w:eastAsia="Calibri" w:hAnsi="Calibri" w:cs="Times New Roman"/>
            <w:sz w:val="22"/>
          </w:rPr>
          <w:t xml:space="preserve"> </w:t>
        </w:r>
        <w:r w:rsidRPr="00946173">
          <w:rPr>
            <w:rFonts w:ascii="Calibri" w:eastAsia="Calibri" w:hAnsi="Calibri" w:cs="Times New Roman"/>
            <w:sz w:val="22"/>
          </w:rPr>
          <w:tab/>
        </w:r>
        <w:r w:rsidRPr="00946173">
          <w:rPr>
            <w:rFonts w:ascii="Calibri" w:eastAsia="Calibri" w:hAnsi="Calibri" w:cs="Times New Roman"/>
            <w:sz w:val="22"/>
          </w:rPr>
          <w:tab/>
        </w:r>
        <w:r w:rsidRPr="00946173">
          <w:rPr>
            <w:rFonts w:ascii="Calibri" w:eastAsia="Calibri" w:hAnsi="Calibri" w:cs="Times New Roman"/>
            <w:sz w:val="22"/>
          </w:rPr>
          <w:tab/>
        </w:r>
        <w:r w:rsidRPr="00946173">
          <w:rPr>
            <w:rFonts w:ascii="Calibri" w:eastAsia="Calibri" w:hAnsi="Calibri" w:cs="Times New Roman"/>
            <w:sz w:val="22"/>
          </w:rPr>
          <w:tab/>
          <w:t xml:space="preserve">Mariner, ECDIS/ECS, VTS </w:t>
        </w:r>
      </w:ins>
    </w:p>
    <w:p w14:paraId="4B3A5C4E" w14:textId="77777777" w:rsidR="00A865AC" w:rsidRPr="00946173" w:rsidRDefault="00A865AC" w:rsidP="00A865AC">
      <w:pPr>
        <w:spacing w:after="160" w:line="259" w:lineRule="auto"/>
        <w:rPr>
          <w:ins w:id="1383" w:author="Kaski Maiju" w:date="2024-03-13T16:36:00Z"/>
          <w:rFonts w:ascii="Calibri" w:eastAsia="Calibri" w:hAnsi="Calibri" w:cs="Times New Roman"/>
          <w:sz w:val="22"/>
        </w:rPr>
      </w:pPr>
      <w:ins w:id="1384" w:author="Kaski Maiju" w:date="2024-03-13T16:36:00Z">
        <w:r w:rsidRPr="00946173">
          <w:rPr>
            <w:rFonts w:ascii="Calibri" w:eastAsia="Calibri" w:hAnsi="Calibri" w:cs="Times New Roman"/>
            <w:sz w:val="22"/>
            <w:u w:val="single"/>
          </w:rPr>
          <w:t>Frequency of Use</w:t>
        </w:r>
        <w:r w:rsidRPr="00946173">
          <w:rPr>
            <w:rFonts w:ascii="Calibri" w:eastAsia="Calibri" w:hAnsi="Calibri" w:cs="Times New Roman"/>
            <w:sz w:val="22"/>
          </w:rPr>
          <w:t xml:space="preserve">: </w:t>
        </w:r>
        <w:r w:rsidRPr="00946173">
          <w:rPr>
            <w:rFonts w:ascii="Calibri" w:eastAsia="Calibri" w:hAnsi="Calibri" w:cs="Times New Roman"/>
            <w:sz w:val="22"/>
          </w:rPr>
          <w:tab/>
        </w:r>
        <w:r>
          <w:rPr>
            <w:rFonts w:ascii="Calibri" w:eastAsia="Calibri" w:hAnsi="Calibri" w:cs="Times New Roman"/>
            <w:sz w:val="22"/>
          </w:rPr>
          <w:tab/>
          <w:t>Triggered before entering the VTS area to a berth or anchorage in the VTS area or when an update  is available.</w:t>
        </w:r>
      </w:ins>
    </w:p>
    <w:p w14:paraId="18F3EDDC" w14:textId="77777777" w:rsidR="00A865AC" w:rsidRPr="00946173" w:rsidRDefault="00A865AC" w:rsidP="00A865AC">
      <w:pPr>
        <w:spacing w:after="160" w:line="259" w:lineRule="auto"/>
        <w:rPr>
          <w:ins w:id="1385" w:author="Kaski Maiju" w:date="2024-03-13T16:36:00Z"/>
          <w:rFonts w:ascii="Calibri" w:eastAsia="Calibri" w:hAnsi="Calibri" w:cs="Times New Roman"/>
          <w:sz w:val="22"/>
        </w:rPr>
      </w:pPr>
      <w:ins w:id="1386" w:author="Kaski Maiju" w:date="2024-03-13T16:36:00Z">
        <w:r w:rsidRPr="00946173">
          <w:rPr>
            <w:rFonts w:ascii="Calibri" w:eastAsia="Calibri" w:hAnsi="Calibri" w:cs="Times New Roman"/>
            <w:sz w:val="22"/>
            <w:u w:val="single"/>
          </w:rPr>
          <w:t>Pre-conditions</w:t>
        </w:r>
        <w:r w:rsidRPr="00946173">
          <w:rPr>
            <w:rFonts w:ascii="Calibri" w:eastAsia="Calibri" w:hAnsi="Calibri" w:cs="Times New Roman"/>
            <w:sz w:val="22"/>
          </w:rPr>
          <w:t xml:space="preserve">: </w:t>
        </w:r>
        <w:r w:rsidRPr="00946173">
          <w:rPr>
            <w:rFonts w:ascii="Calibri" w:eastAsia="Calibri" w:hAnsi="Calibri" w:cs="Times New Roman"/>
            <w:sz w:val="22"/>
          </w:rPr>
          <w:tab/>
        </w:r>
        <w:r>
          <w:rPr>
            <w:rFonts w:ascii="Calibri" w:eastAsia="Calibri" w:hAnsi="Calibri" w:cs="Times New Roman"/>
            <w:sz w:val="22"/>
          </w:rPr>
          <w:tab/>
        </w:r>
        <w:r>
          <w:rPr>
            <w:rFonts w:ascii="Calibri" w:eastAsia="Calibri" w:hAnsi="Calibri" w:cs="Times New Roman"/>
            <w:sz w:val="22"/>
          </w:rPr>
          <w:tab/>
          <w:t>Vessel is sailing outside the VTS area. Or Vessel still in other  port or anchorage and is already providing route information about its arrival.</w:t>
        </w:r>
      </w:ins>
    </w:p>
    <w:p w14:paraId="60F8DC5F" w14:textId="77777777" w:rsidR="00A865AC" w:rsidRDefault="00A865AC" w:rsidP="00A865AC">
      <w:pPr>
        <w:spacing w:after="160" w:line="259" w:lineRule="auto"/>
        <w:rPr>
          <w:ins w:id="1387" w:author="Kaski Maiju" w:date="2024-03-13T16:36:00Z"/>
          <w:rFonts w:ascii="Calibri" w:eastAsia="Calibri" w:hAnsi="Calibri" w:cs="Times New Roman"/>
          <w:sz w:val="22"/>
        </w:rPr>
      </w:pPr>
      <w:ins w:id="1388" w:author="Kaski Maiju" w:date="2024-03-13T16:36:00Z">
        <w:r>
          <w:rPr>
            <w:rFonts w:ascii="Calibri" w:eastAsia="Calibri" w:hAnsi="Calibri" w:cs="Times New Roman"/>
            <w:sz w:val="22"/>
            <w:u w:val="single"/>
          </w:rPr>
          <w:t>Nominal s</w:t>
        </w:r>
        <w:r w:rsidRPr="00946173">
          <w:rPr>
            <w:rFonts w:ascii="Calibri" w:eastAsia="Calibri" w:hAnsi="Calibri" w:cs="Times New Roman"/>
            <w:sz w:val="22"/>
            <w:u w:val="single"/>
          </w:rPr>
          <w:t>equence</w:t>
        </w:r>
        <w:r>
          <w:rPr>
            <w:rFonts w:ascii="Calibri" w:eastAsia="Calibri" w:hAnsi="Calibri" w:cs="Times New Roman"/>
            <w:sz w:val="22"/>
            <w:u w:val="single"/>
          </w:rPr>
          <w:t xml:space="preserve"> scenario</w:t>
        </w:r>
        <w:r w:rsidRPr="00946173">
          <w:rPr>
            <w:rFonts w:ascii="Calibri" w:eastAsia="Calibri" w:hAnsi="Calibri" w:cs="Times New Roman"/>
            <w:sz w:val="22"/>
            <w:u w:val="single"/>
          </w:rPr>
          <w:t>:</w:t>
        </w:r>
        <w:r w:rsidRPr="00946173">
          <w:rPr>
            <w:rFonts w:ascii="Calibri" w:eastAsia="Calibri" w:hAnsi="Calibri" w:cs="Times New Roman"/>
            <w:sz w:val="22"/>
          </w:rPr>
          <w:t xml:space="preserve"> </w:t>
        </w:r>
        <w:r w:rsidRPr="00946173">
          <w:rPr>
            <w:rFonts w:ascii="Calibri" w:eastAsia="Calibri" w:hAnsi="Calibri" w:cs="Times New Roman"/>
            <w:sz w:val="22"/>
          </w:rPr>
          <w:tab/>
        </w:r>
        <w:r>
          <w:rPr>
            <w:rFonts w:ascii="Calibri" w:eastAsia="Calibri" w:hAnsi="Calibri" w:cs="Times New Roman"/>
            <w:sz w:val="22"/>
          </w:rPr>
          <w:tab/>
        </w:r>
      </w:ins>
    </w:p>
    <w:p w14:paraId="462B2558" w14:textId="77777777" w:rsidR="00A865AC" w:rsidRPr="00665082" w:rsidRDefault="00A865AC" w:rsidP="00A865AC">
      <w:pPr>
        <w:spacing w:line="259" w:lineRule="auto"/>
        <w:rPr>
          <w:ins w:id="1389" w:author="Kaski Maiju" w:date="2024-03-13T16:36:00Z"/>
          <w:rFonts w:ascii="Calibri" w:eastAsia="Calibri" w:hAnsi="Calibri" w:cs="Times New Roman"/>
          <w:sz w:val="22"/>
          <w:szCs w:val="28"/>
        </w:rPr>
      </w:pPr>
      <w:ins w:id="1390" w:author="Kaski Maiju" w:date="2024-03-13T16:36:00Z">
        <w:r w:rsidRPr="00665082">
          <w:rPr>
            <w:rFonts w:ascii="Calibri" w:eastAsia="Calibri" w:hAnsi="Calibri" w:cs="Times New Roman"/>
            <w:sz w:val="22"/>
            <w:szCs w:val="28"/>
          </w:rPr>
          <w:t xml:space="preserve">1.  </w:t>
        </w:r>
        <w:r>
          <w:rPr>
            <w:rFonts w:ascii="Calibri" w:eastAsia="Calibri" w:hAnsi="Calibri" w:cs="Times New Roman"/>
            <w:sz w:val="22"/>
            <w:szCs w:val="28"/>
          </w:rPr>
          <w:tab/>
        </w:r>
        <w:r w:rsidRPr="00665082">
          <w:rPr>
            <w:rFonts w:ascii="Calibri" w:eastAsia="Calibri" w:hAnsi="Calibri" w:cs="Times New Roman"/>
            <w:sz w:val="22"/>
            <w:szCs w:val="28"/>
          </w:rPr>
          <w:t>The route is planned in ECDIS/ECS by the vessel</w:t>
        </w:r>
      </w:ins>
    </w:p>
    <w:p w14:paraId="00446BFA" w14:textId="77777777" w:rsidR="00A865AC" w:rsidRPr="00665082" w:rsidRDefault="00A865AC" w:rsidP="00A865AC">
      <w:pPr>
        <w:spacing w:line="259" w:lineRule="auto"/>
        <w:rPr>
          <w:ins w:id="1391" w:author="Kaski Maiju" w:date="2024-03-13T16:36:00Z"/>
          <w:rFonts w:ascii="Calibri" w:eastAsia="Calibri" w:hAnsi="Calibri" w:cs="Times New Roman"/>
          <w:i/>
          <w:iCs/>
          <w:sz w:val="22"/>
          <w:szCs w:val="28"/>
        </w:rPr>
      </w:pPr>
      <w:ins w:id="1392" w:author="Kaski Maiju" w:date="2024-03-13T16:36:00Z">
        <w:r w:rsidRPr="00665082">
          <w:rPr>
            <w:rFonts w:ascii="Calibri" w:eastAsia="Calibri" w:hAnsi="Calibri" w:cs="Times New Roman"/>
            <w:sz w:val="22"/>
            <w:szCs w:val="28"/>
          </w:rPr>
          <w:t xml:space="preserve">2.       </w:t>
        </w:r>
        <w:r>
          <w:rPr>
            <w:rFonts w:ascii="Calibri" w:eastAsia="Calibri" w:hAnsi="Calibri" w:cs="Times New Roman"/>
            <w:sz w:val="22"/>
            <w:szCs w:val="28"/>
          </w:rPr>
          <w:tab/>
        </w:r>
        <w:r w:rsidRPr="00665082">
          <w:rPr>
            <w:rFonts w:ascii="Calibri" w:eastAsia="Calibri" w:hAnsi="Calibri" w:cs="Times New Roman"/>
            <w:sz w:val="22"/>
            <w:szCs w:val="28"/>
          </w:rPr>
          <w:t xml:space="preserve">The ECDIS/ECS sends </w:t>
        </w:r>
        <w:r>
          <w:rPr>
            <w:rFonts w:ascii="Calibri" w:eastAsia="Calibri" w:hAnsi="Calibri" w:cs="Times New Roman"/>
            <w:sz w:val="22"/>
            <w:szCs w:val="28"/>
          </w:rPr>
          <w:t>(</w:t>
        </w:r>
        <w:r w:rsidRPr="00665082">
          <w:rPr>
            <w:rFonts w:ascii="Calibri" w:eastAsia="Calibri" w:hAnsi="Calibri" w:cs="Times New Roman"/>
            <w:sz w:val="22"/>
            <w:szCs w:val="28"/>
          </w:rPr>
          <w:t>intended</w:t>
        </w:r>
        <w:r>
          <w:rPr>
            <w:rFonts w:ascii="Calibri" w:eastAsia="Calibri" w:hAnsi="Calibri" w:cs="Times New Roman"/>
            <w:sz w:val="22"/>
            <w:szCs w:val="28"/>
          </w:rPr>
          <w:t>)</w:t>
        </w:r>
        <w:r w:rsidRPr="00665082">
          <w:rPr>
            <w:rFonts w:ascii="Calibri" w:eastAsia="Calibri" w:hAnsi="Calibri" w:cs="Times New Roman"/>
            <w:sz w:val="22"/>
            <w:szCs w:val="28"/>
          </w:rPr>
          <w:t xml:space="preserve"> route, which includes the schedule [including ET</w:t>
        </w:r>
        <w:r>
          <w:rPr>
            <w:rFonts w:ascii="Calibri" w:eastAsia="Calibri" w:hAnsi="Calibri" w:cs="Times New Roman"/>
            <w:sz w:val="22"/>
            <w:szCs w:val="28"/>
          </w:rPr>
          <w:t>A</w:t>
        </w:r>
        <w:r w:rsidRPr="00665082">
          <w:rPr>
            <w:rFonts w:ascii="Calibri" w:eastAsia="Calibri" w:hAnsi="Calibri" w:cs="Times New Roman"/>
            <w:sz w:val="22"/>
            <w:szCs w:val="28"/>
          </w:rPr>
          <w:t>], to VTS</w:t>
        </w:r>
        <w:r>
          <w:rPr>
            <w:rFonts w:ascii="Calibri" w:eastAsia="Calibri" w:hAnsi="Calibri" w:cs="Times New Roman"/>
            <w:sz w:val="22"/>
            <w:szCs w:val="28"/>
          </w:rPr>
          <w:t xml:space="preserve"> </w:t>
        </w:r>
        <w:r w:rsidRPr="00665082">
          <w:rPr>
            <w:rFonts w:ascii="Calibri" w:eastAsia="Calibri" w:hAnsi="Calibri" w:cs="Times New Roman"/>
            <w:i/>
            <w:iCs/>
            <w:sz w:val="22"/>
            <w:szCs w:val="28"/>
          </w:rPr>
          <w:t>(route for monitoring / ECDIS -status)</w:t>
        </w:r>
      </w:ins>
    </w:p>
    <w:p w14:paraId="5BEF027A" w14:textId="77777777" w:rsidR="00A865AC" w:rsidRPr="00665082" w:rsidRDefault="00A865AC" w:rsidP="00A865AC">
      <w:pPr>
        <w:spacing w:line="259" w:lineRule="auto"/>
        <w:rPr>
          <w:ins w:id="1393" w:author="Kaski Maiju" w:date="2024-03-13T16:36:00Z"/>
          <w:rFonts w:ascii="Calibri" w:eastAsia="Calibri" w:hAnsi="Calibri" w:cs="Times New Roman"/>
          <w:sz w:val="22"/>
          <w:szCs w:val="28"/>
        </w:rPr>
      </w:pPr>
      <w:ins w:id="1394" w:author="Kaski Maiju" w:date="2024-03-13T16:36:00Z">
        <w:r w:rsidRPr="00665082">
          <w:rPr>
            <w:rFonts w:ascii="Calibri" w:eastAsia="Calibri" w:hAnsi="Calibri" w:cs="Times New Roman"/>
            <w:sz w:val="22"/>
            <w:szCs w:val="28"/>
          </w:rPr>
          <w:t>3.           VTS sends route received acknowledgement automatically.</w:t>
        </w:r>
      </w:ins>
    </w:p>
    <w:p w14:paraId="7B3EE60C" w14:textId="77777777" w:rsidR="00A865AC" w:rsidRPr="00665082" w:rsidRDefault="00A865AC" w:rsidP="00A865AC">
      <w:pPr>
        <w:spacing w:line="259" w:lineRule="auto"/>
        <w:rPr>
          <w:ins w:id="1395" w:author="Kaski Maiju" w:date="2024-03-13T16:36:00Z"/>
          <w:rFonts w:ascii="Calibri" w:eastAsia="Calibri" w:hAnsi="Calibri" w:cs="Times New Roman"/>
          <w:sz w:val="22"/>
          <w:szCs w:val="28"/>
        </w:rPr>
      </w:pPr>
      <w:ins w:id="1396" w:author="Kaski Maiju" w:date="2024-03-13T16:36:00Z">
        <w:r w:rsidRPr="00665082">
          <w:rPr>
            <w:rFonts w:ascii="Calibri" w:eastAsia="Calibri" w:hAnsi="Calibri" w:cs="Times New Roman"/>
            <w:sz w:val="22"/>
            <w:szCs w:val="28"/>
          </w:rPr>
          <w:t>4.           The data is rendered and available in the VTS system</w:t>
        </w:r>
      </w:ins>
    </w:p>
    <w:p w14:paraId="370C5FE2" w14:textId="77777777" w:rsidR="00A865AC" w:rsidRPr="00665082" w:rsidRDefault="00A865AC" w:rsidP="00A865AC">
      <w:pPr>
        <w:spacing w:line="259" w:lineRule="auto"/>
        <w:rPr>
          <w:ins w:id="1397" w:author="Kaski Maiju" w:date="2024-03-13T16:36:00Z"/>
          <w:rFonts w:ascii="Calibri" w:eastAsia="Calibri" w:hAnsi="Calibri" w:cs="Times New Roman"/>
        </w:rPr>
      </w:pPr>
    </w:p>
    <w:p w14:paraId="70C72EF3" w14:textId="77777777" w:rsidR="00A865AC" w:rsidRDefault="00A865AC" w:rsidP="00A865AC">
      <w:pPr>
        <w:spacing w:after="160" w:line="259" w:lineRule="auto"/>
        <w:rPr>
          <w:ins w:id="1398" w:author="Kaski Maiju" w:date="2024-03-13T16:36:00Z"/>
          <w:rFonts w:ascii="Calibri" w:eastAsia="Calibri" w:hAnsi="Calibri" w:cs="Times New Roman"/>
          <w:sz w:val="22"/>
        </w:rPr>
      </w:pPr>
      <w:ins w:id="1399" w:author="Kaski Maiju" w:date="2024-03-13T16:36:00Z">
        <w:r w:rsidRPr="00946173">
          <w:rPr>
            <w:rFonts w:ascii="Calibri" w:eastAsia="Calibri" w:hAnsi="Calibri" w:cs="Times New Roman"/>
            <w:sz w:val="22"/>
            <w:u w:val="single"/>
          </w:rPr>
          <w:t>Post-conditions</w:t>
        </w:r>
        <w:r w:rsidRPr="00946173">
          <w:rPr>
            <w:rFonts w:ascii="Calibri" w:eastAsia="Calibri" w:hAnsi="Calibri" w:cs="Times New Roman"/>
            <w:sz w:val="22"/>
          </w:rPr>
          <w:t>:</w:t>
        </w:r>
        <w:r w:rsidRPr="00946173">
          <w:rPr>
            <w:rFonts w:ascii="Calibri" w:eastAsia="Calibri" w:hAnsi="Calibri" w:cs="Times New Roman"/>
            <w:sz w:val="22"/>
          </w:rPr>
          <w:tab/>
        </w:r>
      </w:ins>
    </w:p>
    <w:p w14:paraId="30F9A6FE" w14:textId="77777777" w:rsidR="00A865AC" w:rsidRDefault="00A865AC">
      <w:pPr>
        <w:pStyle w:val="Bullet1"/>
        <w:numPr>
          <w:ilvl w:val="0"/>
          <w:numId w:val="0"/>
        </w:numPr>
        <w:rPr>
          <w:ins w:id="1400" w:author="Kaski Maiju" w:date="2024-03-13T16:16:00Z"/>
          <w:rFonts w:ascii="Calibri" w:eastAsia="Calibri" w:hAnsi="Calibri" w:cs="Times New Roman"/>
        </w:rPr>
      </w:pPr>
    </w:p>
    <w:p w14:paraId="4307588B" w14:textId="5523AF60" w:rsidR="00E92EA8" w:rsidRPr="00A35226" w:rsidDel="00702C17" w:rsidRDefault="00E92EA8">
      <w:pPr>
        <w:pStyle w:val="Bullet1"/>
        <w:numPr>
          <w:ilvl w:val="0"/>
          <w:numId w:val="0"/>
        </w:numPr>
        <w:ind w:left="360" w:hanging="360"/>
        <w:rPr>
          <w:del w:id="1401" w:author="Kaski Maiju" w:date="2024-03-14T15:53:00Z"/>
          <w:sz w:val="24"/>
        </w:rPr>
        <w:pPrChange w:id="1402" w:author="Kaski Maiju" w:date="2024-03-13T16:09:00Z">
          <w:pPr>
            <w:pStyle w:val="Bullet1"/>
            <w:numPr>
              <w:numId w:val="0"/>
            </w:numPr>
            <w:ind w:left="0" w:firstLine="0"/>
          </w:pPr>
        </w:pPrChange>
      </w:pPr>
    </w:p>
    <w:p w14:paraId="07EEF423" w14:textId="77777777" w:rsidR="00D14277" w:rsidRPr="00902818" w:rsidRDefault="00D14277" w:rsidP="00902818">
      <w:pPr>
        <w:pStyle w:val="Otsikko3"/>
        <w:pPrChange w:id="1403" w:author="Kaski Maiju" w:date="2024-03-14T15:45:00Z">
          <w:pPr>
            <w:pStyle w:val="Bullet1"/>
          </w:pPr>
        </w:pPrChange>
      </w:pPr>
      <w:bookmarkStart w:id="1404" w:name="_Toc161324127"/>
      <w:r>
        <w:t xml:space="preserve">Route Crosscheck service </w:t>
      </w:r>
      <w:del w:id="1405" w:author="Kaski Maiju" w:date="2024-03-13T16:02:00Z">
        <w:r w:rsidDel="005E285F">
          <w:delText>(RE UC3)</w:delText>
        </w:r>
      </w:del>
      <w:bookmarkEnd w:id="1404"/>
    </w:p>
    <w:p w14:paraId="7AF96645" w14:textId="56A1754D" w:rsidR="00FF7A47" w:rsidRPr="00FF7A47" w:rsidRDefault="00FF7A47" w:rsidP="00FF7A47">
      <w:pPr>
        <w:pStyle w:val="Bullet1"/>
        <w:numPr>
          <w:ilvl w:val="0"/>
          <w:numId w:val="0"/>
        </w:numPr>
        <w:ind w:left="360"/>
        <w:rPr>
          <w:color w:val="auto"/>
        </w:rPr>
      </w:pPr>
      <w:r w:rsidRPr="00FF7A47">
        <w:rPr>
          <w:color w:val="auto"/>
        </w:rPr>
        <w:t xml:space="preserve">The purpose of Route </w:t>
      </w:r>
      <w:r>
        <w:rPr>
          <w:color w:val="auto"/>
        </w:rPr>
        <w:t>C</w:t>
      </w:r>
      <w:r w:rsidRPr="00FF7A47">
        <w:rPr>
          <w:color w:val="auto"/>
        </w:rPr>
        <w:t>ross</w:t>
      </w:r>
      <w:r>
        <w:rPr>
          <w:color w:val="auto"/>
        </w:rPr>
        <w:t>c</w:t>
      </w:r>
      <w:r w:rsidRPr="00FF7A47">
        <w:rPr>
          <w:color w:val="auto"/>
        </w:rPr>
        <w:t xml:space="preserve">heck </w:t>
      </w:r>
      <w:r w:rsidR="000E6582">
        <w:rPr>
          <w:color w:val="auto"/>
        </w:rPr>
        <w:t>S</w:t>
      </w:r>
      <w:r>
        <w:rPr>
          <w:color w:val="auto"/>
        </w:rPr>
        <w:t>ervice</w:t>
      </w:r>
      <w:r w:rsidR="000E6582">
        <w:rPr>
          <w:color w:val="auto"/>
        </w:rPr>
        <w:t xml:space="preserve"> (RCS)</w:t>
      </w:r>
      <w:r>
        <w:rPr>
          <w:color w:val="auto"/>
        </w:rPr>
        <w:t xml:space="preserve"> </w:t>
      </w:r>
      <w:r w:rsidRPr="00FF7A47">
        <w:rPr>
          <w:color w:val="auto"/>
        </w:rPr>
        <w:t xml:space="preserve">is to validate a planned or monitored route from the </w:t>
      </w:r>
      <w:r>
        <w:rPr>
          <w:color w:val="auto"/>
        </w:rPr>
        <w:t>vessel</w:t>
      </w:r>
      <w:r w:rsidRPr="00FF7A47">
        <w:rPr>
          <w:color w:val="auto"/>
        </w:rPr>
        <w:t xml:space="preserve"> and compare the information with expertise of the VTSO and its information regarding the specific VTS area ((traffic separation, depth, speed restrictions…, etc). When the VTS receives a route from a </w:t>
      </w:r>
      <w:r>
        <w:rPr>
          <w:color w:val="auto"/>
        </w:rPr>
        <w:t>vessel</w:t>
      </w:r>
      <w:r w:rsidRPr="00FF7A47">
        <w:rPr>
          <w:color w:val="auto"/>
        </w:rPr>
        <w:t xml:space="preserve"> the VTS should be able to execute a Route cross check. The cross-checking may be done before the vessel’s departure or before arrival at a certain geographical area (for example a VTS area). The cross-check can include, but is not limited to, Under Keel Clearance (UKC), air draft, no violation of no-go areas, MSI and compliance with mandatory routing.</w:t>
      </w:r>
    </w:p>
    <w:p w14:paraId="07EED081" w14:textId="4CD553E3" w:rsidR="00FF7A47" w:rsidRDefault="00FF7A47" w:rsidP="00FF7A47">
      <w:pPr>
        <w:pStyle w:val="Bullet1"/>
        <w:numPr>
          <w:ilvl w:val="0"/>
          <w:numId w:val="0"/>
        </w:numPr>
        <w:ind w:left="360"/>
        <w:rPr>
          <w:color w:val="auto"/>
        </w:rPr>
      </w:pPr>
      <w:r w:rsidRPr="00FF7A47">
        <w:rPr>
          <w:color w:val="auto"/>
        </w:rPr>
        <w:lastRenderedPageBreak/>
        <w:t>When a ship’s route is sent to VTS, the VTS will review the intended route and verify if the route is in accordance with all general and local area information and regulations. Additionally, necessary changes can be sent as a recommended route from shore side actors to the ship</w:t>
      </w:r>
    </w:p>
    <w:p w14:paraId="4AE4EBDF" w14:textId="77777777" w:rsidR="00D14277" w:rsidRDefault="00D14277" w:rsidP="00902818">
      <w:pPr>
        <w:pStyle w:val="Otsikko3"/>
        <w:pPrChange w:id="1406" w:author="Kaski Maiju" w:date="2024-03-14T15:45:00Z">
          <w:pPr>
            <w:pStyle w:val="Bullet1"/>
          </w:pPr>
        </w:pPrChange>
      </w:pPr>
      <w:bookmarkStart w:id="1407" w:name="_Toc161324128"/>
      <w:r w:rsidRPr="00D61CC1">
        <w:t xml:space="preserve">Slot </w:t>
      </w:r>
      <w:r>
        <w:t>M</w:t>
      </w:r>
      <w:r w:rsidRPr="00D61CC1">
        <w:t>anagement Service</w:t>
      </w:r>
      <w:r>
        <w:t xml:space="preserve"> including Just in Time </w:t>
      </w:r>
      <w:del w:id="1408" w:author="Kaski Maiju" w:date="2024-03-13T16:02:00Z">
        <w:r w:rsidDel="005E285F">
          <w:delText>(UC4)</w:delText>
        </w:r>
      </w:del>
      <w:bookmarkEnd w:id="1407"/>
    </w:p>
    <w:p w14:paraId="4B399610" w14:textId="77777777" w:rsidR="00D14277" w:rsidRDefault="00D14277" w:rsidP="00D14277">
      <w:pPr>
        <w:pStyle w:val="Bullet1"/>
        <w:numPr>
          <w:ilvl w:val="0"/>
          <w:numId w:val="0"/>
        </w:numPr>
        <w:ind w:left="360"/>
      </w:pPr>
      <w:r w:rsidRPr="00374402">
        <w:rPr>
          <w:color w:val="auto"/>
        </w:rPr>
        <w:t xml:space="preserve">Slot </w:t>
      </w:r>
      <w:r>
        <w:rPr>
          <w:color w:val="auto"/>
        </w:rPr>
        <w:t>M</w:t>
      </w:r>
      <w:r w:rsidRPr="00374402">
        <w:rPr>
          <w:color w:val="auto"/>
        </w:rPr>
        <w:t xml:space="preserve">anagement </w:t>
      </w:r>
      <w:r>
        <w:rPr>
          <w:color w:val="auto"/>
        </w:rPr>
        <w:t>Service (SMS) is primarily designed to</w:t>
      </w:r>
      <w:r w:rsidRPr="00374402">
        <w:rPr>
          <w:color w:val="auto"/>
        </w:rPr>
        <w:t xml:space="preserve"> regulate and coordinate the allocation of berthing slots and arrival/departure times for vessels in port</w:t>
      </w:r>
      <w:r>
        <w:rPr>
          <w:color w:val="auto"/>
        </w:rPr>
        <w:t xml:space="preserve"> in advance of entrance</w:t>
      </w:r>
      <w:r w:rsidRPr="00374402">
        <w:rPr>
          <w:color w:val="auto"/>
        </w:rPr>
        <w:t xml:space="preserve">. </w:t>
      </w:r>
      <w:r>
        <w:rPr>
          <w:color w:val="auto"/>
        </w:rPr>
        <w:t>Within this</w:t>
      </w:r>
      <w:r w:rsidRPr="007F4C01">
        <w:rPr>
          <w:color w:val="auto"/>
        </w:rPr>
        <w:t xml:space="preserve"> service </w:t>
      </w:r>
      <w:r>
        <w:rPr>
          <w:color w:val="auto"/>
        </w:rPr>
        <w:t xml:space="preserve">the VTS authority(s) </w:t>
      </w:r>
      <w:r w:rsidRPr="007F4C01">
        <w:rPr>
          <w:color w:val="auto"/>
        </w:rPr>
        <w:t>provide</w:t>
      </w:r>
      <w:r>
        <w:rPr>
          <w:color w:val="auto"/>
        </w:rPr>
        <w:t xml:space="preserve"> a specific timeslot towards the vessel and allocates vessels in </w:t>
      </w:r>
      <w:r w:rsidRPr="00835BD5">
        <w:t xml:space="preserve">a time window to ensure safe </w:t>
      </w:r>
      <w:r>
        <w:t xml:space="preserve">and sustainable </w:t>
      </w:r>
      <w:r w:rsidRPr="00835BD5">
        <w:t>voyages in</w:t>
      </w:r>
      <w:r>
        <w:t>to</w:t>
      </w:r>
      <w:r w:rsidRPr="00835BD5">
        <w:t xml:space="preserve"> the VTS area</w:t>
      </w:r>
      <w:r>
        <w:t xml:space="preserve"> </w:t>
      </w:r>
      <w:r>
        <w:rPr>
          <w:color w:val="auto"/>
        </w:rPr>
        <w:t>and</w:t>
      </w:r>
      <w:r w:rsidRPr="003B05CE">
        <w:rPr>
          <w:color w:val="auto"/>
        </w:rPr>
        <w:t xml:space="preserve"> extends the ability for VTS </w:t>
      </w:r>
      <w:r w:rsidRPr="00374402">
        <w:rPr>
          <w:color w:val="auto"/>
        </w:rPr>
        <w:t xml:space="preserve">to </w:t>
      </w:r>
      <w:r>
        <w:rPr>
          <w:color w:val="auto"/>
        </w:rPr>
        <w:t xml:space="preserve">organize </w:t>
      </w:r>
      <w:r w:rsidRPr="00374402">
        <w:rPr>
          <w:color w:val="auto"/>
        </w:rPr>
        <w:t xml:space="preserve">vessels approaching and departing from the </w:t>
      </w:r>
      <w:r>
        <w:rPr>
          <w:color w:val="auto"/>
        </w:rPr>
        <w:t>VTS</w:t>
      </w:r>
      <w:r w:rsidRPr="00374402">
        <w:rPr>
          <w:color w:val="auto"/>
        </w:rPr>
        <w:t xml:space="preserve"> area, reducing congestion and conflicts near port entrances and exits</w:t>
      </w:r>
      <w:r>
        <w:rPr>
          <w:color w:val="auto"/>
        </w:rPr>
        <w:t xml:space="preserve"> and implementing Just in Time arrival concepts. </w:t>
      </w:r>
      <w:r w:rsidRPr="00FC0E76">
        <w:rPr>
          <w:color w:val="auto"/>
        </w:rPr>
        <w:t xml:space="preserve"> </w:t>
      </w:r>
    </w:p>
    <w:p w14:paraId="7B3ECBA9" w14:textId="77777777" w:rsidR="00D14277" w:rsidRPr="00902818" w:rsidRDefault="00D14277" w:rsidP="00902818">
      <w:pPr>
        <w:pStyle w:val="Otsikko3"/>
        <w:pPrChange w:id="1409" w:author="Kaski Maiju" w:date="2024-03-14T15:46:00Z">
          <w:pPr>
            <w:pStyle w:val="Bullet1"/>
          </w:pPr>
        </w:pPrChange>
      </w:pPr>
      <w:bookmarkStart w:id="1410" w:name="_Toc161324129"/>
      <w:r w:rsidRPr="00D61CC1">
        <w:t>Route Monitoring</w:t>
      </w:r>
      <w:r>
        <w:t xml:space="preserve"> Service </w:t>
      </w:r>
      <w:del w:id="1411" w:author="Kaski Maiju" w:date="2024-03-13T16:02:00Z">
        <w:r w:rsidDel="005E285F">
          <w:delText>(UC5)</w:delText>
        </w:r>
      </w:del>
      <w:bookmarkEnd w:id="1410"/>
    </w:p>
    <w:p w14:paraId="6B96B8F0" w14:textId="7748F9BB" w:rsidR="00596CAB" w:rsidRPr="00DA539E" w:rsidRDefault="00D14277" w:rsidP="000E6582">
      <w:pPr>
        <w:pStyle w:val="Leipteksti"/>
        <w:ind w:left="360"/>
      </w:pPr>
      <w:r w:rsidRPr="00D61CC1">
        <w:t>Th</w:t>
      </w:r>
      <w:r>
        <w:t>e</w:t>
      </w:r>
      <w:r w:rsidRPr="00D61CC1">
        <w:t xml:space="preserve"> </w:t>
      </w:r>
      <w:r>
        <w:t>Route Monitoring S</w:t>
      </w:r>
      <w:r w:rsidRPr="00D61CC1">
        <w:t xml:space="preserve">ervice </w:t>
      </w:r>
      <w:r>
        <w:t>(RMS) is</w:t>
      </w:r>
      <w:r w:rsidRPr="00D61CC1">
        <w:t xml:space="preserve"> used to monitor </w:t>
      </w:r>
      <w:r>
        <w:t xml:space="preserve">vessels </w:t>
      </w:r>
      <w:r w:rsidRPr="00D61CC1">
        <w:t>that the</w:t>
      </w:r>
      <w:r>
        <w:t xml:space="preserve">y stay </w:t>
      </w:r>
      <w:r w:rsidRPr="00D61CC1">
        <w:t>within the planned schedule and corridor as defined in the route plan</w:t>
      </w:r>
      <w:r>
        <w:t>.</w:t>
      </w:r>
      <w:r w:rsidRPr="008E707D">
        <w:t xml:space="preserve"> </w:t>
      </w:r>
      <w:r w:rsidRPr="00B32BB4">
        <w:t xml:space="preserve">Within this service the VTS authority(s) </w:t>
      </w:r>
      <w:r>
        <w:t>will</w:t>
      </w:r>
      <w:r w:rsidRPr="008E707D">
        <w:t xml:space="preserve"> </w:t>
      </w:r>
      <w:r w:rsidRPr="008B5EAE">
        <w:t>identif</w:t>
      </w:r>
      <w:r>
        <w:t>y</w:t>
      </w:r>
      <w:r w:rsidRPr="008B5EAE">
        <w:t xml:space="preserve"> irregular or suspicious vessel activities</w:t>
      </w:r>
      <w:r>
        <w:t xml:space="preserve">, such as </w:t>
      </w:r>
      <w:r w:rsidRPr="008E707D">
        <w:t xml:space="preserve">vessels that may be deviating from their routes or schedules, allowing </w:t>
      </w:r>
      <w:r>
        <w:t xml:space="preserve">the VTS operator </w:t>
      </w:r>
      <w:r w:rsidRPr="008E707D">
        <w:t>to intervene promptly in case of potential safety hazards and navigational issues</w:t>
      </w:r>
      <w:r>
        <w:t>.</w:t>
      </w:r>
    </w:p>
    <w:p w14:paraId="6C4D203A" w14:textId="2397F613" w:rsidR="00835BD5" w:rsidRDefault="00AA0FAE" w:rsidP="00902818">
      <w:pPr>
        <w:pStyle w:val="Otsikko2"/>
        <w:pPrChange w:id="1412" w:author="Kaski Maiju" w:date="2024-03-14T15:46:00Z">
          <w:pPr>
            <w:pStyle w:val="Otsikko3"/>
          </w:pPr>
        </w:pPrChange>
      </w:pPr>
      <w:bookmarkStart w:id="1413" w:name="_Toc161324130"/>
      <w:r>
        <w:t>Other Technical Services associated with Maritime Service 1 – Vessel Traffic Services (VTS)</w:t>
      </w:r>
      <w:bookmarkEnd w:id="1413"/>
    </w:p>
    <w:p w14:paraId="60BBC95F" w14:textId="0D629220" w:rsidR="000C75A8" w:rsidRPr="00E43504" w:rsidRDefault="000C75A8" w:rsidP="00902818">
      <w:pPr>
        <w:pStyle w:val="Otsikko3"/>
        <w:pPrChange w:id="1414" w:author="Kaski Maiju" w:date="2024-03-14T15:46:00Z">
          <w:pPr>
            <w:pStyle w:val="Bullet1"/>
          </w:pPr>
        </w:pPrChange>
      </w:pPr>
      <w:bookmarkStart w:id="1415" w:name="_Toc111209590"/>
      <w:bookmarkStart w:id="1416" w:name="_Toc161324131"/>
      <w:r w:rsidRPr="00D61CC1">
        <w:t>Meteorology Service</w:t>
      </w:r>
      <w:bookmarkEnd w:id="1415"/>
      <w:bookmarkEnd w:id="1416"/>
    </w:p>
    <w:p w14:paraId="198C8090" w14:textId="2FFDB92C" w:rsidR="00156F85" w:rsidRPr="00156F85" w:rsidRDefault="00156F85" w:rsidP="00D61CC1">
      <w:pPr>
        <w:pStyle w:val="Leipteksti"/>
        <w:ind w:left="360"/>
      </w:pPr>
      <w:r w:rsidRPr="00156F85">
        <w:t>The service supports the provision of information which could include the speed and direction of the prevailing wind, direction and height of the waves, visibility, atmospheric pressure, the formation of ice, etc.</w:t>
      </w:r>
    </w:p>
    <w:p w14:paraId="1F291E0D" w14:textId="3F399155" w:rsidR="000C75A8" w:rsidRPr="00E43504" w:rsidRDefault="000C75A8" w:rsidP="00902818">
      <w:pPr>
        <w:pStyle w:val="Otsikko3"/>
        <w:pPrChange w:id="1417" w:author="Kaski Maiju" w:date="2024-03-14T15:46:00Z">
          <w:pPr>
            <w:pStyle w:val="Bullet1"/>
          </w:pPr>
        </w:pPrChange>
      </w:pPr>
      <w:bookmarkStart w:id="1418" w:name="_Toc111209591"/>
      <w:bookmarkStart w:id="1419" w:name="_Toc161324132"/>
      <w:r w:rsidRPr="00D61CC1">
        <w:t>Meteorological warnings Service</w:t>
      </w:r>
      <w:bookmarkEnd w:id="1418"/>
      <w:bookmarkEnd w:id="1419"/>
    </w:p>
    <w:p w14:paraId="1E89358F" w14:textId="18838029" w:rsidR="00835BD5" w:rsidRPr="00835BD5" w:rsidRDefault="00835BD5" w:rsidP="00D61CC1">
      <w:pPr>
        <w:pStyle w:val="Leipteksti"/>
        <w:ind w:firstLine="360"/>
      </w:pPr>
      <w:r w:rsidRPr="00835BD5">
        <w:t>The service supports the provision of warnings concerning gale, storm, tsunami, restricted visibility, etc</w:t>
      </w:r>
      <w:r>
        <w:t>.</w:t>
      </w:r>
    </w:p>
    <w:p w14:paraId="077298B7" w14:textId="66315623" w:rsidR="000C75A8" w:rsidRPr="00E43504" w:rsidRDefault="000C75A8" w:rsidP="00902818">
      <w:pPr>
        <w:pStyle w:val="Otsikko3"/>
        <w:pPrChange w:id="1420" w:author="Kaski Maiju" w:date="2024-03-14T15:47:00Z">
          <w:pPr>
            <w:pStyle w:val="Bullet1"/>
          </w:pPr>
        </w:pPrChange>
      </w:pPr>
      <w:bookmarkStart w:id="1421" w:name="_Toc111209592"/>
      <w:bookmarkStart w:id="1422" w:name="_Toc161324133"/>
      <w:r w:rsidRPr="00D61CC1">
        <w:t>Hydrographic Service</w:t>
      </w:r>
      <w:bookmarkEnd w:id="1421"/>
      <w:bookmarkEnd w:id="1422"/>
    </w:p>
    <w:p w14:paraId="0DC267A4" w14:textId="3608EB0C" w:rsidR="00835BD5" w:rsidRPr="00835BD5" w:rsidRDefault="00835BD5" w:rsidP="00D61CC1">
      <w:pPr>
        <w:pStyle w:val="Leipteksti"/>
        <w:ind w:left="360"/>
      </w:pPr>
      <w:r w:rsidRPr="00835BD5">
        <w:t>The service supports the provision of information which could include factors such as the stability of the seabed, sea depth, the accuracy of surveys, tidal ranges, tidal streams, prevailing currents and swell, etc.</w:t>
      </w:r>
    </w:p>
    <w:p w14:paraId="52595C9A" w14:textId="75A88A94" w:rsidR="000C75A8" w:rsidRPr="00E43504" w:rsidRDefault="000C75A8" w:rsidP="00902818">
      <w:pPr>
        <w:pStyle w:val="Otsikko3"/>
        <w:pPrChange w:id="1423" w:author="Kaski Maiju" w:date="2024-03-14T15:47:00Z">
          <w:pPr>
            <w:pStyle w:val="Bullet1"/>
          </w:pPr>
        </w:pPrChange>
      </w:pPr>
      <w:bookmarkStart w:id="1424" w:name="_Toc111209593"/>
      <w:bookmarkStart w:id="1425" w:name="_Toc161324134"/>
      <w:r w:rsidRPr="00D61CC1">
        <w:t>AtoN information Service</w:t>
      </w:r>
      <w:bookmarkEnd w:id="1424"/>
      <w:bookmarkEnd w:id="1425"/>
    </w:p>
    <w:p w14:paraId="5DD95716" w14:textId="5CB2EEE4" w:rsidR="00835BD5" w:rsidRPr="00835BD5" w:rsidRDefault="00835BD5" w:rsidP="00D61CC1">
      <w:pPr>
        <w:pStyle w:val="Leipteksti"/>
        <w:ind w:firstLine="360"/>
      </w:pPr>
      <w:r w:rsidRPr="00835BD5">
        <w:t>The service supports the provision of Aids to Navigation information for end-users (primarily navigators).</w:t>
      </w:r>
    </w:p>
    <w:p w14:paraId="49425BA8" w14:textId="5637E091" w:rsidR="000C75A8" w:rsidRPr="00E43504" w:rsidRDefault="000C75A8" w:rsidP="00902818">
      <w:pPr>
        <w:pStyle w:val="Otsikko3"/>
        <w:pPrChange w:id="1426" w:author="Kaski Maiju" w:date="2024-03-14T15:47:00Z">
          <w:pPr>
            <w:pStyle w:val="Bullet1"/>
          </w:pPr>
        </w:pPrChange>
      </w:pPr>
      <w:bookmarkStart w:id="1427" w:name="_Toc111209594"/>
      <w:bookmarkStart w:id="1428" w:name="_Toc161324135"/>
      <w:r w:rsidRPr="00D61CC1">
        <w:t xml:space="preserve">Navigational warning </w:t>
      </w:r>
      <w:r w:rsidR="00D14277">
        <w:t>S</w:t>
      </w:r>
      <w:r w:rsidRPr="00D61CC1">
        <w:t>ervice</w:t>
      </w:r>
      <w:bookmarkEnd w:id="1427"/>
      <w:bookmarkEnd w:id="1428"/>
    </w:p>
    <w:p w14:paraId="6450119B" w14:textId="3846E2C5" w:rsidR="00835BD5" w:rsidRDefault="00835BD5" w:rsidP="00D61CC1">
      <w:pPr>
        <w:pStyle w:val="Leipteksti"/>
        <w:ind w:left="360"/>
      </w:pPr>
      <w:r w:rsidRPr="00835BD5">
        <w:t>The service supports the provision of safety-related messages such as dangerous wrecks, obstacles not otherwise promulgated, diving operations, vessels not under command, etc.</w:t>
      </w:r>
    </w:p>
    <w:p w14:paraId="497FD8BA" w14:textId="7E71ED97" w:rsidR="00D14277" w:rsidRPr="00702C17" w:rsidRDefault="00D14277" w:rsidP="00702C17">
      <w:pPr>
        <w:pStyle w:val="Otsikko3"/>
        <w:pPrChange w:id="1429" w:author="Kaski Maiju" w:date="2024-03-14T15:50:00Z">
          <w:pPr>
            <w:pStyle w:val="Bullet1"/>
          </w:pPr>
        </w:pPrChange>
      </w:pPr>
      <w:bookmarkStart w:id="1430" w:name="_Toc161324136"/>
      <w:r w:rsidRPr="00A35226">
        <w:t>Ice navigation</w:t>
      </w:r>
      <w:r>
        <w:t xml:space="preserve"> </w:t>
      </w:r>
      <w:r w:rsidRPr="00D61CC1">
        <w:t>Service</w:t>
      </w:r>
      <w:bookmarkEnd w:id="1430"/>
    </w:p>
    <w:p w14:paraId="48AA38AD" w14:textId="77777777" w:rsidR="00D14277" w:rsidRPr="00A35226" w:rsidRDefault="00D14277" w:rsidP="00D14277">
      <w:pPr>
        <w:pStyle w:val="Bullet1"/>
        <w:numPr>
          <w:ilvl w:val="0"/>
          <w:numId w:val="0"/>
        </w:numPr>
        <w:ind w:left="360"/>
        <w:rPr>
          <w:b/>
          <w:bCs/>
        </w:rPr>
      </w:pPr>
      <w:r>
        <w:rPr>
          <w:lang w:val="en-US"/>
        </w:rPr>
        <w:t>The service provides information regarding best route, waiting positions, preparations for assistance, position in convoy, the last reported route, time for departures from port is important for the Icebreaking services.</w:t>
      </w:r>
    </w:p>
    <w:p w14:paraId="454D2E46" w14:textId="1A07F5C4" w:rsidR="00D14277" w:rsidRPr="00702C17" w:rsidRDefault="00D14277" w:rsidP="00702C17">
      <w:pPr>
        <w:pStyle w:val="Otsikko3"/>
        <w:pPrChange w:id="1431" w:author="Kaski Maiju" w:date="2024-03-14T15:50:00Z">
          <w:pPr>
            <w:pStyle w:val="Bullet1"/>
          </w:pPr>
        </w:pPrChange>
      </w:pPr>
      <w:bookmarkStart w:id="1432" w:name="_Toc161324137"/>
      <w:r w:rsidRPr="00A35226">
        <w:t>Under Keel Clearance</w:t>
      </w:r>
      <w:r>
        <w:t xml:space="preserve"> </w:t>
      </w:r>
      <w:r w:rsidRPr="00D61CC1">
        <w:t>Service</w:t>
      </w:r>
      <w:bookmarkEnd w:id="1432"/>
    </w:p>
    <w:p w14:paraId="3CF4FCB6" w14:textId="4C1DFC14" w:rsidR="00D14277" w:rsidRPr="00702C17" w:rsidRDefault="00D14277" w:rsidP="00702C17">
      <w:pPr>
        <w:pStyle w:val="Otsikko3"/>
        <w:pPrChange w:id="1433" w:author="Kaski Maiju" w:date="2024-03-14T15:50:00Z">
          <w:pPr>
            <w:pStyle w:val="Bullet1"/>
          </w:pPr>
        </w:pPrChange>
      </w:pPr>
      <w:bookmarkStart w:id="1434" w:name="_Toc161324138"/>
      <w:r w:rsidRPr="00A35226">
        <w:t>Search and rescue</w:t>
      </w:r>
      <w:r w:rsidRPr="00D14277">
        <w:t xml:space="preserve"> </w:t>
      </w:r>
      <w:r w:rsidRPr="00D61CC1">
        <w:t>Service</w:t>
      </w:r>
      <w:bookmarkEnd w:id="1434"/>
    </w:p>
    <w:p w14:paraId="1276670D" w14:textId="77777777" w:rsidR="00D14277" w:rsidRPr="00835BD5" w:rsidRDefault="00D14277" w:rsidP="00D61CC1">
      <w:pPr>
        <w:pStyle w:val="Leipteksti"/>
        <w:ind w:left="360"/>
      </w:pPr>
    </w:p>
    <w:p w14:paraId="60D21C17" w14:textId="64330E06" w:rsidR="00E736BF" w:rsidRDefault="003A1409" w:rsidP="00E736BF">
      <w:pPr>
        <w:pStyle w:val="Otsikko1"/>
        <w:suppressAutoHyphens/>
      </w:pPr>
      <w:bookmarkStart w:id="1435" w:name="_Toc129848898"/>
      <w:bookmarkStart w:id="1436" w:name="_Toc129848899"/>
      <w:bookmarkStart w:id="1437" w:name="_Toc129848900"/>
      <w:bookmarkStart w:id="1438" w:name="_Toc129848901"/>
      <w:bookmarkStart w:id="1439" w:name="_Toc161324139"/>
      <w:bookmarkEnd w:id="1435"/>
      <w:bookmarkEnd w:id="1436"/>
      <w:bookmarkEnd w:id="1437"/>
      <w:bookmarkEnd w:id="1438"/>
      <w:r>
        <w:t>part D</w:t>
      </w:r>
      <w:r w:rsidR="00E736BF">
        <w:t xml:space="preserve"> </w:t>
      </w:r>
      <w:r w:rsidR="006427C1">
        <w:tab/>
      </w:r>
      <w:del w:id="1440" w:author="Karlsson, Fredrik" w:date="2024-03-14T14:22:00Z">
        <w:r w:rsidR="00E736BF" w:rsidDel="00A25873">
          <w:delText xml:space="preserve">current technologies used </w:delText>
        </w:r>
        <w:r w:rsidR="006427C1" w:rsidDel="00A25873">
          <w:delText>for the</w:delText>
        </w:r>
        <w:r w:rsidR="00E736BF" w:rsidDel="00A25873">
          <w:delText xml:space="preserve"> exchange VTS information</w:delText>
        </w:r>
      </w:del>
      <w:ins w:id="1441" w:author="Karlsson, Fredrik" w:date="2024-03-14T14:22:00Z">
        <w:r w:rsidR="00A25873">
          <w:t>BLA BLA BLA</w:t>
        </w:r>
      </w:ins>
      <w:bookmarkEnd w:id="1439"/>
    </w:p>
    <w:p w14:paraId="4A7E3930" w14:textId="45ADDBBD" w:rsidR="00160476" w:rsidRDefault="00160476" w:rsidP="00160476">
      <w:pPr>
        <w:pStyle w:val="Heading1separationline"/>
      </w:pPr>
    </w:p>
    <w:p w14:paraId="39D3C7B7" w14:textId="77777777" w:rsidR="00144F8D" w:rsidRPr="00144F8D" w:rsidRDefault="00144F8D" w:rsidP="00D61CC1">
      <w:pPr>
        <w:pStyle w:val="Leipteksti"/>
      </w:pPr>
    </w:p>
    <w:p w14:paraId="23349AB9" w14:textId="2D475EE4" w:rsidR="00160476" w:rsidRPr="00A25873" w:rsidRDefault="00160476" w:rsidP="00160476">
      <w:pPr>
        <w:pStyle w:val="Otsikko2"/>
        <w:rPr>
          <w:strike/>
          <w:highlight w:val="yellow"/>
          <w:rPrChange w:id="1442" w:author="Karlsson, Fredrik" w:date="2024-03-14T14:23:00Z">
            <w:rPr/>
          </w:rPrChange>
        </w:rPr>
      </w:pPr>
      <w:bookmarkStart w:id="1443" w:name="_Toc161324140"/>
      <w:r w:rsidRPr="00A25873">
        <w:rPr>
          <w:strike/>
          <w:highlight w:val="yellow"/>
          <w:rPrChange w:id="1444" w:author="Karlsson, Fredrik" w:date="2024-03-14T14:23:00Z">
            <w:rPr/>
          </w:rPrChange>
        </w:rPr>
        <w:lastRenderedPageBreak/>
        <w:t>IALA GUIDELINEs</w:t>
      </w:r>
      <w:bookmarkEnd w:id="1443"/>
    </w:p>
    <w:p w14:paraId="26100B20" w14:textId="0AA09A31" w:rsidR="00160476" w:rsidRPr="00A25873" w:rsidRDefault="00160476" w:rsidP="00160476">
      <w:pPr>
        <w:pStyle w:val="Heading2separationline"/>
        <w:rPr>
          <w:strike/>
          <w:highlight w:val="yellow"/>
          <w:rPrChange w:id="1445" w:author="Karlsson, Fredrik" w:date="2024-03-14T14:23:00Z">
            <w:rPr/>
          </w:rPrChange>
        </w:rPr>
      </w:pPr>
    </w:p>
    <w:p w14:paraId="0C8A8061" w14:textId="77777777" w:rsidR="00F30B99" w:rsidRPr="00A25873" w:rsidRDefault="00F30B99" w:rsidP="00F30B99">
      <w:pPr>
        <w:pStyle w:val="Leipteksti"/>
        <w:rPr>
          <w:strike/>
          <w:highlight w:val="yellow"/>
          <w:rPrChange w:id="1446" w:author="Karlsson, Fredrik" w:date="2024-03-14T14:23:00Z">
            <w:rPr/>
          </w:rPrChange>
        </w:rPr>
      </w:pPr>
      <w:r w:rsidRPr="00A25873">
        <w:rPr>
          <w:strike/>
          <w:highlight w:val="yellow"/>
          <w:rPrChange w:id="1447" w:author="Karlsson, Fredrik" w:date="2024-03-14T14:23:00Z">
            <w:rPr/>
          </w:rPrChange>
        </w:rPr>
        <w:t xml:space="preserve">G1081 Provision of virtual Aids to </w:t>
      </w:r>
      <w:commentRangeStart w:id="1448"/>
      <w:r w:rsidRPr="00A25873">
        <w:rPr>
          <w:strike/>
          <w:highlight w:val="yellow"/>
          <w:rPrChange w:id="1449" w:author="Karlsson, Fredrik" w:date="2024-03-14T14:23:00Z">
            <w:rPr/>
          </w:rPrChange>
        </w:rPr>
        <w:t>Navigation</w:t>
      </w:r>
      <w:commentRangeEnd w:id="1448"/>
      <w:r w:rsidR="00A25873" w:rsidRPr="00A25873">
        <w:rPr>
          <w:rStyle w:val="Kommentinviite"/>
          <w:strike/>
          <w:rPrChange w:id="1450" w:author="Karlsson, Fredrik" w:date="2024-03-14T14:23:00Z">
            <w:rPr>
              <w:rStyle w:val="Kommentinviite"/>
            </w:rPr>
          </w:rPrChange>
        </w:rPr>
        <w:commentReference w:id="1448"/>
      </w:r>
    </w:p>
    <w:p w14:paraId="52FECDE8" w14:textId="12372E66" w:rsidR="00F30B99" w:rsidRPr="00A25873" w:rsidRDefault="00F30B99" w:rsidP="00160476">
      <w:pPr>
        <w:pStyle w:val="Leipteksti"/>
        <w:rPr>
          <w:strike/>
          <w:highlight w:val="yellow"/>
          <w:rPrChange w:id="1451" w:author="Karlsson, Fredrik" w:date="2024-03-14T14:23:00Z">
            <w:rPr/>
          </w:rPrChange>
        </w:rPr>
      </w:pPr>
      <w:r w:rsidRPr="00A25873">
        <w:rPr>
          <w:strike/>
          <w:highlight w:val="yellow"/>
          <w:rPrChange w:id="1452" w:author="Karlsson, Fredrik" w:date="2024-03-14T14:23:00Z">
            <w:rPr/>
          </w:rPrChange>
        </w:rPr>
        <w:t>G1155 The development of a description of a Maritime Service in the context of e‐ navigation </w:t>
      </w:r>
    </w:p>
    <w:p w14:paraId="4E47FC01" w14:textId="1A694167" w:rsidR="00160476" w:rsidRPr="00A25873" w:rsidRDefault="00160476" w:rsidP="00160476">
      <w:pPr>
        <w:pStyle w:val="Leipteksti"/>
        <w:rPr>
          <w:strike/>
          <w:highlight w:val="yellow"/>
          <w:rPrChange w:id="1453" w:author="Karlsson, Fredrik" w:date="2024-03-14T14:23:00Z">
            <w:rPr/>
          </w:rPrChange>
        </w:rPr>
      </w:pPr>
      <w:r w:rsidRPr="00A25873">
        <w:rPr>
          <w:strike/>
          <w:highlight w:val="yellow"/>
          <w:rPrChange w:id="1454" w:author="Karlsson, Fredrik" w:date="2024-03-14T14:23:00Z">
            <w:rPr/>
          </w:rPrChange>
        </w:rPr>
        <w:t>G1157 Web service based S-100 data exchange</w:t>
      </w:r>
    </w:p>
    <w:p w14:paraId="3181E2D2" w14:textId="0C73D6D4" w:rsidR="00160476" w:rsidRPr="00A25873" w:rsidRDefault="00160476" w:rsidP="00160476">
      <w:pPr>
        <w:pStyle w:val="Leipteksti"/>
        <w:rPr>
          <w:strike/>
          <w:highlight w:val="yellow"/>
          <w:rPrChange w:id="1455" w:author="Karlsson, Fredrik" w:date="2024-03-14T14:23:00Z">
            <w:rPr/>
          </w:rPrChange>
        </w:rPr>
      </w:pPr>
      <w:r w:rsidRPr="00A25873">
        <w:rPr>
          <w:strike/>
          <w:highlight w:val="yellow"/>
          <w:rPrChange w:id="1456" w:author="Karlsson, Fredrik" w:date="2024-03-14T14:23:00Z">
            <w:rPr/>
          </w:rPrChange>
        </w:rPr>
        <w:t>G1143 Unique identifiers for maritime resources</w:t>
      </w:r>
    </w:p>
    <w:p w14:paraId="53054660" w14:textId="16085AF8" w:rsidR="00160476" w:rsidRPr="00A25873" w:rsidRDefault="00160476" w:rsidP="00160476">
      <w:pPr>
        <w:pStyle w:val="Otsikko2"/>
        <w:rPr>
          <w:strike/>
          <w:highlight w:val="yellow"/>
          <w:rPrChange w:id="1457" w:author="Karlsson, Fredrik" w:date="2024-03-14T14:23:00Z">
            <w:rPr/>
          </w:rPrChange>
        </w:rPr>
      </w:pPr>
      <w:bookmarkStart w:id="1458" w:name="_Toc161324141"/>
      <w:r w:rsidRPr="00A25873">
        <w:rPr>
          <w:strike/>
          <w:highlight w:val="yellow"/>
          <w:rPrChange w:id="1459" w:author="Karlsson, Fredrik" w:date="2024-03-14T14:23:00Z">
            <w:rPr/>
          </w:rPrChange>
        </w:rPr>
        <w:t>IHO</w:t>
      </w:r>
      <w:bookmarkEnd w:id="1458"/>
    </w:p>
    <w:p w14:paraId="59969E2E" w14:textId="3EDD883E" w:rsidR="00A700C8" w:rsidRPr="00A25873" w:rsidRDefault="00A700C8" w:rsidP="00A700C8">
      <w:pPr>
        <w:pStyle w:val="Heading2separationline"/>
        <w:rPr>
          <w:strike/>
          <w:highlight w:val="yellow"/>
          <w:rPrChange w:id="1460" w:author="Karlsson, Fredrik" w:date="2024-03-14T14:23:00Z">
            <w:rPr/>
          </w:rPrChange>
        </w:rPr>
      </w:pPr>
    </w:p>
    <w:p w14:paraId="53C085FE" w14:textId="191EE8BB" w:rsidR="00A700C8" w:rsidRPr="00A25873" w:rsidRDefault="00A700C8" w:rsidP="00A700C8">
      <w:pPr>
        <w:pStyle w:val="Leipteksti"/>
        <w:rPr>
          <w:strike/>
          <w:highlight w:val="yellow"/>
          <w:rPrChange w:id="1461" w:author="Karlsson, Fredrik" w:date="2024-03-14T14:23:00Z">
            <w:rPr/>
          </w:rPrChange>
        </w:rPr>
      </w:pPr>
      <w:r w:rsidRPr="00A25873">
        <w:rPr>
          <w:strike/>
          <w:highlight w:val="yellow"/>
          <w:rPrChange w:id="1462" w:author="Karlsson, Fredrik" w:date="2024-03-14T14:23:00Z">
            <w:rPr/>
          </w:rPrChange>
        </w:rPr>
        <w:t xml:space="preserve">S-100 … </w:t>
      </w:r>
    </w:p>
    <w:p w14:paraId="51D30EE5" w14:textId="23821863" w:rsidR="00A700C8" w:rsidRPr="00A25873" w:rsidRDefault="00A700C8" w:rsidP="00A700C8">
      <w:pPr>
        <w:pStyle w:val="Leipteksti"/>
        <w:rPr>
          <w:strike/>
          <w:highlight w:val="yellow"/>
          <w:rPrChange w:id="1463" w:author="Karlsson, Fredrik" w:date="2024-03-14T14:23:00Z">
            <w:rPr/>
          </w:rPrChange>
        </w:rPr>
      </w:pPr>
      <w:r w:rsidRPr="00A25873">
        <w:rPr>
          <w:strike/>
          <w:highlight w:val="yellow"/>
          <w:rPrChange w:id="1464" w:author="Karlsson, Fredrik" w:date="2024-03-14T14:23:00Z">
            <w:rPr/>
          </w:rPrChange>
        </w:rPr>
        <w:t>[S-127, S-129?]</w:t>
      </w:r>
    </w:p>
    <w:p w14:paraId="7887BC80" w14:textId="34B8B7B6" w:rsidR="00160476" w:rsidRPr="00A25873" w:rsidRDefault="00160476" w:rsidP="00160476">
      <w:pPr>
        <w:pStyle w:val="Otsikko2"/>
        <w:rPr>
          <w:strike/>
          <w:highlight w:val="yellow"/>
          <w:rPrChange w:id="1465" w:author="Karlsson, Fredrik" w:date="2024-03-14T14:23:00Z">
            <w:rPr/>
          </w:rPrChange>
        </w:rPr>
      </w:pPr>
      <w:bookmarkStart w:id="1466" w:name="_Toc161324142"/>
      <w:r w:rsidRPr="00A25873">
        <w:rPr>
          <w:strike/>
          <w:highlight w:val="yellow"/>
          <w:rPrChange w:id="1467" w:author="Karlsson, Fredrik" w:date="2024-03-14T14:23:00Z">
            <w:rPr/>
          </w:rPrChange>
        </w:rPr>
        <w:t>IEC</w:t>
      </w:r>
      <w:bookmarkEnd w:id="1466"/>
    </w:p>
    <w:p w14:paraId="2D6C9F3B" w14:textId="10384CED" w:rsidR="00962AE0" w:rsidRPr="00A25873" w:rsidRDefault="00962AE0" w:rsidP="00962AE0">
      <w:pPr>
        <w:pStyle w:val="Heading2separationline"/>
        <w:rPr>
          <w:strike/>
          <w:highlight w:val="yellow"/>
          <w:rPrChange w:id="1468" w:author="Karlsson, Fredrik" w:date="2024-03-14T14:23:00Z">
            <w:rPr/>
          </w:rPrChange>
        </w:rPr>
      </w:pPr>
    </w:p>
    <w:p w14:paraId="5AEBEB2D" w14:textId="3A05251D" w:rsidR="00962AE0" w:rsidRPr="00A25873" w:rsidRDefault="00962AE0" w:rsidP="00962AE0">
      <w:pPr>
        <w:pStyle w:val="Leipteksti"/>
        <w:rPr>
          <w:strike/>
          <w:highlight w:val="yellow"/>
          <w:rPrChange w:id="1469" w:author="Karlsson, Fredrik" w:date="2024-03-14T14:23:00Z">
            <w:rPr/>
          </w:rPrChange>
        </w:rPr>
      </w:pPr>
      <w:r w:rsidRPr="00A25873">
        <w:rPr>
          <w:strike/>
          <w:highlight w:val="yellow"/>
          <w:rPrChange w:id="1470" w:author="Karlsson, Fredrik" w:date="2024-03-14T14:23:00Z">
            <w:rPr/>
          </w:rPrChange>
        </w:rPr>
        <w:t>IEC 63173-2 Secure exchange and communication of S-100 based products (SECOM)</w:t>
      </w:r>
    </w:p>
    <w:p w14:paraId="40493D4B" w14:textId="7FD97C4A" w:rsidR="00962AE0" w:rsidRPr="00A25873" w:rsidRDefault="00962AE0" w:rsidP="00962AE0">
      <w:pPr>
        <w:pStyle w:val="Otsikko2"/>
        <w:rPr>
          <w:strike/>
          <w:highlight w:val="yellow"/>
          <w:rPrChange w:id="1471" w:author="Karlsson, Fredrik" w:date="2024-03-14T14:23:00Z">
            <w:rPr/>
          </w:rPrChange>
        </w:rPr>
      </w:pPr>
      <w:bookmarkStart w:id="1472" w:name="_Toc161324143"/>
      <w:r w:rsidRPr="00A25873">
        <w:rPr>
          <w:strike/>
          <w:highlight w:val="yellow"/>
          <w:rPrChange w:id="1473" w:author="Karlsson, Fredrik" w:date="2024-03-14T14:23:00Z">
            <w:rPr/>
          </w:rPrChange>
        </w:rPr>
        <w:t>IMO</w:t>
      </w:r>
      <w:bookmarkEnd w:id="1472"/>
    </w:p>
    <w:p w14:paraId="55822D46" w14:textId="7A173757" w:rsidR="00962AE0" w:rsidRPr="00A25873" w:rsidRDefault="00962AE0" w:rsidP="00962AE0">
      <w:pPr>
        <w:pStyle w:val="Heading2separationline"/>
        <w:rPr>
          <w:strike/>
          <w:highlight w:val="yellow"/>
          <w:rPrChange w:id="1474" w:author="Karlsson, Fredrik" w:date="2024-03-14T14:23:00Z">
            <w:rPr/>
          </w:rPrChange>
        </w:rPr>
      </w:pPr>
    </w:p>
    <w:p w14:paraId="67B2F0BA" w14:textId="090651A7" w:rsidR="00962AE0" w:rsidRPr="00A25873" w:rsidRDefault="00962AE0" w:rsidP="00962AE0">
      <w:pPr>
        <w:pStyle w:val="Leipteksti"/>
        <w:rPr>
          <w:strike/>
          <w:rPrChange w:id="1475" w:author="Karlsson, Fredrik" w:date="2024-03-14T14:23:00Z">
            <w:rPr/>
          </w:rPrChange>
        </w:rPr>
      </w:pPr>
      <w:r w:rsidRPr="00A25873">
        <w:rPr>
          <w:strike/>
          <w:highlight w:val="yellow"/>
          <w:rPrChange w:id="1476" w:author="Karlsson, Fredrik" w:date="2024-03-14T14:23:00Z">
            <w:rPr/>
          </w:rPrChange>
        </w:rPr>
        <w:t>SN.1/Circ.289 Guidance on the use of AIS application-specific messages</w:t>
      </w:r>
    </w:p>
    <w:p w14:paraId="733E6D8B" w14:textId="522635EE" w:rsidR="00854BCE" w:rsidRPr="00F55AD7" w:rsidRDefault="00646AFD" w:rsidP="00CB1D11">
      <w:pPr>
        <w:pStyle w:val="Otsikko1"/>
        <w:suppressAutoHyphens/>
        <w:rPr>
          <w:caps w:val="0"/>
        </w:rPr>
      </w:pPr>
      <w:bookmarkStart w:id="1477" w:name="_Toc161324144"/>
      <w:r w:rsidRPr="00F55AD7">
        <w:rPr>
          <w:caps w:val="0"/>
        </w:rPr>
        <w:t>DEFINITIONS</w:t>
      </w:r>
      <w:bookmarkEnd w:id="1477"/>
    </w:p>
    <w:p w14:paraId="3CFD6FF2" w14:textId="77777777" w:rsidR="00646AFD" w:rsidRPr="00F55AD7" w:rsidRDefault="00646AFD" w:rsidP="00CB1D11">
      <w:pPr>
        <w:pStyle w:val="Heading1separationline"/>
        <w:suppressAutoHyphens/>
      </w:pPr>
    </w:p>
    <w:p w14:paraId="61BC79E5" w14:textId="77777777" w:rsidR="00933EE0" w:rsidRPr="00007BD8" w:rsidRDefault="00C843AC" w:rsidP="00CB1D11">
      <w:pPr>
        <w:pStyle w:val="Leipteksti"/>
        <w:suppressAutoHyphens/>
        <w:rPr>
          <w:color w:val="21A7FF" w:themeColor="accent1" w:themeTint="99"/>
        </w:rPr>
      </w:pPr>
      <w:bookmarkStart w:id="1478" w:name="_Hlk59209504"/>
      <w:r w:rsidRPr="00007BD8">
        <w:rPr>
          <w:rStyle w:val="LeiptekstiChar"/>
          <w:color w:val="21A7FF" w:themeColor="accent1" w:themeTint="99"/>
        </w:rPr>
        <w:t xml:space="preserve">The definitions of terms used in this Guideline can be found in the </w:t>
      </w:r>
      <w:r w:rsidRPr="00007BD8">
        <w:rPr>
          <w:rStyle w:val="LeiptekstiChar"/>
          <w:i/>
          <w:iCs/>
          <w:color w:val="21A7FF" w:themeColor="accent1" w:themeTint="99"/>
        </w:rPr>
        <w:t>International Dictionary of Marine Aids to Navigation</w:t>
      </w:r>
      <w:r w:rsidRPr="00007BD8">
        <w:rPr>
          <w:rStyle w:val="LeiptekstiChar"/>
          <w:color w:val="21A7FF" w:themeColor="accent1" w:themeTint="99"/>
        </w:rPr>
        <w:t xml:space="preserve"> (IALA </w:t>
      </w:r>
      <w:r w:rsidR="002C605E" w:rsidRPr="00007BD8">
        <w:rPr>
          <w:rStyle w:val="LeiptekstiChar"/>
          <w:color w:val="21A7FF" w:themeColor="accent1" w:themeTint="99"/>
        </w:rPr>
        <w:t>d</w:t>
      </w:r>
      <w:r w:rsidRPr="00007BD8">
        <w:rPr>
          <w:rStyle w:val="LeiptekstiChar"/>
          <w:color w:val="21A7FF" w:themeColor="accent1" w:themeTint="99"/>
        </w:rPr>
        <w:t xml:space="preserve">ictionary) at </w:t>
      </w:r>
      <w:hyperlink r:id="rId30" w:history="1">
        <w:r w:rsidRPr="00007BD8">
          <w:rPr>
            <w:rStyle w:val="LeiptekstiChar"/>
            <w:color w:val="21A7FF" w:themeColor="accent1" w:themeTint="99"/>
          </w:rPr>
          <w:t>http://www.iala-aism.org/wiki/dictionary</w:t>
        </w:r>
      </w:hyperlink>
      <w:r w:rsidRPr="00007BD8">
        <w:rPr>
          <w:rStyle w:val="LeiptekstiChar"/>
          <w:color w:val="21A7FF" w:themeColor="accent1" w:themeTint="99"/>
        </w:rPr>
        <w:t xml:space="preserve"> and were checked as correct at the time of going to print. Where conflict arises, the IALA Dictionary should be considered as</w:t>
      </w:r>
      <w:r w:rsidRPr="00007BD8">
        <w:rPr>
          <w:color w:val="21A7FF" w:themeColor="accent1" w:themeTint="99"/>
        </w:rPr>
        <w:t xml:space="preserve"> the authoritative source of definitions used in IALA documents.</w:t>
      </w:r>
    </w:p>
    <w:p w14:paraId="169D1E03" w14:textId="77777777" w:rsidR="00AD12E6" w:rsidRDefault="00AD12E6" w:rsidP="00CB1D11">
      <w:pPr>
        <w:pStyle w:val="Otsikko1"/>
        <w:keepLines w:val="0"/>
        <w:suppressAutoHyphens/>
      </w:pPr>
      <w:bookmarkStart w:id="1479" w:name="_Hlk59202516"/>
      <w:bookmarkStart w:id="1480" w:name="_Toc161324145"/>
      <w:bookmarkEnd w:id="1478"/>
      <w:r>
        <w:t>abbreviations</w:t>
      </w:r>
      <w:bookmarkEnd w:id="1480"/>
    </w:p>
    <w:p w14:paraId="24950812" w14:textId="77777777" w:rsidR="00AD12E6" w:rsidRDefault="00AD12E6" w:rsidP="00CB1D11">
      <w:pPr>
        <w:pStyle w:val="Heading1separationline"/>
        <w:keepNext/>
        <w:suppressAutoHyphens/>
      </w:pPr>
    </w:p>
    <w:p w14:paraId="0463701C" w14:textId="77777777" w:rsidR="001D11AC" w:rsidRPr="00007BD8" w:rsidRDefault="001D11AC" w:rsidP="00CB1D11">
      <w:pPr>
        <w:pStyle w:val="Leipteksti"/>
        <w:keepNext/>
        <w:suppressAutoHyphens/>
        <w:rPr>
          <w:color w:val="21A7FF" w:themeColor="accent1" w:themeTint="99"/>
        </w:rPr>
      </w:pPr>
      <w:r w:rsidRPr="00007BD8">
        <w:rPr>
          <w:color w:val="21A7FF" w:themeColor="accent1" w:themeTint="99"/>
        </w:rPr>
        <w:t xml:space="preserve">This section should be typed with the </w:t>
      </w:r>
      <w:r w:rsidRPr="00007BD8">
        <w:rPr>
          <w:b/>
          <w:bCs/>
          <w:color w:val="21A7FF" w:themeColor="accent1" w:themeTint="99"/>
        </w:rPr>
        <w:t>A</w:t>
      </w:r>
      <w:r w:rsidR="00AD12E6" w:rsidRPr="00007BD8">
        <w:rPr>
          <w:b/>
          <w:bCs/>
          <w:color w:val="21A7FF" w:themeColor="accent1" w:themeTint="99"/>
        </w:rPr>
        <w:t>bbreviations</w:t>
      </w:r>
      <w:r w:rsidRPr="00007BD8">
        <w:rPr>
          <w:color w:val="21A7FF" w:themeColor="accent1" w:themeTint="99"/>
        </w:rPr>
        <w:t xml:space="preserve"> style. The acronym or initialism is typed and then tab is pressed so that the style inserts the appropriate tabs and paragraph spacings e.g.:</w:t>
      </w:r>
    </w:p>
    <w:p w14:paraId="75D0A647" w14:textId="77777777" w:rsidR="001D11AC" w:rsidRPr="00007BD8" w:rsidRDefault="001D11AC" w:rsidP="00CB1D11">
      <w:pPr>
        <w:pStyle w:val="Abbreviations"/>
        <w:keepNext/>
        <w:suppressAutoHyphens/>
        <w:rPr>
          <w:color w:val="21A7FF" w:themeColor="accent1" w:themeTint="99"/>
        </w:rPr>
      </w:pPr>
      <w:r w:rsidRPr="00007BD8">
        <w:rPr>
          <w:color w:val="21A7FF" w:themeColor="accent1" w:themeTint="99"/>
        </w:rPr>
        <w:t>NGO</w:t>
      </w:r>
      <w:r w:rsidRPr="00007BD8">
        <w:rPr>
          <w:color w:val="21A7FF" w:themeColor="accent1" w:themeTint="99"/>
        </w:rPr>
        <w:tab/>
        <w:t>Non-governmental organi</w:t>
      </w:r>
      <w:r w:rsidR="002C605E" w:rsidRPr="00007BD8">
        <w:rPr>
          <w:color w:val="21A7FF" w:themeColor="accent1" w:themeTint="99"/>
        </w:rPr>
        <w:t>z</w:t>
      </w:r>
      <w:r w:rsidRPr="00007BD8">
        <w:rPr>
          <w:color w:val="21A7FF" w:themeColor="accent1" w:themeTint="99"/>
        </w:rPr>
        <w:t>ation</w:t>
      </w:r>
    </w:p>
    <w:p w14:paraId="6087F644" w14:textId="77777777" w:rsidR="001D11AC" w:rsidRPr="00007BD8" w:rsidRDefault="001D11AC" w:rsidP="00CB1D11">
      <w:pPr>
        <w:pStyle w:val="Abbreviations"/>
        <w:keepNext/>
        <w:suppressAutoHyphens/>
        <w:rPr>
          <w:color w:val="21A7FF" w:themeColor="accent1" w:themeTint="99"/>
        </w:rPr>
      </w:pPr>
      <w:r w:rsidRPr="00007BD8">
        <w:rPr>
          <w:color w:val="21A7FF" w:themeColor="accent1" w:themeTint="99"/>
        </w:rPr>
        <w:t>VTS</w:t>
      </w:r>
      <w:r w:rsidRPr="00007BD8">
        <w:rPr>
          <w:color w:val="21A7FF" w:themeColor="accent1" w:themeTint="99"/>
        </w:rPr>
        <w:tab/>
        <w:t>Vessel Traffic Services</w:t>
      </w:r>
    </w:p>
    <w:p w14:paraId="5AFF6DF0" w14:textId="77777777" w:rsidR="001D11AC" w:rsidRPr="00007BD8" w:rsidRDefault="001D11AC" w:rsidP="00CB1D11">
      <w:pPr>
        <w:pStyle w:val="Leipteksti"/>
        <w:keepNext/>
        <w:suppressAutoHyphens/>
        <w:rPr>
          <w:color w:val="21A7FF" w:themeColor="accent1" w:themeTint="99"/>
        </w:rPr>
      </w:pPr>
      <w:r w:rsidRPr="00007BD8">
        <w:rPr>
          <w:color w:val="21A7FF" w:themeColor="accent1" w:themeTint="99"/>
        </w:rPr>
        <w:t xml:space="preserve">The list should be typed in alphabetical order. The text automatically aligns as an indented paragraph until carriage return is hit and then the next </w:t>
      </w:r>
      <w:r w:rsidR="00AD12E6" w:rsidRPr="00007BD8">
        <w:rPr>
          <w:color w:val="21A7FF" w:themeColor="accent1" w:themeTint="99"/>
        </w:rPr>
        <w:t>term</w:t>
      </w:r>
      <w:r w:rsidRPr="00007BD8">
        <w:rPr>
          <w:color w:val="21A7FF" w:themeColor="accent1" w:themeTint="99"/>
        </w:rPr>
        <w:t xml:space="preserve"> can be entered.</w:t>
      </w:r>
    </w:p>
    <w:p w14:paraId="142964DC" w14:textId="77777777" w:rsidR="00224DAB" w:rsidRPr="00224DAB" w:rsidRDefault="00200579" w:rsidP="00CB1D11">
      <w:pPr>
        <w:pStyle w:val="Otsikko1"/>
        <w:suppressAutoHyphens/>
      </w:pPr>
      <w:bookmarkStart w:id="1481" w:name="_Toc161324146"/>
      <w:bookmarkEnd w:id="1479"/>
      <w:r>
        <w:t>references</w:t>
      </w:r>
      <w:bookmarkEnd w:id="1481"/>
    </w:p>
    <w:p w14:paraId="130F0924" w14:textId="77777777" w:rsidR="00200579" w:rsidRDefault="00200579" w:rsidP="00CB1D11">
      <w:pPr>
        <w:pStyle w:val="Heading1separationline"/>
        <w:suppressAutoHyphens/>
      </w:pPr>
    </w:p>
    <w:p w14:paraId="42DE6CEA" w14:textId="77777777" w:rsidR="00CF10E3" w:rsidRPr="00007BD8" w:rsidRDefault="00CF10E3" w:rsidP="00CB1D11">
      <w:pPr>
        <w:pStyle w:val="Leipteksti"/>
        <w:suppressAutoHyphens/>
        <w:rPr>
          <w:color w:val="21A7FF" w:themeColor="accent1" w:themeTint="99"/>
        </w:rPr>
      </w:pPr>
      <w:bookmarkStart w:id="1482" w:name="_Hlk59209161"/>
      <w:r w:rsidRPr="00007BD8">
        <w:rPr>
          <w:color w:val="21A7FF" w:themeColor="accent1" w:themeTint="99"/>
        </w:rPr>
        <w:t xml:space="preserve">References are sources directly referred to in the running text and should be given a sequential number, starting at 1. The reference number should be included as close to the referenced text as possible and included as a number within square brackets. </w:t>
      </w:r>
    </w:p>
    <w:p w14:paraId="6A0527BE" w14:textId="77777777" w:rsidR="00CF10E3" w:rsidRPr="00007BD8" w:rsidRDefault="00CF10E3" w:rsidP="00CB1D11">
      <w:pPr>
        <w:pStyle w:val="Leipteksti"/>
        <w:suppressAutoHyphens/>
        <w:rPr>
          <w:color w:val="21A7FF" w:themeColor="accent1" w:themeTint="99"/>
        </w:rPr>
      </w:pPr>
      <w:bookmarkStart w:id="1483" w:name="_Hlk60409076"/>
      <w:r w:rsidRPr="00007BD8">
        <w:rPr>
          <w:color w:val="21A7FF" w:themeColor="accent1" w:themeTint="99"/>
        </w:rPr>
        <w:t xml:space="preserve">The reference should be listed in the References section in the following syntax using the </w:t>
      </w:r>
      <w:r w:rsidRPr="00007BD8">
        <w:rPr>
          <w:b/>
          <w:bCs/>
          <w:color w:val="21A7FF" w:themeColor="accent1" w:themeTint="99"/>
        </w:rPr>
        <w:t>Reference</w:t>
      </w:r>
      <w:r w:rsidRPr="00007BD8">
        <w:rPr>
          <w:color w:val="21A7FF" w:themeColor="accent1" w:themeTint="99"/>
        </w:rPr>
        <w:t xml:space="preserve"> </w:t>
      </w:r>
      <w:r w:rsidR="0022582A" w:rsidRPr="00007BD8">
        <w:rPr>
          <w:b/>
          <w:bCs/>
          <w:color w:val="21A7FF" w:themeColor="accent1" w:themeTint="99"/>
        </w:rPr>
        <w:t>list</w:t>
      </w:r>
      <w:r w:rsidR="0022582A" w:rsidRPr="00007BD8">
        <w:rPr>
          <w:color w:val="21A7FF" w:themeColor="accent1" w:themeTint="99"/>
        </w:rPr>
        <w:t xml:space="preserve"> </w:t>
      </w:r>
      <w:r w:rsidRPr="00007BD8">
        <w:rPr>
          <w:color w:val="21A7FF" w:themeColor="accent1" w:themeTint="99"/>
        </w:rPr>
        <w:t>style:</w:t>
      </w:r>
    </w:p>
    <w:p w14:paraId="62D2A2F3" w14:textId="77777777" w:rsidR="005F1314" w:rsidRPr="00007BD8" w:rsidRDefault="00A23CAC" w:rsidP="00CB1D11">
      <w:pPr>
        <w:pStyle w:val="Leipteksti"/>
        <w:suppressAutoHyphens/>
        <w:jc w:val="center"/>
        <w:rPr>
          <w:color w:val="21A7FF" w:themeColor="accent1" w:themeTint="99"/>
        </w:rPr>
      </w:pPr>
      <w:r w:rsidRPr="00007BD8">
        <w:rPr>
          <w:rStyle w:val="LeiptekstiChar"/>
          <w:color w:val="21A7FF" w:themeColor="accent1" w:themeTint="99"/>
        </w:rPr>
        <w:t>[</w:t>
      </w:r>
      <w:r w:rsidR="0022582A" w:rsidRPr="00007BD8">
        <w:rPr>
          <w:rStyle w:val="LeiptekstiChar"/>
          <w:color w:val="21A7FF" w:themeColor="accent1" w:themeTint="99"/>
        </w:rPr>
        <w:t xml:space="preserve">Author </w:t>
      </w:r>
      <w:r w:rsidR="00CF10E3" w:rsidRPr="00007BD8">
        <w:rPr>
          <w:rStyle w:val="LeiptekstiChar"/>
          <w:color w:val="21A7FF" w:themeColor="accent1" w:themeTint="99"/>
        </w:rPr>
        <w:t>surname</w:t>
      </w:r>
      <w:r w:rsidRPr="00007BD8">
        <w:rPr>
          <w:rStyle w:val="LeiptekstiChar"/>
          <w:color w:val="21A7FF" w:themeColor="accent1" w:themeTint="99"/>
        </w:rPr>
        <w:t>,] &lt;</w:t>
      </w:r>
      <w:r w:rsidR="00CF10E3" w:rsidRPr="00007BD8">
        <w:rPr>
          <w:rStyle w:val="LeiptekstiChar"/>
          <w:color w:val="21A7FF" w:themeColor="accent1" w:themeTint="99"/>
        </w:rPr>
        <w:t>space</w:t>
      </w:r>
      <w:r w:rsidRPr="00007BD8">
        <w:rPr>
          <w:rStyle w:val="LeiptekstiChar"/>
          <w:color w:val="21A7FF" w:themeColor="accent1" w:themeTint="99"/>
        </w:rPr>
        <w:t>&gt; [</w:t>
      </w:r>
      <w:r w:rsidR="00CF10E3" w:rsidRPr="00007BD8">
        <w:rPr>
          <w:rStyle w:val="LeiptekstiChar"/>
          <w:color w:val="21A7FF" w:themeColor="accent1" w:themeTint="99"/>
        </w:rPr>
        <w:t>initial.</w:t>
      </w:r>
      <w:r w:rsidRPr="00007BD8">
        <w:rPr>
          <w:rStyle w:val="LeiptekstiChar"/>
          <w:color w:val="21A7FF" w:themeColor="accent1" w:themeTint="99"/>
        </w:rPr>
        <w:t>] &lt;</w:t>
      </w:r>
      <w:r w:rsidR="00CF10E3" w:rsidRPr="00007BD8">
        <w:rPr>
          <w:rStyle w:val="LeiptekstiChar"/>
          <w:color w:val="21A7FF" w:themeColor="accent1" w:themeTint="99"/>
        </w:rPr>
        <w:t>space</w:t>
      </w:r>
      <w:r w:rsidRPr="00007BD8">
        <w:rPr>
          <w:rStyle w:val="LeiptekstiChar"/>
          <w:color w:val="21A7FF" w:themeColor="accent1" w:themeTint="99"/>
        </w:rPr>
        <w:t>&gt; [</w:t>
      </w:r>
      <w:r w:rsidR="00CF10E3" w:rsidRPr="00007BD8">
        <w:rPr>
          <w:rStyle w:val="LeiptekstiChar"/>
          <w:color w:val="21A7FF" w:themeColor="accent1" w:themeTint="99"/>
        </w:rPr>
        <w:t>year</w:t>
      </w:r>
      <w:r w:rsidRPr="00007BD8">
        <w:rPr>
          <w:rStyle w:val="LeiptekstiChar"/>
          <w:color w:val="21A7FF" w:themeColor="accent1" w:themeTint="99"/>
        </w:rPr>
        <w:t>] &lt;</w:t>
      </w:r>
      <w:r w:rsidR="00CF10E3" w:rsidRPr="00007BD8">
        <w:rPr>
          <w:rStyle w:val="LeiptekstiChar"/>
          <w:color w:val="21A7FF" w:themeColor="accent1" w:themeTint="99"/>
        </w:rPr>
        <w:t>space</w:t>
      </w:r>
      <w:r w:rsidRPr="00007BD8">
        <w:rPr>
          <w:rStyle w:val="LeiptekstiChar"/>
          <w:color w:val="21A7FF" w:themeColor="accent1" w:themeTint="99"/>
        </w:rPr>
        <w:t>&gt; [</w:t>
      </w:r>
      <w:r w:rsidR="0022582A" w:rsidRPr="00007BD8">
        <w:rPr>
          <w:rStyle w:val="LeiptekstiChar"/>
          <w:color w:val="21A7FF" w:themeColor="accent1" w:themeTint="99"/>
        </w:rPr>
        <w:t>title</w:t>
      </w:r>
      <w:r w:rsidR="00CF10E3" w:rsidRPr="00007BD8">
        <w:rPr>
          <w:color w:val="21A7FF" w:themeColor="accent1" w:themeTint="99"/>
        </w:rPr>
        <w:t>.</w:t>
      </w:r>
      <w:r w:rsidRPr="00007BD8">
        <w:rPr>
          <w:color w:val="21A7FF" w:themeColor="accent1" w:themeTint="99"/>
        </w:rPr>
        <w:t>]</w:t>
      </w:r>
    </w:p>
    <w:p w14:paraId="45C238F1" w14:textId="77777777" w:rsidR="00CF10E3" w:rsidRPr="00007BD8" w:rsidRDefault="00CF10E3" w:rsidP="00CB1D11">
      <w:pPr>
        <w:pStyle w:val="Leipteksti"/>
        <w:suppressAutoHyphens/>
        <w:jc w:val="left"/>
        <w:rPr>
          <w:color w:val="21A7FF" w:themeColor="accent1" w:themeTint="99"/>
        </w:rPr>
      </w:pPr>
      <w:r w:rsidRPr="00007BD8">
        <w:rPr>
          <w:color w:val="21A7FF" w:themeColor="accent1" w:themeTint="99"/>
        </w:rPr>
        <w:t>For example:</w:t>
      </w:r>
    </w:p>
    <w:p w14:paraId="470F4846" w14:textId="77777777" w:rsidR="00CF10E3" w:rsidRPr="00007BD8" w:rsidRDefault="00CF10E3" w:rsidP="00CB1D11">
      <w:pPr>
        <w:pStyle w:val="Leipteksti"/>
        <w:suppressAutoHyphens/>
        <w:ind w:left="708"/>
        <w:rPr>
          <w:color w:val="21A7FF" w:themeColor="accent1" w:themeTint="99"/>
        </w:rPr>
      </w:pPr>
      <w:r w:rsidRPr="00007BD8">
        <w:rPr>
          <w:color w:val="21A7FF" w:themeColor="accent1" w:themeTint="99"/>
        </w:rPr>
        <w:lastRenderedPageBreak/>
        <w:t xml:space="preserve">“Hawking also suggests ways that quantum mechanics can be combined with the theory of special relativity [1]. This text builds on his discussion of the instability of black holes described in </w:t>
      </w:r>
      <w:r w:rsidRPr="00007BD8">
        <w:rPr>
          <w:i/>
          <w:iCs/>
          <w:color w:val="21A7FF" w:themeColor="accent1" w:themeTint="99"/>
        </w:rPr>
        <w:t>A Brief History of Time</w:t>
      </w:r>
      <w:r w:rsidR="00286250" w:rsidRPr="00007BD8">
        <w:rPr>
          <w:color w:val="21A7FF" w:themeColor="accent1" w:themeTint="99"/>
        </w:rPr>
        <w:t xml:space="preserve"> [2].</w:t>
      </w:r>
      <w:r w:rsidRPr="00007BD8">
        <w:rPr>
          <w:color w:val="21A7FF" w:themeColor="accent1" w:themeTint="99"/>
        </w:rPr>
        <w:t xml:space="preserve">” </w:t>
      </w:r>
    </w:p>
    <w:p w14:paraId="30546D4A" w14:textId="77777777" w:rsidR="00CF10E3" w:rsidRPr="00007BD8" w:rsidRDefault="00CF10E3" w:rsidP="00CB1D11">
      <w:pPr>
        <w:pStyle w:val="Leipteksti"/>
        <w:suppressAutoHyphens/>
        <w:rPr>
          <w:color w:val="21A7FF" w:themeColor="accent1" w:themeTint="99"/>
        </w:rPr>
      </w:pPr>
      <w:r w:rsidRPr="00007BD8">
        <w:rPr>
          <w:color w:val="21A7FF" w:themeColor="accent1" w:themeTint="99"/>
        </w:rPr>
        <w:t xml:space="preserve">should be included in the reference list as follows: </w:t>
      </w:r>
    </w:p>
    <w:p w14:paraId="31F16AC7" w14:textId="77777777" w:rsidR="00CF10E3" w:rsidRPr="00007BD8" w:rsidRDefault="00CF10E3" w:rsidP="00CB1D11">
      <w:pPr>
        <w:pStyle w:val="Reference"/>
        <w:suppressAutoHyphens/>
        <w:rPr>
          <w:color w:val="21A7FF" w:themeColor="accent1" w:themeTint="99"/>
        </w:rPr>
      </w:pPr>
      <w:bookmarkStart w:id="1484" w:name="_Hlk58941431"/>
      <w:bookmarkStart w:id="1485" w:name="_Hlk58941398"/>
      <w:bookmarkEnd w:id="1483"/>
      <w:r w:rsidRPr="00007BD8">
        <w:rPr>
          <w:color w:val="21A7FF" w:themeColor="accent1" w:themeTint="99"/>
        </w:rPr>
        <w:t>Hawking, S. (2001) The Universe in a Nutshell.</w:t>
      </w:r>
    </w:p>
    <w:p w14:paraId="159A254B" w14:textId="77777777" w:rsidR="00CF10E3" w:rsidRPr="00007BD8" w:rsidRDefault="00CF10E3" w:rsidP="00CB1D11">
      <w:pPr>
        <w:pStyle w:val="Reference"/>
        <w:suppressAutoHyphens/>
        <w:rPr>
          <w:color w:val="21A7FF" w:themeColor="accent1" w:themeTint="99"/>
        </w:rPr>
      </w:pPr>
      <w:bookmarkStart w:id="1486" w:name="_Hlk58941458"/>
      <w:bookmarkEnd w:id="1484"/>
      <w:r w:rsidRPr="00007BD8">
        <w:rPr>
          <w:color w:val="21A7FF" w:themeColor="accent1" w:themeTint="99"/>
        </w:rPr>
        <w:t>Hawking, S. (1988) A Brief History of Time.</w:t>
      </w:r>
    </w:p>
    <w:bookmarkEnd w:id="1485"/>
    <w:bookmarkEnd w:id="1486"/>
    <w:p w14:paraId="55956F48" w14:textId="77777777" w:rsidR="003032C4" w:rsidRPr="00007BD8" w:rsidRDefault="009F4A19" w:rsidP="00CB1D11">
      <w:pPr>
        <w:pStyle w:val="Leipteksti"/>
        <w:suppressAutoHyphens/>
        <w:rPr>
          <w:color w:val="21A7FF" w:themeColor="accent1" w:themeTint="99"/>
        </w:rPr>
      </w:pPr>
      <w:r w:rsidRPr="00007BD8">
        <w:rPr>
          <w:color w:val="21A7FF" w:themeColor="accent1" w:themeTint="99"/>
        </w:rPr>
        <w:t xml:space="preserve">The </w:t>
      </w:r>
      <w:r w:rsidRPr="00007BD8">
        <w:rPr>
          <w:b/>
          <w:bCs/>
          <w:color w:val="21A7FF" w:themeColor="accent1" w:themeTint="99"/>
        </w:rPr>
        <w:t>R</w:t>
      </w:r>
      <w:r w:rsidR="009630F5" w:rsidRPr="00007BD8">
        <w:rPr>
          <w:b/>
          <w:bCs/>
          <w:color w:val="21A7FF" w:themeColor="accent1" w:themeTint="99"/>
        </w:rPr>
        <w:t xml:space="preserve">eference </w:t>
      </w:r>
      <w:r w:rsidR="00CB7D0F" w:rsidRPr="00007BD8">
        <w:rPr>
          <w:b/>
          <w:bCs/>
          <w:color w:val="21A7FF" w:themeColor="accent1" w:themeTint="99"/>
        </w:rPr>
        <w:t>list</w:t>
      </w:r>
      <w:r w:rsidR="00CB7D0F" w:rsidRPr="00007BD8">
        <w:rPr>
          <w:color w:val="21A7FF" w:themeColor="accent1" w:themeTint="99"/>
        </w:rPr>
        <w:t xml:space="preserve"> </w:t>
      </w:r>
      <w:r w:rsidRPr="00007BD8">
        <w:rPr>
          <w:color w:val="21A7FF" w:themeColor="accent1" w:themeTint="99"/>
        </w:rPr>
        <w:t>style will add a number for the reference as soon as you start typing the text and the paragraph will automatically align with the first line of text. Press</w:t>
      </w:r>
      <w:r w:rsidR="0022582A" w:rsidRPr="00007BD8">
        <w:rPr>
          <w:color w:val="21A7FF" w:themeColor="accent1" w:themeTint="99"/>
        </w:rPr>
        <w:t xml:space="preserve"> </w:t>
      </w:r>
      <w:r w:rsidRPr="00007BD8">
        <w:rPr>
          <w:color w:val="21A7FF" w:themeColor="accent1" w:themeTint="99"/>
        </w:rPr>
        <w:t xml:space="preserve">return to </w:t>
      </w:r>
      <w:r w:rsidR="00213436" w:rsidRPr="00007BD8">
        <w:rPr>
          <w:color w:val="21A7FF" w:themeColor="accent1" w:themeTint="99"/>
        </w:rPr>
        <w:t>enter a new reference in the list.</w:t>
      </w:r>
    </w:p>
    <w:p w14:paraId="60DB1078" w14:textId="77777777" w:rsidR="0004255E" w:rsidRDefault="0004255E" w:rsidP="00CB1D11">
      <w:pPr>
        <w:pStyle w:val="Otsikko1"/>
        <w:suppressAutoHyphens/>
      </w:pPr>
      <w:bookmarkStart w:id="1487" w:name="_Toc161324147"/>
      <w:bookmarkEnd w:id="1482"/>
      <w:r>
        <w:t>Further reading</w:t>
      </w:r>
      <w:bookmarkEnd w:id="1487"/>
    </w:p>
    <w:p w14:paraId="4F13BA56" w14:textId="77777777" w:rsidR="0004255E" w:rsidRDefault="0004255E" w:rsidP="00CB1D11">
      <w:pPr>
        <w:pStyle w:val="Heading1separationline"/>
        <w:suppressAutoHyphens/>
      </w:pPr>
    </w:p>
    <w:p w14:paraId="42E060EA" w14:textId="77777777" w:rsidR="0022582A" w:rsidRPr="00007BD8" w:rsidRDefault="0022582A" w:rsidP="00CB1D11">
      <w:pPr>
        <w:pStyle w:val="Leipteksti"/>
        <w:suppressAutoHyphens/>
        <w:rPr>
          <w:color w:val="21A7FF" w:themeColor="accent1" w:themeTint="99"/>
        </w:rPr>
      </w:pPr>
      <w:bookmarkStart w:id="1488" w:name="_Hlk58941611"/>
      <w:bookmarkStart w:id="1489" w:name="_Hlk59209242"/>
      <w:r w:rsidRPr="00007BD8">
        <w:rPr>
          <w:color w:val="21A7FF" w:themeColor="accent1" w:themeTint="99"/>
        </w:rPr>
        <w:t xml:space="preserve">Any texts that are recommended to the reader without direct reference in the text should be listed within this section using the same syntax as the reference list. Sources should be listed using the </w:t>
      </w:r>
      <w:r w:rsidRPr="00007BD8">
        <w:rPr>
          <w:b/>
          <w:bCs/>
          <w:color w:val="21A7FF" w:themeColor="accent1" w:themeTint="99"/>
        </w:rPr>
        <w:t>Further reading</w:t>
      </w:r>
      <w:r w:rsidRPr="00007BD8">
        <w:rPr>
          <w:color w:val="21A7FF" w:themeColor="accent1" w:themeTint="99"/>
        </w:rPr>
        <w:t xml:space="preserve"> style.</w:t>
      </w:r>
    </w:p>
    <w:p w14:paraId="34F2CB86" w14:textId="77777777" w:rsidR="0022582A" w:rsidRPr="00007BD8" w:rsidRDefault="0022582A" w:rsidP="00CB1D11">
      <w:pPr>
        <w:pStyle w:val="Furtherreading"/>
        <w:suppressAutoHyphens/>
        <w:rPr>
          <w:color w:val="21A7FF" w:themeColor="accent1" w:themeTint="99"/>
        </w:rPr>
      </w:pPr>
      <w:bookmarkStart w:id="1490" w:name="_Hlk58941649"/>
      <w:bookmarkEnd w:id="1488"/>
      <w:r w:rsidRPr="00007BD8">
        <w:rPr>
          <w:color w:val="21A7FF" w:themeColor="accent1" w:themeTint="99"/>
        </w:rPr>
        <w:t>Einstein, A. (1905) Relativity: The Special and General Theory of Relativity</w:t>
      </w:r>
    </w:p>
    <w:p w14:paraId="61769757" w14:textId="77777777" w:rsidR="00001616" w:rsidRPr="00007BD8" w:rsidRDefault="0022582A" w:rsidP="00CB1D11">
      <w:pPr>
        <w:pStyle w:val="Furtherreading"/>
        <w:suppressAutoHyphens/>
        <w:rPr>
          <w:color w:val="21A7FF" w:themeColor="accent1" w:themeTint="99"/>
        </w:rPr>
      </w:pPr>
      <w:r w:rsidRPr="00007BD8">
        <w:rPr>
          <w:color w:val="21A7FF" w:themeColor="accent1" w:themeTint="99"/>
        </w:rPr>
        <w:t>Idle, E. (1984) The Galaxy Song</w:t>
      </w:r>
    </w:p>
    <w:p w14:paraId="1D98BF45" w14:textId="77777777" w:rsidR="00001616" w:rsidRDefault="00001616" w:rsidP="00CB1D11">
      <w:pPr>
        <w:suppressAutoHyphens/>
        <w:spacing w:after="200" w:line="276" w:lineRule="auto"/>
        <w:rPr>
          <w:sz w:val="22"/>
        </w:rPr>
      </w:pPr>
      <w:r>
        <w:br w:type="page"/>
      </w:r>
    </w:p>
    <w:p w14:paraId="07EE8BAB" w14:textId="77777777" w:rsidR="00001616" w:rsidRDefault="00001616" w:rsidP="00CB1D11">
      <w:pPr>
        <w:pStyle w:val="Otsikko1"/>
        <w:suppressAutoHyphens/>
      </w:pPr>
      <w:bookmarkStart w:id="1491" w:name="_Toc161324148"/>
      <w:r>
        <w:lastRenderedPageBreak/>
        <w:t>Index</w:t>
      </w:r>
      <w:bookmarkEnd w:id="1491"/>
    </w:p>
    <w:p w14:paraId="6570CB2D" w14:textId="77777777" w:rsidR="00E5035D" w:rsidRDefault="00326BB4" w:rsidP="00CB1D11">
      <w:pPr>
        <w:pStyle w:val="Leipteksti"/>
        <w:suppressAutoHyphens/>
      </w:pPr>
      <w:r>
        <w:fldChar w:fldCharType="begin"/>
      </w:r>
      <w:r>
        <w:instrText xml:space="preserve"> INDEX \c "2" \z "2057" </w:instrText>
      </w:r>
      <w:r>
        <w:fldChar w:fldCharType="separate"/>
      </w:r>
      <w:r>
        <w:rPr>
          <w:b/>
          <w:bCs/>
          <w:noProof/>
          <w:lang w:val="en-US"/>
        </w:rPr>
        <w:t>No index entries found.</w:t>
      </w:r>
      <w:r>
        <w:fldChar w:fldCharType="end"/>
      </w:r>
    </w:p>
    <w:bookmarkEnd w:id="1489"/>
    <w:bookmarkEnd w:id="1490"/>
    <w:p w14:paraId="332F760F" w14:textId="77777777" w:rsidR="00456DE1" w:rsidRDefault="00456DE1" w:rsidP="00CB1D11">
      <w:pPr>
        <w:pStyle w:val="Leipteksti"/>
        <w:suppressAutoHyphens/>
      </w:pPr>
    </w:p>
    <w:p w14:paraId="3ED0E8D4" w14:textId="77777777" w:rsidR="00E877DC" w:rsidRDefault="00E877DC" w:rsidP="00CB1D11">
      <w:pPr>
        <w:pStyle w:val="Equation"/>
        <w:suppressAutoHyphens/>
        <w:rPr>
          <w:rFonts w:eastAsia="Calibri" w:cs="Calibri"/>
          <w:color w:val="407EC9"/>
          <w:sz w:val="28"/>
          <w:szCs w:val="28"/>
        </w:rPr>
      </w:pPr>
      <w:r>
        <w:br w:type="page"/>
      </w:r>
    </w:p>
    <w:p w14:paraId="18B74011" w14:textId="7817E466" w:rsidR="00565EF6" w:rsidRPr="00FD6C6C" w:rsidRDefault="00565EF6" w:rsidP="00FD6C6C">
      <w:pPr>
        <w:pStyle w:val="Annex"/>
      </w:pPr>
      <w:bookmarkStart w:id="1492" w:name="_Hlk114734462"/>
      <w:commentRangeStart w:id="1493"/>
      <w:del w:id="1494" w:author="Karlsson, Fredrik" w:date="2024-03-14T14:25:00Z">
        <w:r w:rsidRPr="00FD6C6C" w:rsidDel="006373AF">
          <w:lastRenderedPageBreak/>
          <w:delText>Draft Use Cases FOR technical services</w:delText>
        </w:r>
      </w:del>
      <w:ins w:id="1495" w:author="Karlsson, Fredrik" w:date="2024-03-14T14:25:00Z">
        <w:r w:rsidR="006373AF">
          <w:t>BLA BLA BLA II</w:t>
        </w:r>
      </w:ins>
    </w:p>
    <w:bookmarkEnd w:id="1492"/>
    <w:p w14:paraId="608F37C4" w14:textId="77777777" w:rsidR="0031508E" w:rsidRPr="006373AF" w:rsidRDefault="0031508E" w:rsidP="0031508E">
      <w:pPr>
        <w:spacing w:after="160" w:line="259" w:lineRule="auto"/>
        <w:rPr>
          <w:rFonts w:ascii="Calibri" w:eastAsia="Calibri" w:hAnsi="Calibri" w:cs="Times New Roman"/>
          <w:strike/>
          <w:sz w:val="22"/>
          <w:rPrChange w:id="1496" w:author="Karlsson, Fredrik" w:date="2024-03-14T14:25:00Z">
            <w:rPr>
              <w:rFonts w:ascii="Calibri" w:eastAsia="Calibri" w:hAnsi="Calibri" w:cs="Times New Roman"/>
              <w:sz w:val="22"/>
            </w:rPr>
          </w:rPrChange>
        </w:rPr>
      </w:pPr>
      <w:r w:rsidRPr="006373AF">
        <w:rPr>
          <w:rFonts w:ascii="Calibri" w:eastAsia="Calibri" w:hAnsi="Calibri" w:cs="Times New Roman"/>
          <w:strike/>
          <w:sz w:val="22"/>
          <w:rPrChange w:id="1497" w:author="Karlsson, Fredrik" w:date="2024-03-14T14:25:00Z">
            <w:rPr>
              <w:rFonts w:ascii="Calibri" w:eastAsia="Calibri" w:hAnsi="Calibri" w:cs="Times New Roman"/>
              <w:sz w:val="22"/>
            </w:rPr>
          </w:rPrChange>
        </w:rPr>
        <w:t>The following use cases are examples to provide input for the development of technical service specifications (WG2).</w:t>
      </w:r>
    </w:p>
    <w:p w14:paraId="715B3EE7" w14:textId="77777777" w:rsidR="0031508E" w:rsidRPr="006373AF" w:rsidRDefault="0031508E" w:rsidP="0031508E">
      <w:pPr>
        <w:spacing w:after="160" w:line="259" w:lineRule="auto"/>
        <w:rPr>
          <w:rFonts w:ascii="Calibri" w:eastAsia="Calibri" w:hAnsi="Calibri" w:cs="Times New Roman"/>
          <w:strike/>
          <w:sz w:val="22"/>
          <w:rPrChange w:id="1498" w:author="Karlsson, Fredrik" w:date="2024-03-14T14:25:00Z">
            <w:rPr>
              <w:rFonts w:ascii="Calibri" w:eastAsia="Calibri" w:hAnsi="Calibri" w:cs="Times New Roman"/>
              <w:sz w:val="22"/>
            </w:rPr>
          </w:rPrChange>
        </w:rPr>
      </w:pPr>
      <w:r w:rsidRPr="006373AF">
        <w:rPr>
          <w:rFonts w:ascii="Calibri" w:eastAsia="Calibri" w:hAnsi="Calibri" w:cs="Times New Roman"/>
          <w:strike/>
          <w:sz w:val="22"/>
          <w:rPrChange w:id="1499" w:author="Karlsson, Fredrik" w:date="2024-03-14T14:25:00Z">
            <w:rPr>
              <w:rFonts w:ascii="Calibri" w:eastAsia="Calibri" w:hAnsi="Calibri" w:cs="Times New Roman"/>
              <w:sz w:val="22"/>
            </w:rPr>
          </w:rPrChange>
        </w:rPr>
        <w:t xml:space="preserve">General descriptions on exchange of routes in the S-421 format in described in the Annex of S-421 description in detail. </w:t>
      </w:r>
      <w:r w:rsidRPr="006373AF">
        <w:rPr>
          <w:rFonts w:ascii="Calibri" w:eastAsia="Calibri" w:hAnsi="Calibri" w:cs="Times New Roman"/>
          <w:strike/>
          <w:sz w:val="22"/>
          <w:rPrChange w:id="1500" w:author="Karlsson, Fredrik" w:date="2024-03-14T14:25:00Z">
            <w:rPr>
              <w:rFonts w:ascii="Calibri" w:eastAsia="Calibri" w:hAnsi="Calibri" w:cs="Times New Roman"/>
              <w:sz w:val="22"/>
            </w:rPr>
          </w:rPrChange>
        </w:rPr>
        <w:br/>
      </w:r>
      <w:r w:rsidRPr="006373AF">
        <w:rPr>
          <w:rFonts w:ascii="Calibri" w:eastAsia="Calibri" w:hAnsi="Calibri" w:cs="Times New Roman"/>
          <w:strike/>
          <w:sz w:val="22"/>
          <w:rPrChange w:id="1501" w:author="Karlsson, Fredrik" w:date="2024-03-14T14:25:00Z">
            <w:rPr>
              <w:rFonts w:ascii="Calibri" w:eastAsia="Calibri" w:hAnsi="Calibri" w:cs="Times New Roman"/>
              <w:sz w:val="22"/>
            </w:rPr>
          </w:rPrChange>
        </w:rPr>
        <w:br/>
        <w:t xml:space="preserve">The below Use Cases include examples of data needed, consult document </w:t>
      </w:r>
      <w:r w:rsidRPr="006373AF">
        <w:rPr>
          <w:rFonts w:ascii="Calibri" w:eastAsia="Calibri" w:hAnsi="Calibri" w:cs="Times New Roman"/>
          <w:i/>
          <w:strike/>
          <w:sz w:val="22"/>
          <w:rPrChange w:id="1502" w:author="Karlsson, Fredrik" w:date="2024-03-14T14:25:00Z">
            <w:rPr>
              <w:rFonts w:ascii="Calibri" w:eastAsia="Calibri" w:hAnsi="Calibri" w:cs="Times New Roman"/>
              <w:i/>
              <w:sz w:val="22"/>
            </w:rPr>
          </w:rPrChange>
        </w:rPr>
        <w:t xml:space="preserve">VTS51-9.1.6.1 - Appendix 1, MS 1 - 3, Information </w:t>
      </w:r>
      <w:commentRangeEnd w:id="1493"/>
      <w:r w:rsidR="00084B5B" w:rsidRPr="006373AF">
        <w:rPr>
          <w:rStyle w:val="Kommentinviite"/>
          <w:strike/>
          <w:rPrChange w:id="1503" w:author="Karlsson, Fredrik" w:date="2024-03-14T14:25:00Z">
            <w:rPr>
              <w:rStyle w:val="Kommentinviite"/>
            </w:rPr>
          </w:rPrChange>
        </w:rPr>
        <w:commentReference w:id="1493"/>
      </w:r>
      <w:r w:rsidRPr="006373AF">
        <w:rPr>
          <w:rFonts w:ascii="Calibri" w:eastAsia="Calibri" w:hAnsi="Calibri" w:cs="Times New Roman"/>
          <w:i/>
          <w:strike/>
          <w:sz w:val="22"/>
          <w:rPrChange w:id="1504" w:author="Karlsson, Fredrik" w:date="2024-03-14T14:25:00Z">
            <w:rPr>
              <w:rFonts w:ascii="Calibri" w:eastAsia="Calibri" w:hAnsi="Calibri" w:cs="Times New Roman"/>
              <w:i/>
              <w:sz w:val="22"/>
            </w:rPr>
          </w:rPrChange>
        </w:rPr>
        <w:t>requirements</w:t>
      </w:r>
      <w:r w:rsidRPr="006373AF">
        <w:rPr>
          <w:rFonts w:ascii="Calibri" w:eastAsia="Calibri" w:hAnsi="Calibri" w:cs="Times New Roman"/>
          <w:strike/>
          <w:sz w:val="22"/>
          <w:rPrChange w:id="1505" w:author="Karlsson, Fredrik" w:date="2024-03-14T14:25:00Z">
            <w:rPr>
              <w:rFonts w:ascii="Calibri" w:eastAsia="Calibri" w:hAnsi="Calibri" w:cs="Times New Roman"/>
              <w:sz w:val="22"/>
            </w:rPr>
          </w:rPrChange>
        </w:rPr>
        <w:t xml:space="preserve"> for further possible datasets needed.</w:t>
      </w:r>
    </w:p>
    <w:p w14:paraId="548928EA" w14:textId="161D83F2" w:rsidR="0031508E" w:rsidRPr="0031508E" w:rsidDel="006373AF" w:rsidRDefault="0031508E" w:rsidP="0031508E">
      <w:pPr>
        <w:spacing w:after="160" w:line="259" w:lineRule="auto"/>
        <w:rPr>
          <w:del w:id="1506" w:author="Karlsson, Fredrik" w:date="2024-03-14T14:25:00Z"/>
          <w:rFonts w:ascii="Calibri" w:eastAsia="Calibri" w:hAnsi="Calibri" w:cs="Times New Roman"/>
          <w:b/>
          <w:bCs/>
          <w:sz w:val="22"/>
        </w:rPr>
      </w:pPr>
      <w:del w:id="1507" w:author="Karlsson, Fredrik" w:date="2024-03-14T14:25:00Z">
        <w:r w:rsidRPr="0031508E" w:rsidDel="006373AF">
          <w:rPr>
            <w:rFonts w:ascii="Calibri" w:eastAsia="Calibri" w:hAnsi="Calibri" w:cs="Times New Roman"/>
            <w:b/>
            <w:bCs/>
            <w:sz w:val="22"/>
          </w:rPr>
          <w:delText>Use Case 1</w:delText>
        </w:r>
      </w:del>
    </w:p>
    <w:p w14:paraId="2CF382BC" w14:textId="06E8B229" w:rsidR="0031508E" w:rsidRPr="0031508E" w:rsidDel="006373AF" w:rsidRDefault="0031508E" w:rsidP="0031508E">
      <w:pPr>
        <w:spacing w:after="160" w:line="259" w:lineRule="auto"/>
        <w:rPr>
          <w:del w:id="1508" w:author="Karlsson, Fredrik" w:date="2024-03-14T14:25:00Z"/>
          <w:rFonts w:ascii="Calibri" w:eastAsia="Calibri" w:hAnsi="Calibri" w:cs="Times New Roman"/>
          <w:b/>
          <w:bCs/>
          <w:sz w:val="22"/>
        </w:rPr>
      </w:pPr>
      <w:del w:id="1509" w:author="Karlsson, Fredrik" w:date="2024-03-14T14:25:00Z">
        <w:r w:rsidRPr="0031508E" w:rsidDel="006373AF">
          <w:rPr>
            <w:rFonts w:ascii="Calibri" w:eastAsia="Calibri" w:hAnsi="Calibri" w:cs="Times New Roman"/>
            <w:sz w:val="22"/>
            <w:u w:val="single"/>
          </w:rPr>
          <w:delText>Use-case (name):</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r>
        <w:r w:rsidR="00FD6C6C" w:rsidDel="006373AF">
          <w:rPr>
            <w:rFonts w:ascii="Calibri" w:eastAsia="Calibri" w:hAnsi="Calibri" w:cs="Times New Roman"/>
            <w:sz w:val="22"/>
          </w:rPr>
          <w:tab/>
        </w:r>
        <w:bookmarkStart w:id="1510" w:name="_Hlk129697417"/>
        <w:r w:rsidRPr="0031508E" w:rsidDel="006373AF">
          <w:rPr>
            <w:rFonts w:ascii="Calibri" w:eastAsia="Calibri" w:hAnsi="Calibri" w:cs="Times New Roman"/>
            <w:sz w:val="22"/>
          </w:rPr>
          <w:delText>Pre-arrival route reporting</w:delText>
        </w:r>
        <w:bookmarkEnd w:id="1510"/>
      </w:del>
    </w:p>
    <w:p w14:paraId="14EB2517" w14:textId="4DF4592A" w:rsidR="0031508E" w:rsidRPr="0031508E" w:rsidDel="006373AF" w:rsidRDefault="0031508E" w:rsidP="00FD6C6C">
      <w:pPr>
        <w:spacing w:after="160" w:line="259" w:lineRule="auto"/>
        <w:ind w:left="2832" w:hanging="2832"/>
        <w:rPr>
          <w:del w:id="1511" w:author="Karlsson, Fredrik" w:date="2024-03-14T14:25:00Z"/>
          <w:rFonts w:ascii="Calibri" w:eastAsia="Calibri" w:hAnsi="Calibri" w:cs="Times New Roman"/>
          <w:sz w:val="22"/>
        </w:rPr>
      </w:pPr>
      <w:del w:id="1512" w:author="Karlsson, Fredrik" w:date="2024-03-14T14:25:00Z">
        <w:r w:rsidRPr="0031508E" w:rsidDel="006373AF">
          <w:rPr>
            <w:rFonts w:ascii="Calibri" w:eastAsia="Calibri" w:hAnsi="Calibri" w:cs="Times New Roman"/>
            <w:sz w:val="22"/>
            <w:u w:val="single"/>
          </w:rPr>
          <w:delText>Description:</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r>
        <w:bookmarkStart w:id="1513" w:name="_Hlk161151458"/>
        <w:r w:rsidRPr="0031508E" w:rsidDel="006373AF">
          <w:rPr>
            <w:rFonts w:ascii="Calibri" w:eastAsia="Calibri" w:hAnsi="Calibri" w:cs="Times New Roman"/>
            <w:sz w:val="22"/>
          </w:rPr>
          <w:delText>Vessel sends prior to its arrival the intended route through the VTS area to the VTS. VTS validates the intended route or sends a recommended route to the vessel. Vessel approves the recommended route.</w:delText>
        </w:r>
        <w:bookmarkEnd w:id="1513"/>
      </w:del>
    </w:p>
    <w:p w14:paraId="1BFA9F13" w14:textId="0525BF94" w:rsidR="0031508E" w:rsidRPr="0031508E" w:rsidDel="006373AF" w:rsidRDefault="0031508E" w:rsidP="0031508E">
      <w:pPr>
        <w:spacing w:after="120" w:line="259" w:lineRule="auto"/>
        <w:ind w:left="1304" w:hanging="1304"/>
        <w:rPr>
          <w:del w:id="1514" w:author="Karlsson, Fredrik" w:date="2024-03-14T14:25:00Z"/>
          <w:rFonts w:ascii="Calibri" w:eastAsia="Calibri" w:hAnsi="Calibri" w:cs="Times New Roman"/>
          <w:sz w:val="22"/>
        </w:rPr>
      </w:pPr>
      <w:del w:id="1515" w:author="Karlsson, Fredrik" w:date="2024-03-14T14:25:00Z">
        <w:r w:rsidRPr="0031508E" w:rsidDel="006373AF">
          <w:rPr>
            <w:rFonts w:ascii="Calibri" w:eastAsia="Calibri" w:hAnsi="Calibri" w:cs="Times New Roman"/>
            <w:sz w:val="22"/>
            <w:u w:val="single"/>
          </w:rPr>
          <w:delText>Actors:</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r>
        <w:r w:rsidRPr="0031508E" w:rsidDel="006373AF">
          <w:rPr>
            <w:rFonts w:ascii="Calibri" w:eastAsia="Calibri" w:hAnsi="Calibri" w:cs="Times New Roman"/>
            <w:sz w:val="22"/>
          </w:rPr>
          <w:tab/>
        </w:r>
        <w:r w:rsidR="00FD6C6C" w:rsidDel="006373AF">
          <w:rPr>
            <w:rFonts w:ascii="Calibri" w:eastAsia="Calibri" w:hAnsi="Calibri" w:cs="Times New Roman"/>
            <w:sz w:val="22"/>
          </w:rPr>
          <w:tab/>
        </w:r>
        <w:r w:rsidR="00FD6C6C" w:rsidDel="006373AF">
          <w:rPr>
            <w:rFonts w:ascii="Calibri" w:eastAsia="Calibri" w:hAnsi="Calibri" w:cs="Times New Roman"/>
            <w:sz w:val="22"/>
          </w:rPr>
          <w:tab/>
        </w:r>
        <w:r w:rsidRPr="0031508E" w:rsidDel="006373AF">
          <w:rPr>
            <w:rFonts w:ascii="Calibri" w:eastAsia="Calibri" w:hAnsi="Calibri" w:cs="Times New Roman"/>
            <w:sz w:val="22"/>
          </w:rPr>
          <w:delText>Vessel, ECDIS/other on board systems , VTS</w:delText>
        </w:r>
      </w:del>
    </w:p>
    <w:p w14:paraId="78B56CD2" w14:textId="1FA50B60" w:rsidR="0031508E" w:rsidRPr="0031508E" w:rsidDel="006373AF" w:rsidRDefault="0031508E" w:rsidP="0031508E">
      <w:pPr>
        <w:spacing w:after="120" w:line="259" w:lineRule="auto"/>
        <w:rPr>
          <w:del w:id="1516" w:author="Karlsson, Fredrik" w:date="2024-03-14T14:25:00Z"/>
          <w:rFonts w:ascii="Calibri" w:eastAsia="Calibri" w:hAnsi="Calibri" w:cs="Times New Roman"/>
          <w:sz w:val="22"/>
        </w:rPr>
      </w:pPr>
      <w:del w:id="1517" w:author="Karlsson, Fredrik" w:date="2024-03-14T14:25:00Z">
        <w:r w:rsidRPr="0031508E" w:rsidDel="006373AF">
          <w:rPr>
            <w:rFonts w:ascii="Calibri" w:eastAsia="Calibri" w:hAnsi="Calibri" w:cs="Times New Roman"/>
            <w:sz w:val="22"/>
            <w:u w:val="single"/>
          </w:rPr>
          <w:delText>Frequency of Use:</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r>
        <w:r w:rsidR="00FD6C6C" w:rsidDel="006373AF">
          <w:rPr>
            <w:rFonts w:ascii="Calibri" w:eastAsia="Calibri" w:hAnsi="Calibri" w:cs="Times New Roman"/>
            <w:sz w:val="22"/>
          </w:rPr>
          <w:tab/>
        </w:r>
        <w:bookmarkStart w:id="1518" w:name="_Hlk161151888"/>
        <w:r w:rsidRPr="0031508E" w:rsidDel="006373AF">
          <w:rPr>
            <w:rFonts w:ascii="Calibri" w:eastAsia="Calibri" w:hAnsi="Calibri" w:cs="Times New Roman"/>
            <w:sz w:val="22"/>
          </w:rPr>
          <w:delText>Typically triggered before or when entering VTS area.</w:delText>
        </w:r>
        <w:bookmarkEnd w:id="1518"/>
      </w:del>
    </w:p>
    <w:p w14:paraId="631CBB15" w14:textId="404F193A" w:rsidR="0031508E" w:rsidRPr="0031508E" w:rsidDel="006373AF" w:rsidRDefault="0031508E" w:rsidP="00FD6C6C">
      <w:pPr>
        <w:spacing w:after="120" w:line="259" w:lineRule="auto"/>
        <w:ind w:left="2832" w:hanging="2832"/>
        <w:rPr>
          <w:del w:id="1519" w:author="Karlsson, Fredrik" w:date="2024-03-14T14:25:00Z"/>
          <w:rFonts w:ascii="Calibri" w:eastAsia="Calibri" w:hAnsi="Calibri" w:cs="Times New Roman"/>
          <w:sz w:val="22"/>
        </w:rPr>
      </w:pPr>
      <w:del w:id="1520" w:author="Karlsson, Fredrik" w:date="2024-03-14T14:25:00Z">
        <w:r w:rsidRPr="0031508E" w:rsidDel="006373AF">
          <w:rPr>
            <w:rFonts w:ascii="Calibri" w:eastAsia="Calibri" w:hAnsi="Calibri" w:cs="Times New Roman"/>
            <w:sz w:val="22"/>
            <w:u w:val="single"/>
          </w:rPr>
          <w:delText>Pre-conditions:</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delText xml:space="preserve">The service instance is known to the ECDIS/ECS, or the ECDIS/ECS has access to a service registry in which the service instance can be discovered. </w:delText>
        </w:r>
      </w:del>
    </w:p>
    <w:p w14:paraId="60420C23" w14:textId="312DC6E0" w:rsidR="0031508E" w:rsidRPr="0031508E" w:rsidDel="006373AF" w:rsidRDefault="0031508E" w:rsidP="0031508E">
      <w:pPr>
        <w:spacing w:after="160" w:line="259" w:lineRule="auto"/>
        <w:rPr>
          <w:del w:id="1521" w:author="Karlsson, Fredrik" w:date="2024-03-14T14:25:00Z"/>
          <w:rFonts w:ascii="Calibri" w:eastAsia="Calibri" w:hAnsi="Calibri" w:cs="Times New Roman"/>
          <w:sz w:val="22"/>
          <w:u w:val="single"/>
        </w:rPr>
      </w:pPr>
      <w:del w:id="1522" w:author="Karlsson, Fredrik" w:date="2024-03-14T14:25:00Z">
        <w:r w:rsidRPr="0031508E" w:rsidDel="006373AF">
          <w:rPr>
            <w:rFonts w:ascii="Calibri" w:eastAsia="Calibri" w:hAnsi="Calibri" w:cs="Times New Roman"/>
            <w:sz w:val="22"/>
            <w:u w:val="single"/>
          </w:rPr>
          <w:delText xml:space="preserve">Ordinary Sequence: </w:delText>
        </w:r>
      </w:del>
    </w:p>
    <w:p w14:paraId="60D8900D" w14:textId="44334D27" w:rsidR="0031508E" w:rsidRPr="0031508E" w:rsidDel="006373AF" w:rsidRDefault="0031508E" w:rsidP="004F6822">
      <w:pPr>
        <w:numPr>
          <w:ilvl w:val="0"/>
          <w:numId w:val="27"/>
        </w:numPr>
        <w:suppressAutoHyphens/>
        <w:spacing w:after="160" w:line="240" w:lineRule="auto"/>
        <w:contextualSpacing/>
        <w:rPr>
          <w:del w:id="1523" w:author="Karlsson, Fredrik" w:date="2024-03-14T14:25:00Z"/>
          <w:rFonts w:ascii="Calibri" w:eastAsia="Calibri" w:hAnsi="Calibri" w:cs="Times New Roman"/>
          <w:sz w:val="22"/>
        </w:rPr>
      </w:pPr>
      <w:del w:id="1524" w:author="Karlsson, Fredrik" w:date="2024-03-14T14:25:00Z">
        <w:r w:rsidRPr="0031508E" w:rsidDel="006373AF">
          <w:rPr>
            <w:rFonts w:ascii="Calibri" w:eastAsia="Calibri" w:hAnsi="Calibri" w:cs="Times New Roman"/>
            <w:sz w:val="22"/>
          </w:rPr>
          <w:delText>The route is planned in ECDIS/ECS by the mariner</w:delText>
        </w:r>
      </w:del>
    </w:p>
    <w:p w14:paraId="6F1B2DCB" w14:textId="52378107" w:rsidR="0031508E" w:rsidRPr="0031508E" w:rsidDel="006373AF" w:rsidRDefault="0031508E" w:rsidP="004F6822">
      <w:pPr>
        <w:numPr>
          <w:ilvl w:val="0"/>
          <w:numId w:val="27"/>
        </w:numPr>
        <w:suppressAutoHyphens/>
        <w:spacing w:after="160" w:line="240" w:lineRule="auto"/>
        <w:contextualSpacing/>
        <w:rPr>
          <w:del w:id="1525" w:author="Karlsson, Fredrik" w:date="2024-03-14T14:25:00Z"/>
          <w:rFonts w:ascii="Calibri" w:eastAsia="Calibri" w:hAnsi="Calibri" w:cs="Times New Roman"/>
          <w:sz w:val="22"/>
        </w:rPr>
      </w:pPr>
      <w:del w:id="1526" w:author="Karlsson, Fredrik" w:date="2024-03-14T14:25:00Z">
        <w:r w:rsidRPr="0031508E" w:rsidDel="006373AF">
          <w:rPr>
            <w:rFonts w:ascii="Calibri" w:eastAsia="Calibri" w:hAnsi="Calibri" w:cs="Times New Roman"/>
            <w:sz w:val="22"/>
          </w:rPr>
          <w:delText>The ECDIS sends intended route, which includes the schedule</w:delText>
        </w:r>
        <w:r w:rsidR="003543FD"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delText>[including ETA], to VTS</w:delText>
        </w:r>
      </w:del>
    </w:p>
    <w:p w14:paraId="00B8B43E" w14:textId="365DD331" w:rsidR="0031508E" w:rsidRPr="0031508E" w:rsidDel="006373AF" w:rsidRDefault="0031508E" w:rsidP="004F6822">
      <w:pPr>
        <w:numPr>
          <w:ilvl w:val="0"/>
          <w:numId w:val="27"/>
        </w:numPr>
        <w:suppressAutoHyphens/>
        <w:spacing w:after="160" w:line="240" w:lineRule="auto"/>
        <w:contextualSpacing/>
        <w:rPr>
          <w:del w:id="1527" w:author="Karlsson, Fredrik" w:date="2024-03-14T14:25:00Z"/>
          <w:rFonts w:ascii="Calibri" w:eastAsia="Calibri" w:hAnsi="Calibri" w:cs="Times New Roman"/>
          <w:sz w:val="22"/>
        </w:rPr>
      </w:pPr>
      <w:del w:id="1528" w:author="Karlsson, Fredrik" w:date="2024-03-14T14:25:00Z">
        <w:r w:rsidRPr="0031508E" w:rsidDel="006373AF">
          <w:rPr>
            <w:rFonts w:ascii="Calibri" w:eastAsia="Calibri" w:hAnsi="Calibri" w:cs="Times New Roman"/>
            <w:sz w:val="22"/>
          </w:rPr>
          <w:delText>VTS validates the route</w:delText>
        </w:r>
      </w:del>
    </w:p>
    <w:p w14:paraId="48E76CCA" w14:textId="487BDCFC" w:rsidR="0031508E" w:rsidRPr="0031508E" w:rsidDel="006373AF" w:rsidRDefault="0031508E" w:rsidP="004F6822">
      <w:pPr>
        <w:numPr>
          <w:ilvl w:val="0"/>
          <w:numId w:val="28"/>
        </w:numPr>
        <w:spacing w:after="160" w:line="259" w:lineRule="auto"/>
        <w:contextualSpacing/>
        <w:rPr>
          <w:del w:id="1529" w:author="Karlsson, Fredrik" w:date="2024-03-14T14:25:00Z"/>
          <w:rFonts w:ascii="Calibri" w:eastAsia="Calibri" w:hAnsi="Calibri" w:cs="Times New Roman"/>
          <w:sz w:val="22"/>
        </w:rPr>
      </w:pPr>
      <w:del w:id="1530" w:author="Karlsson, Fredrik" w:date="2024-03-14T14:25:00Z">
        <w:r w:rsidRPr="0031508E" w:rsidDel="006373AF">
          <w:rPr>
            <w:rFonts w:ascii="Calibri" w:eastAsia="Calibri" w:hAnsi="Calibri" w:cs="Times New Roman"/>
            <w:sz w:val="22"/>
          </w:rPr>
          <w:delText xml:space="preserve">If the route is recommendable, VTS acknowledges the received route </w:delText>
        </w:r>
      </w:del>
    </w:p>
    <w:p w14:paraId="7145590C" w14:textId="0052B74D" w:rsidR="0031508E" w:rsidRPr="0031508E" w:rsidDel="006373AF" w:rsidRDefault="0031508E" w:rsidP="004F6822">
      <w:pPr>
        <w:numPr>
          <w:ilvl w:val="0"/>
          <w:numId w:val="28"/>
        </w:numPr>
        <w:spacing w:after="160" w:line="259" w:lineRule="auto"/>
        <w:contextualSpacing/>
        <w:rPr>
          <w:del w:id="1531" w:author="Karlsson, Fredrik" w:date="2024-03-14T14:25:00Z"/>
          <w:rFonts w:ascii="Calibri" w:eastAsia="Calibri" w:hAnsi="Calibri" w:cs="Times New Roman"/>
          <w:sz w:val="22"/>
        </w:rPr>
      </w:pPr>
      <w:del w:id="1532" w:author="Karlsson, Fredrik" w:date="2024-03-14T14:25:00Z">
        <w:r w:rsidRPr="0031508E" w:rsidDel="006373AF">
          <w:rPr>
            <w:rFonts w:ascii="Calibri" w:eastAsia="Calibri" w:hAnsi="Calibri" w:cs="Times New Roman"/>
            <w:sz w:val="22"/>
          </w:rPr>
          <w:delText>If the route deviates from recommendations, VTS sends new recommended route to the ECDIS/ECS, including justified reason for the changes.</w:delText>
        </w:r>
      </w:del>
    </w:p>
    <w:p w14:paraId="0C761A99" w14:textId="004EC291" w:rsidR="0031508E" w:rsidRPr="0031508E" w:rsidDel="006373AF" w:rsidRDefault="0031508E" w:rsidP="004F6822">
      <w:pPr>
        <w:numPr>
          <w:ilvl w:val="0"/>
          <w:numId w:val="27"/>
        </w:numPr>
        <w:suppressAutoHyphens/>
        <w:spacing w:after="120" w:line="240" w:lineRule="auto"/>
        <w:contextualSpacing/>
        <w:rPr>
          <w:del w:id="1533" w:author="Karlsson, Fredrik" w:date="2024-03-14T14:25:00Z"/>
          <w:rFonts w:ascii="Calibri" w:eastAsia="Calibri" w:hAnsi="Calibri" w:cs="Times New Roman"/>
          <w:sz w:val="22"/>
        </w:rPr>
      </w:pPr>
      <w:del w:id="1534" w:author="Karlsson, Fredrik" w:date="2024-03-14T14:25:00Z">
        <w:r w:rsidRPr="0031508E" w:rsidDel="006373AF">
          <w:rPr>
            <w:rFonts w:ascii="Calibri" w:eastAsia="Calibri" w:hAnsi="Calibri" w:cs="Times New Roman"/>
            <w:sz w:val="22"/>
          </w:rPr>
          <w:delText>The new recommended route is accepted or denied on-board</w:delText>
        </w:r>
      </w:del>
    </w:p>
    <w:p w14:paraId="29E70F2A" w14:textId="688AF3FD" w:rsidR="0031508E" w:rsidRPr="0031508E" w:rsidDel="006373AF" w:rsidRDefault="0031508E" w:rsidP="004F6822">
      <w:pPr>
        <w:numPr>
          <w:ilvl w:val="0"/>
          <w:numId w:val="27"/>
        </w:numPr>
        <w:suppressAutoHyphens/>
        <w:spacing w:after="120" w:line="240" w:lineRule="auto"/>
        <w:contextualSpacing/>
        <w:rPr>
          <w:del w:id="1535" w:author="Karlsson, Fredrik" w:date="2024-03-14T14:25:00Z"/>
          <w:rFonts w:ascii="Calibri" w:eastAsia="Calibri" w:hAnsi="Calibri" w:cs="Times New Roman"/>
          <w:sz w:val="22"/>
        </w:rPr>
      </w:pPr>
      <w:del w:id="1536" w:author="Karlsson, Fredrik" w:date="2024-03-14T14:25:00Z">
        <w:r w:rsidRPr="0031508E" w:rsidDel="006373AF">
          <w:rPr>
            <w:rFonts w:ascii="Calibri" w:eastAsia="Calibri" w:hAnsi="Calibri" w:cs="Times New Roman"/>
            <w:sz w:val="22"/>
          </w:rPr>
          <w:delText>The data is rendered and displayed to the user.</w:delText>
        </w:r>
      </w:del>
    </w:p>
    <w:p w14:paraId="203D7ED9" w14:textId="3E3957C0" w:rsidR="0031508E" w:rsidRPr="0031508E" w:rsidDel="006373AF" w:rsidRDefault="0031508E" w:rsidP="0031508E">
      <w:pPr>
        <w:suppressAutoHyphens/>
        <w:spacing w:after="120" w:line="240" w:lineRule="auto"/>
        <w:ind w:left="2608" w:hanging="2608"/>
        <w:rPr>
          <w:del w:id="1537" w:author="Karlsson, Fredrik" w:date="2024-03-14T14:25:00Z"/>
          <w:rFonts w:ascii="Calibri" w:eastAsia="Calibri" w:hAnsi="Calibri" w:cs="Times New Roman"/>
          <w:sz w:val="22"/>
        </w:rPr>
      </w:pPr>
      <w:del w:id="1538" w:author="Karlsson, Fredrik" w:date="2024-03-14T14:25:00Z">
        <w:r w:rsidRPr="0031508E" w:rsidDel="006373AF">
          <w:rPr>
            <w:rFonts w:ascii="Calibri" w:eastAsia="Calibri" w:hAnsi="Calibri" w:cs="Times New Roman"/>
            <w:sz w:val="22"/>
            <w:u w:val="single"/>
          </w:rPr>
          <w:delText>Post-conditions:</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r>
        <w:bookmarkStart w:id="1539" w:name="_Hlk161152237"/>
        <w:r w:rsidRPr="0031508E" w:rsidDel="006373AF">
          <w:rPr>
            <w:rFonts w:ascii="Calibri" w:eastAsia="Calibri" w:hAnsi="Calibri" w:cs="Times New Roman"/>
            <w:sz w:val="22"/>
          </w:rPr>
          <w:delText xml:space="preserve">The vessel's intended route is incorporated in the VTS system. </w:delText>
        </w:r>
      </w:del>
    </w:p>
    <w:p w14:paraId="72381455" w14:textId="38E83CEA" w:rsidR="0031508E" w:rsidRPr="0031508E" w:rsidDel="006373AF" w:rsidRDefault="0031508E" w:rsidP="0031508E">
      <w:pPr>
        <w:suppressAutoHyphens/>
        <w:spacing w:after="120" w:line="240" w:lineRule="auto"/>
        <w:ind w:left="2608" w:hanging="2608"/>
        <w:rPr>
          <w:del w:id="1540" w:author="Karlsson, Fredrik" w:date="2024-03-14T14:25:00Z"/>
          <w:rFonts w:ascii="Calibri" w:eastAsia="Calibri" w:hAnsi="Calibri" w:cs="Times New Roman"/>
          <w:sz w:val="22"/>
        </w:rPr>
      </w:pPr>
      <w:del w:id="1541" w:author="Karlsson, Fredrik" w:date="2024-03-14T14:25:00Z">
        <w:r w:rsidRPr="0031508E" w:rsidDel="006373AF">
          <w:rPr>
            <w:rFonts w:ascii="Calibri" w:eastAsia="Calibri" w:hAnsi="Calibri" w:cs="Times New Roman"/>
            <w:sz w:val="22"/>
          </w:rPr>
          <w:tab/>
          <w:delText>If the route cannot be agreed, VTS operator contacts the vessel by VHF.</w:delText>
        </w:r>
      </w:del>
    </w:p>
    <w:bookmarkEnd w:id="1539"/>
    <w:p w14:paraId="6C710859" w14:textId="4075B786" w:rsidR="0031508E" w:rsidRPr="00C1208D" w:rsidDel="006373AF" w:rsidRDefault="0031508E" w:rsidP="0031508E">
      <w:pPr>
        <w:pBdr>
          <w:bottom w:val="single" w:sz="6" w:space="1" w:color="auto"/>
        </w:pBdr>
        <w:suppressAutoHyphens/>
        <w:spacing w:after="120" w:line="240" w:lineRule="auto"/>
        <w:rPr>
          <w:del w:id="1542" w:author="Karlsson, Fredrik" w:date="2024-03-14T14:25:00Z"/>
          <w:rFonts w:ascii="Calibri" w:eastAsia="Calibri" w:hAnsi="Calibri" w:cs="Times New Roman"/>
          <w:sz w:val="22"/>
          <w:lang w:val="en-US"/>
        </w:rPr>
      </w:pPr>
    </w:p>
    <w:p w14:paraId="475A27C2" w14:textId="0DDD27D1" w:rsidR="0031508E" w:rsidRPr="0031508E" w:rsidDel="006373AF" w:rsidRDefault="0031508E" w:rsidP="0031508E">
      <w:pPr>
        <w:spacing w:after="160" w:line="259" w:lineRule="auto"/>
        <w:rPr>
          <w:del w:id="1543" w:author="Karlsson, Fredrik" w:date="2024-03-14T14:25:00Z"/>
          <w:rFonts w:ascii="Calibri" w:eastAsia="Calibri" w:hAnsi="Calibri" w:cs="Times New Roman"/>
          <w:b/>
          <w:bCs/>
          <w:sz w:val="22"/>
        </w:rPr>
      </w:pPr>
      <w:del w:id="1544" w:author="Karlsson, Fredrik" w:date="2024-03-14T14:25:00Z">
        <w:r w:rsidRPr="0031508E" w:rsidDel="006373AF">
          <w:rPr>
            <w:rFonts w:ascii="Calibri" w:eastAsia="Calibri" w:hAnsi="Calibri" w:cs="Times New Roman"/>
            <w:b/>
            <w:bCs/>
            <w:sz w:val="22"/>
          </w:rPr>
          <w:delText>Use Case 2</w:delText>
        </w:r>
      </w:del>
    </w:p>
    <w:p w14:paraId="68B406D4" w14:textId="7D21DEC7" w:rsidR="0031508E" w:rsidRPr="0031508E" w:rsidDel="006373AF" w:rsidRDefault="0031508E" w:rsidP="0031508E">
      <w:pPr>
        <w:spacing w:after="160" w:line="259" w:lineRule="auto"/>
        <w:rPr>
          <w:del w:id="1545" w:author="Karlsson, Fredrik" w:date="2024-03-14T14:25:00Z"/>
          <w:rFonts w:ascii="Calibri" w:eastAsia="Calibri" w:hAnsi="Calibri" w:cs="Times New Roman"/>
          <w:b/>
          <w:bCs/>
          <w:sz w:val="22"/>
        </w:rPr>
      </w:pPr>
      <w:del w:id="1546" w:author="Karlsson, Fredrik" w:date="2024-03-14T14:25:00Z">
        <w:r w:rsidRPr="0031508E" w:rsidDel="006373AF">
          <w:rPr>
            <w:rFonts w:ascii="Calibri" w:eastAsia="Calibri" w:hAnsi="Calibri" w:cs="Times New Roman"/>
            <w:sz w:val="22"/>
            <w:u w:val="single"/>
          </w:rPr>
          <w:delText>Use-case (name):</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r>
        <w:r w:rsidR="00FD6C6C" w:rsidDel="006373AF">
          <w:rPr>
            <w:rFonts w:ascii="Calibri" w:eastAsia="Calibri" w:hAnsi="Calibri" w:cs="Times New Roman"/>
            <w:sz w:val="22"/>
          </w:rPr>
          <w:tab/>
        </w:r>
        <w:r w:rsidRPr="0031508E" w:rsidDel="006373AF">
          <w:rPr>
            <w:rFonts w:ascii="Calibri" w:eastAsia="Calibri" w:hAnsi="Calibri" w:cs="Times New Roman"/>
            <w:sz w:val="22"/>
          </w:rPr>
          <w:delText>Pre-arrival / arrival notification</w:delText>
        </w:r>
      </w:del>
    </w:p>
    <w:p w14:paraId="5D76EC8C" w14:textId="1293E9A9" w:rsidR="0031508E" w:rsidRPr="0031508E" w:rsidDel="006373AF" w:rsidRDefault="0031508E" w:rsidP="0031508E">
      <w:pPr>
        <w:spacing w:after="160" w:line="259" w:lineRule="auto"/>
        <w:ind w:left="2608" w:hanging="2608"/>
        <w:rPr>
          <w:del w:id="1547" w:author="Karlsson, Fredrik" w:date="2024-03-14T14:25:00Z"/>
          <w:rFonts w:ascii="Calibri" w:eastAsia="Calibri" w:hAnsi="Calibri" w:cs="Times New Roman"/>
          <w:sz w:val="22"/>
        </w:rPr>
      </w:pPr>
      <w:del w:id="1548" w:author="Karlsson, Fredrik" w:date="2024-03-14T14:25:00Z">
        <w:r w:rsidRPr="0031508E" w:rsidDel="006373AF">
          <w:rPr>
            <w:rFonts w:ascii="Calibri" w:eastAsia="Calibri" w:hAnsi="Calibri" w:cs="Times New Roman"/>
            <w:sz w:val="22"/>
            <w:u w:val="single"/>
          </w:rPr>
          <w:delText>Description:</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r>
        <w:r w:rsidR="00FD6C6C" w:rsidDel="006373AF">
          <w:rPr>
            <w:rFonts w:ascii="Calibri" w:eastAsia="Calibri" w:hAnsi="Calibri" w:cs="Times New Roman"/>
            <w:sz w:val="22"/>
          </w:rPr>
          <w:tab/>
        </w:r>
        <w:r w:rsidRPr="0031508E" w:rsidDel="006373AF">
          <w:rPr>
            <w:rFonts w:ascii="Calibri" w:eastAsia="Calibri" w:hAnsi="Calibri" w:cs="Times New Roman"/>
            <w:sz w:val="22"/>
          </w:rPr>
          <w:delText>Vessel sends pre-arrival report with information relevant to the VTS/destination</w:delText>
        </w:r>
      </w:del>
    </w:p>
    <w:p w14:paraId="365DA887" w14:textId="2353406F" w:rsidR="0031508E" w:rsidRPr="0031508E" w:rsidDel="006373AF" w:rsidRDefault="0031508E" w:rsidP="0031508E">
      <w:pPr>
        <w:spacing w:after="120" w:line="259" w:lineRule="auto"/>
        <w:ind w:left="1304" w:hanging="1304"/>
        <w:rPr>
          <w:del w:id="1549" w:author="Karlsson, Fredrik" w:date="2024-03-14T14:25:00Z"/>
          <w:rFonts w:ascii="Calibri" w:eastAsia="Calibri" w:hAnsi="Calibri" w:cs="Times New Roman"/>
          <w:sz w:val="22"/>
        </w:rPr>
      </w:pPr>
      <w:del w:id="1550" w:author="Karlsson, Fredrik" w:date="2024-03-14T14:25:00Z">
        <w:r w:rsidRPr="0031508E" w:rsidDel="006373AF">
          <w:rPr>
            <w:rFonts w:ascii="Calibri" w:eastAsia="Calibri" w:hAnsi="Calibri" w:cs="Times New Roman"/>
            <w:sz w:val="22"/>
            <w:u w:val="single"/>
          </w:rPr>
          <w:delText>Actors:</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r>
        <w:r w:rsidRPr="0031508E" w:rsidDel="006373AF">
          <w:rPr>
            <w:rFonts w:ascii="Calibri" w:eastAsia="Calibri" w:hAnsi="Calibri" w:cs="Times New Roman"/>
            <w:sz w:val="22"/>
          </w:rPr>
          <w:tab/>
        </w:r>
        <w:r w:rsidR="00FD6C6C" w:rsidDel="006373AF">
          <w:rPr>
            <w:rFonts w:ascii="Calibri" w:eastAsia="Calibri" w:hAnsi="Calibri" w:cs="Times New Roman"/>
            <w:sz w:val="22"/>
          </w:rPr>
          <w:tab/>
        </w:r>
        <w:r w:rsidR="00FD6C6C" w:rsidDel="006373AF">
          <w:rPr>
            <w:rFonts w:ascii="Calibri" w:eastAsia="Calibri" w:hAnsi="Calibri" w:cs="Times New Roman"/>
            <w:sz w:val="22"/>
          </w:rPr>
          <w:tab/>
        </w:r>
        <w:r w:rsidRPr="0031508E" w:rsidDel="006373AF">
          <w:rPr>
            <w:rFonts w:ascii="Calibri" w:eastAsia="Calibri" w:hAnsi="Calibri" w:cs="Times New Roman"/>
            <w:sz w:val="22"/>
          </w:rPr>
          <w:delText xml:space="preserve">Vessel, ECDIS/other on board systems , VTS </w:delText>
        </w:r>
      </w:del>
    </w:p>
    <w:p w14:paraId="42170B93" w14:textId="7E3BE8EF" w:rsidR="0031508E" w:rsidRPr="0031508E" w:rsidDel="006373AF" w:rsidRDefault="0031508E" w:rsidP="0031508E">
      <w:pPr>
        <w:spacing w:after="120" w:line="259" w:lineRule="auto"/>
        <w:rPr>
          <w:del w:id="1551" w:author="Karlsson, Fredrik" w:date="2024-03-14T14:25:00Z"/>
          <w:rFonts w:ascii="Calibri" w:eastAsia="Calibri" w:hAnsi="Calibri" w:cs="Times New Roman"/>
          <w:sz w:val="22"/>
        </w:rPr>
      </w:pPr>
      <w:del w:id="1552" w:author="Karlsson, Fredrik" w:date="2024-03-14T14:25:00Z">
        <w:r w:rsidRPr="0031508E" w:rsidDel="006373AF">
          <w:rPr>
            <w:rFonts w:ascii="Calibri" w:eastAsia="Calibri" w:hAnsi="Calibri" w:cs="Times New Roman"/>
            <w:sz w:val="22"/>
            <w:u w:val="single"/>
          </w:rPr>
          <w:delText>Frequency of Use:</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r>
        <w:r w:rsidR="00FD6C6C" w:rsidDel="006373AF">
          <w:rPr>
            <w:rFonts w:ascii="Calibri" w:eastAsia="Calibri" w:hAnsi="Calibri" w:cs="Times New Roman"/>
            <w:sz w:val="22"/>
          </w:rPr>
          <w:tab/>
        </w:r>
        <w:r w:rsidRPr="0031508E" w:rsidDel="006373AF">
          <w:rPr>
            <w:rFonts w:ascii="Calibri" w:eastAsia="Calibri" w:hAnsi="Calibri" w:cs="Times New Roman"/>
            <w:sz w:val="22"/>
          </w:rPr>
          <w:delText>Typically triggered once or when the information changes.</w:delText>
        </w:r>
      </w:del>
    </w:p>
    <w:p w14:paraId="0923D9A7" w14:textId="5F392BAB" w:rsidR="0031508E" w:rsidRPr="0031508E" w:rsidDel="006373AF" w:rsidRDefault="0031508E" w:rsidP="00FD6C6C">
      <w:pPr>
        <w:spacing w:after="120" w:line="259" w:lineRule="auto"/>
        <w:ind w:left="2832" w:hanging="2832"/>
        <w:rPr>
          <w:del w:id="1553" w:author="Karlsson, Fredrik" w:date="2024-03-14T14:25:00Z"/>
          <w:rFonts w:ascii="Calibri" w:eastAsia="Calibri" w:hAnsi="Calibri" w:cs="Times New Roman"/>
          <w:sz w:val="22"/>
        </w:rPr>
      </w:pPr>
      <w:del w:id="1554" w:author="Karlsson, Fredrik" w:date="2024-03-14T14:25:00Z">
        <w:r w:rsidRPr="0031508E" w:rsidDel="006373AF">
          <w:rPr>
            <w:rFonts w:ascii="Calibri" w:eastAsia="Calibri" w:hAnsi="Calibri" w:cs="Times New Roman"/>
            <w:sz w:val="22"/>
            <w:u w:val="single"/>
          </w:rPr>
          <w:delText>Pre-conditions:</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delText>The service instance is known to the on-board system, or the on board system has access to a service registry in which the service instance can be discovered.</w:delText>
        </w:r>
      </w:del>
    </w:p>
    <w:p w14:paraId="3F618794" w14:textId="2F4D32E3" w:rsidR="0031508E" w:rsidRPr="0031508E" w:rsidDel="006373AF" w:rsidRDefault="0031508E" w:rsidP="0031508E">
      <w:pPr>
        <w:spacing w:after="160" w:line="259" w:lineRule="auto"/>
        <w:rPr>
          <w:del w:id="1555" w:author="Karlsson, Fredrik" w:date="2024-03-14T14:25:00Z"/>
          <w:rFonts w:ascii="Calibri" w:eastAsia="Calibri" w:hAnsi="Calibri" w:cs="Times New Roman"/>
          <w:sz w:val="22"/>
          <w:u w:val="single"/>
        </w:rPr>
      </w:pPr>
      <w:del w:id="1556" w:author="Karlsson, Fredrik" w:date="2024-03-14T14:25:00Z">
        <w:r w:rsidRPr="0031508E" w:rsidDel="006373AF">
          <w:rPr>
            <w:rFonts w:ascii="Calibri" w:eastAsia="Calibri" w:hAnsi="Calibri" w:cs="Times New Roman"/>
            <w:sz w:val="22"/>
            <w:u w:val="single"/>
          </w:rPr>
          <w:delText xml:space="preserve">Ordinary Sequence: </w:delText>
        </w:r>
      </w:del>
    </w:p>
    <w:p w14:paraId="1B9AFD2D" w14:textId="3FA5FA4B" w:rsidR="0031508E" w:rsidRPr="0031508E" w:rsidDel="006373AF" w:rsidRDefault="0031508E" w:rsidP="004F6822">
      <w:pPr>
        <w:numPr>
          <w:ilvl w:val="0"/>
          <w:numId w:val="30"/>
        </w:numPr>
        <w:tabs>
          <w:tab w:val="clear" w:pos="2968"/>
          <w:tab w:val="num" w:pos="3192"/>
        </w:tabs>
        <w:suppressAutoHyphens/>
        <w:spacing w:after="160" w:line="240" w:lineRule="auto"/>
        <w:ind w:left="3192"/>
        <w:contextualSpacing/>
        <w:rPr>
          <w:del w:id="1557" w:author="Karlsson, Fredrik" w:date="2024-03-14T14:25:00Z"/>
          <w:rFonts w:ascii="Calibri" w:eastAsia="Calibri" w:hAnsi="Calibri" w:cs="Times New Roman"/>
          <w:sz w:val="22"/>
        </w:rPr>
      </w:pPr>
      <w:del w:id="1558" w:author="Karlsson, Fredrik" w:date="2024-03-14T14:25:00Z">
        <w:r w:rsidRPr="0031508E" w:rsidDel="006373AF">
          <w:rPr>
            <w:rFonts w:ascii="Calibri" w:eastAsia="Calibri" w:hAnsi="Calibri" w:cs="Times New Roman"/>
            <w:sz w:val="22"/>
          </w:rPr>
          <w:lastRenderedPageBreak/>
          <w:delText>The on-board system requests reporting requirements from the VTS</w:delText>
        </w:r>
      </w:del>
    </w:p>
    <w:p w14:paraId="23EF7AF8" w14:textId="0E154E91" w:rsidR="0031508E" w:rsidRPr="0031508E" w:rsidDel="006373AF" w:rsidRDefault="0031508E" w:rsidP="004F6822">
      <w:pPr>
        <w:numPr>
          <w:ilvl w:val="0"/>
          <w:numId w:val="30"/>
        </w:numPr>
        <w:tabs>
          <w:tab w:val="clear" w:pos="2968"/>
          <w:tab w:val="num" w:pos="3192"/>
        </w:tabs>
        <w:suppressAutoHyphens/>
        <w:spacing w:after="160" w:line="240" w:lineRule="auto"/>
        <w:ind w:left="3192"/>
        <w:contextualSpacing/>
        <w:rPr>
          <w:del w:id="1559" w:author="Karlsson, Fredrik" w:date="2024-03-14T14:25:00Z"/>
          <w:rFonts w:ascii="Calibri" w:eastAsia="Calibri" w:hAnsi="Calibri" w:cs="Times New Roman"/>
          <w:sz w:val="22"/>
        </w:rPr>
      </w:pPr>
      <w:del w:id="1560" w:author="Karlsson, Fredrik" w:date="2024-03-14T14:25:00Z">
        <w:r w:rsidRPr="0031508E" w:rsidDel="006373AF">
          <w:rPr>
            <w:rFonts w:ascii="Calibri" w:eastAsia="Calibri" w:hAnsi="Calibri" w:cs="Times New Roman"/>
            <w:sz w:val="22"/>
          </w:rPr>
          <w:delText>The VTS provides the requirements automatically, including what are the mandatory elements</w:delText>
        </w:r>
      </w:del>
    </w:p>
    <w:p w14:paraId="354D4AD8" w14:textId="6273BF34" w:rsidR="0031508E" w:rsidRPr="0031508E" w:rsidDel="006373AF" w:rsidRDefault="0031508E" w:rsidP="004F6822">
      <w:pPr>
        <w:numPr>
          <w:ilvl w:val="0"/>
          <w:numId w:val="30"/>
        </w:numPr>
        <w:tabs>
          <w:tab w:val="clear" w:pos="2968"/>
          <w:tab w:val="num" w:pos="3192"/>
        </w:tabs>
        <w:suppressAutoHyphens/>
        <w:spacing w:after="160" w:line="240" w:lineRule="auto"/>
        <w:ind w:left="3192"/>
        <w:contextualSpacing/>
        <w:rPr>
          <w:del w:id="1561" w:author="Karlsson, Fredrik" w:date="2024-03-14T14:25:00Z"/>
          <w:rFonts w:ascii="Calibri" w:eastAsia="Calibri" w:hAnsi="Calibri" w:cs="Times New Roman"/>
          <w:sz w:val="22"/>
        </w:rPr>
      </w:pPr>
      <w:del w:id="1562" w:author="Karlsson, Fredrik" w:date="2024-03-14T14:25:00Z">
        <w:r w:rsidRPr="0031508E" w:rsidDel="006373AF">
          <w:rPr>
            <w:rFonts w:ascii="Calibri" w:eastAsia="Calibri" w:hAnsi="Calibri" w:cs="Times New Roman"/>
            <w:sz w:val="22"/>
          </w:rPr>
          <w:delText>On-board system compiles the information required</w:delText>
        </w:r>
      </w:del>
    </w:p>
    <w:p w14:paraId="713D16A2" w14:textId="0D7B2661" w:rsidR="0031508E" w:rsidRPr="0031508E" w:rsidDel="006373AF" w:rsidRDefault="0031508E" w:rsidP="004F6822">
      <w:pPr>
        <w:numPr>
          <w:ilvl w:val="0"/>
          <w:numId w:val="30"/>
        </w:numPr>
        <w:tabs>
          <w:tab w:val="clear" w:pos="2968"/>
          <w:tab w:val="num" w:pos="3192"/>
        </w:tabs>
        <w:suppressAutoHyphens/>
        <w:spacing w:after="160" w:line="240" w:lineRule="auto"/>
        <w:ind w:left="3192"/>
        <w:contextualSpacing/>
        <w:rPr>
          <w:del w:id="1563" w:author="Karlsson, Fredrik" w:date="2024-03-14T14:25:00Z"/>
          <w:rFonts w:ascii="Calibri" w:eastAsia="Calibri" w:hAnsi="Calibri" w:cs="Times New Roman"/>
          <w:sz w:val="22"/>
        </w:rPr>
      </w:pPr>
      <w:del w:id="1564" w:author="Karlsson, Fredrik" w:date="2024-03-14T14:25:00Z">
        <w:r w:rsidRPr="0031508E" w:rsidDel="006373AF">
          <w:rPr>
            <w:rFonts w:ascii="Calibri" w:eastAsia="Calibri" w:hAnsi="Calibri" w:cs="Times New Roman"/>
            <w:sz w:val="22"/>
          </w:rPr>
          <w:delText>On-board system sends the report with all of mandatory information to VTS</w:delText>
        </w:r>
      </w:del>
    </w:p>
    <w:p w14:paraId="4F9A40B5" w14:textId="487C0DB6" w:rsidR="0031508E" w:rsidRPr="0031508E" w:rsidDel="006373AF" w:rsidRDefault="0031508E" w:rsidP="004F6822">
      <w:pPr>
        <w:numPr>
          <w:ilvl w:val="0"/>
          <w:numId w:val="30"/>
        </w:numPr>
        <w:tabs>
          <w:tab w:val="clear" w:pos="2968"/>
          <w:tab w:val="num" w:pos="3192"/>
        </w:tabs>
        <w:suppressAutoHyphens/>
        <w:spacing w:after="160" w:line="240" w:lineRule="auto"/>
        <w:ind w:left="3192"/>
        <w:contextualSpacing/>
        <w:rPr>
          <w:del w:id="1565" w:author="Karlsson, Fredrik" w:date="2024-03-14T14:25:00Z"/>
          <w:rFonts w:ascii="Calibri" w:eastAsia="Calibri" w:hAnsi="Calibri" w:cs="Times New Roman"/>
          <w:sz w:val="22"/>
        </w:rPr>
      </w:pPr>
      <w:del w:id="1566" w:author="Karlsson, Fredrik" w:date="2024-03-14T14:25:00Z">
        <w:r w:rsidRPr="0031508E" w:rsidDel="006373AF">
          <w:rPr>
            <w:rFonts w:ascii="Calibri" w:eastAsia="Calibri" w:hAnsi="Calibri" w:cs="Times New Roman"/>
            <w:sz w:val="22"/>
          </w:rPr>
          <w:delText xml:space="preserve">VTS validates the information </w:delText>
        </w:r>
      </w:del>
    </w:p>
    <w:p w14:paraId="6BB14355" w14:textId="5A26DAFA" w:rsidR="0031508E" w:rsidRPr="0031508E" w:rsidDel="006373AF" w:rsidRDefault="0031508E" w:rsidP="004F6822">
      <w:pPr>
        <w:numPr>
          <w:ilvl w:val="0"/>
          <w:numId w:val="31"/>
        </w:numPr>
        <w:spacing w:after="160" w:line="259" w:lineRule="auto"/>
        <w:ind w:left="3552"/>
        <w:contextualSpacing/>
        <w:rPr>
          <w:del w:id="1567" w:author="Karlsson, Fredrik" w:date="2024-03-14T14:25:00Z"/>
          <w:rFonts w:ascii="Calibri" w:eastAsia="Calibri" w:hAnsi="Calibri" w:cs="Times New Roman"/>
          <w:sz w:val="22"/>
        </w:rPr>
      </w:pPr>
      <w:del w:id="1568" w:author="Karlsson, Fredrik" w:date="2024-03-14T14:25:00Z">
        <w:r w:rsidRPr="0031508E" w:rsidDel="006373AF">
          <w:rPr>
            <w:rFonts w:ascii="Calibri" w:eastAsia="Calibri" w:hAnsi="Calibri" w:cs="Times New Roman"/>
            <w:sz w:val="22"/>
          </w:rPr>
          <w:delText>In case of failure VTS asks for revised information</w:delText>
        </w:r>
      </w:del>
    </w:p>
    <w:p w14:paraId="0A70FD15" w14:textId="15B9F14A" w:rsidR="0031508E" w:rsidRPr="0031508E" w:rsidDel="006373AF" w:rsidRDefault="0031508E" w:rsidP="004F6822">
      <w:pPr>
        <w:numPr>
          <w:ilvl w:val="0"/>
          <w:numId w:val="31"/>
        </w:numPr>
        <w:spacing w:after="160" w:line="259" w:lineRule="auto"/>
        <w:ind w:left="3552"/>
        <w:contextualSpacing/>
        <w:rPr>
          <w:del w:id="1569" w:author="Karlsson, Fredrik" w:date="2024-03-14T14:25:00Z"/>
          <w:rFonts w:ascii="Calibri" w:eastAsia="Calibri" w:hAnsi="Calibri" w:cs="Times New Roman"/>
          <w:sz w:val="22"/>
        </w:rPr>
      </w:pPr>
      <w:del w:id="1570" w:author="Karlsson, Fredrik" w:date="2024-03-14T14:25:00Z">
        <w:r w:rsidRPr="0031508E" w:rsidDel="006373AF">
          <w:rPr>
            <w:rFonts w:ascii="Calibri" w:eastAsia="Calibri" w:hAnsi="Calibri" w:cs="Times New Roman"/>
            <w:sz w:val="22"/>
          </w:rPr>
          <w:delText>if succeeded, VTS acknowledges the received report</w:delText>
        </w:r>
      </w:del>
    </w:p>
    <w:p w14:paraId="2BA9C301" w14:textId="196A55DD" w:rsidR="0031508E" w:rsidRPr="0031508E" w:rsidDel="006373AF" w:rsidRDefault="0031508E" w:rsidP="0031508E">
      <w:pPr>
        <w:suppressAutoHyphens/>
        <w:spacing w:line="240" w:lineRule="auto"/>
        <w:ind w:left="2968"/>
        <w:contextualSpacing/>
        <w:rPr>
          <w:del w:id="1571" w:author="Karlsson, Fredrik" w:date="2024-03-14T14:25:00Z"/>
          <w:rFonts w:ascii="Calibri" w:eastAsia="Calibri" w:hAnsi="Calibri" w:cs="Times New Roman"/>
          <w:sz w:val="22"/>
        </w:rPr>
      </w:pPr>
    </w:p>
    <w:p w14:paraId="2AAAD5EE" w14:textId="5E3AD16D" w:rsidR="0031508E" w:rsidRPr="0031508E" w:rsidDel="006373AF" w:rsidRDefault="0031508E" w:rsidP="0031508E">
      <w:pPr>
        <w:pBdr>
          <w:bottom w:val="single" w:sz="6" w:space="1" w:color="auto"/>
        </w:pBdr>
        <w:spacing w:after="160" w:line="259" w:lineRule="auto"/>
        <w:ind w:left="2608" w:hanging="2608"/>
        <w:rPr>
          <w:del w:id="1572" w:author="Karlsson, Fredrik" w:date="2024-03-14T14:25:00Z"/>
          <w:rFonts w:ascii="Calibri" w:eastAsia="Calibri" w:hAnsi="Calibri" w:cs="Times New Roman"/>
          <w:sz w:val="22"/>
        </w:rPr>
      </w:pPr>
      <w:del w:id="1573" w:author="Karlsson, Fredrik" w:date="2024-03-14T14:25:00Z">
        <w:r w:rsidRPr="0031508E" w:rsidDel="006373AF">
          <w:rPr>
            <w:rFonts w:ascii="Calibri" w:eastAsia="Calibri" w:hAnsi="Calibri" w:cs="Times New Roman"/>
            <w:sz w:val="22"/>
            <w:u w:val="single"/>
          </w:rPr>
          <w:delText>Post-conditions:</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delText>The status of vessels report, and validated reporting information is incorporated in the VTS system and if needed shared to other stak</w:delText>
        </w:r>
        <w:r w:rsidR="00FD6C6C" w:rsidDel="006373AF">
          <w:rPr>
            <w:rFonts w:ascii="Calibri" w:eastAsia="Calibri" w:hAnsi="Calibri" w:cs="Times New Roman"/>
            <w:sz w:val="22"/>
          </w:rPr>
          <w:delText>e</w:delText>
        </w:r>
        <w:r w:rsidRPr="0031508E" w:rsidDel="006373AF">
          <w:rPr>
            <w:rFonts w:ascii="Calibri" w:eastAsia="Calibri" w:hAnsi="Calibri" w:cs="Times New Roman"/>
            <w:sz w:val="22"/>
          </w:rPr>
          <w:delText>holders.</w:delText>
        </w:r>
      </w:del>
    </w:p>
    <w:p w14:paraId="76DDD9C2" w14:textId="11812B20" w:rsidR="0031508E" w:rsidRPr="0031508E" w:rsidDel="006373AF" w:rsidRDefault="0031508E" w:rsidP="0031508E">
      <w:pPr>
        <w:pBdr>
          <w:bottom w:val="single" w:sz="6" w:space="1" w:color="auto"/>
        </w:pBdr>
        <w:spacing w:after="160" w:line="259" w:lineRule="auto"/>
        <w:rPr>
          <w:del w:id="1574" w:author="Karlsson, Fredrik" w:date="2024-03-14T14:25:00Z"/>
          <w:rFonts w:ascii="Calibri" w:eastAsia="Calibri" w:hAnsi="Calibri" w:cs="Times New Roman"/>
          <w:sz w:val="22"/>
        </w:rPr>
      </w:pPr>
    </w:p>
    <w:p w14:paraId="37F7E090" w14:textId="23602D03" w:rsidR="0031508E" w:rsidRPr="0031508E" w:rsidDel="006373AF" w:rsidRDefault="0031508E" w:rsidP="0031508E">
      <w:pPr>
        <w:spacing w:after="160" w:line="259" w:lineRule="auto"/>
        <w:rPr>
          <w:del w:id="1575" w:author="Karlsson, Fredrik" w:date="2024-03-14T14:25:00Z"/>
          <w:rFonts w:ascii="Calibri" w:eastAsia="Calibri" w:hAnsi="Calibri" w:cs="Times New Roman"/>
          <w:b/>
          <w:bCs/>
          <w:sz w:val="22"/>
        </w:rPr>
      </w:pPr>
    </w:p>
    <w:p w14:paraId="3B6EBC2B" w14:textId="42A7B188" w:rsidR="0031508E" w:rsidRPr="0031508E" w:rsidDel="006373AF" w:rsidRDefault="0031508E" w:rsidP="0031508E">
      <w:pPr>
        <w:spacing w:after="160" w:line="259" w:lineRule="auto"/>
        <w:rPr>
          <w:del w:id="1576" w:author="Karlsson, Fredrik" w:date="2024-03-14T14:25:00Z"/>
          <w:rFonts w:ascii="Calibri" w:eastAsia="Calibri" w:hAnsi="Calibri" w:cs="Times New Roman"/>
          <w:sz w:val="22"/>
          <w:u w:val="single"/>
        </w:rPr>
      </w:pPr>
      <w:del w:id="1577" w:author="Karlsson, Fredrik" w:date="2024-03-14T14:25:00Z">
        <w:r w:rsidRPr="0031508E" w:rsidDel="006373AF">
          <w:rPr>
            <w:rFonts w:ascii="Calibri" w:eastAsia="Calibri" w:hAnsi="Calibri" w:cs="Times New Roman"/>
            <w:b/>
            <w:bCs/>
            <w:sz w:val="22"/>
          </w:rPr>
          <w:delText>Use Case 3</w:delText>
        </w:r>
      </w:del>
    </w:p>
    <w:p w14:paraId="22359EE1" w14:textId="414E7786" w:rsidR="0031508E" w:rsidRPr="0031508E" w:rsidDel="006373AF" w:rsidRDefault="0031508E" w:rsidP="0031508E">
      <w:pPr>
        <w:spacing w:after="160" w:line="259" w:lineRule="auto"/>
        <w:rPr>
          <w:del w:id="1578" w:author="Karlsson, Fredrik" w:date="2024-03-14T14:25:00Z"/>
          <w:rFonts w:ascii="Calibri" w:eastAsia="Calibri" w:hAnsi="Calibri" w:cs="Times New Roman"/>
          <w:sz w:val="22"/>
        </w:rPr>
      </w:pPr>
      <w:del w:id="1579" w:author="Karlsson, Fredrik" w:date="2024-03-14T14:25:00Z">
        <w:r w:rsidRPr="0031508E" w:rsidDel="006373AF">
          <w:rPr>
            <w:rFonts w:ascii="Calibri" w:eastAsia="Calibri" w:hAnsi="Calibri" w:cs="Times New Roman"/>
            <w:sz w:val="22"/>
            <w:u w:val="single"/>
          </w:rPr>
          <w:delText>Use-case (name):</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r>
        <w:r w:rsidR="00FD6C6C" w:rsidDel="006373AF">
          <w:rPr>
            <w:rFonts w:ascii="Calibri" w:eastAsia="Calibri" w:hAnsi="Calibri" w:cs="Times New Roman"/>
            <w:sz w:val="22"/>
          </w:rPr>
          <w:tab/>
        </w:r>
        <w:r w:rsidRPr="0031508E" w:rsidDel="006373AF">
          <w:rPr>
            <w:rFonts w:ascii="Calibri" w:eastAsia="Calibri" w:hAnsi="Calibri" w:cs="Times New Roman"/>
            <w:sz w:val="22"/>
          </w:rPr>
          <w:delText>Retrieve VTS Navigational Information.</w:delText>
        </w:r>
      </w:del>
    </w:p>
    <w:p w14:paraId="7E1CEEBB" w14:textId="0E666A22" w:rsidR="0031508E" w:rsidRPr="0031508E" w:rsidDel="006373AF" w:rsidRDefault="0031508E" w:rsidP="00FD6C6C">
      <w:pPr>
        <w:spacing w:after="160" w:line="259" w:lineRule="auto"/>
        <w:ind w:left="2832" w:hanging="2832"/>
        <w:rPr>
          <w:del w:id="1580" w:author="Karlsson, Fredrik" w:date="2024-03-14T14:25:00Z"/>
          <w:rFonts w:ascii="Calibri" w:eastAsia="Calibri" w:hAnsi="Calibri" w:cs="Times New Roman"/>
          <w:sz w:val="22"/>
        </w:rPr>
      </w:pPr>
      <w:del w:id="1581" w:author="Karlsson, Fredrik" w:date="2024-03-14T14:25:00Z">
        <w:r w:rsidRPr="0031508E" w:rsidDel="006373AF">
          <w:rPr>
            <w:rFonts w:ascii="Calibri" w:eastAsia="Calibri" w:hAnsi="Calibri" w:cs="Times New Roman"/>
            <w:sz w:val="22"/>
            <w:u w:val="single"/>
          </w:rPr>
          <w:delText>Description:</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delText>When entering the VTS area ship-user requests navigational information from the VTS using ECDIS/ECS.</w:delText>
        </w:r>
      </w:del>
    </w:p>
    <w:p w14:paraId="36FF89B3" w14:textId="4A92AF49" w:rsidR="0031508E" w:rsidRPr="0031508E" w:rsidDel="006373AF" w:rsidRDefault="0031508E" w:rsidP="0031508E">
      <w:pPr>
        <w:spacing w:after="160" w:line="259" w:lineRule="auto"/>
        <w:rPr>
          <w:del w:id="1582" w:author="Karlsson, Fredrik" w:date="2024-03-14T14:25:00Z"/>
          <w:rFonts w:ascii="Calibri" w:eastAsia="Calibri" w:hAnsi="Calibri" w:cs="Times New Roman"/>
          <w:sz w:val="22"/>
        </w:rPr>
      </w:pPr>
      <w:del w:id="1583" w:author="Karlsson, Fredrik" w:date="2024-03-14T14:25:00Z">
        <w:r w:rsidRPr="0031508E" w:rsidDel="006373AF">
          <w:rPr>
            <w:rFonts w:ascii="Calibri" w:eastAsia="Calibri" w:hAnsi="Calibri" w:cs="Times New Roman"/>
            <w:sz w:val="22"/>
            <w:u w:val="single"/>
          </w:rPr>
          <w:delText>Actors:</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r>
        <w:r w:rsidRPr="0031508E" w:rsidDel="006373AF">
          <w:rPr>
            <w:rFonts w:ascii="Calibri" w:eastAsia="Calibri" w:hAnsi="Calibri" w:cs="Times New Roman"/>
            <w:sz w:val="22"/>
          </w:rPr>
          <w:tab/>
        </w:r>
        <w:r w:rsidR="00FD6C6C" w:rsidDel="006373AF">
          <w:rPr>
            <w:rFonts w:ascii="Calibri" w:eastAsia="Calibri" w:hAnsi="Calibri" w:cs="Times New Roman"/>
            <w:sz w:val="22"/>
          </w:rPr>
          <w:tab/>
        </w:r>
        <w:r w:rsidR="00FD6C6C" w:rsidDel="006373AF">
          <w:rPr>
            <w:rFonts w:ascii="Calibri" w:eastAsia="Calibri" w:hAnsi="Calibri" w:cs="Times New Roman"/>
            <w:sz w:val="22"/>
          </w:rPr>
          <w:tab/>
        </w:r>
        <w:r w:rsidRPr="0031508E" w:rsidDel="006373AF">
          <w:rPr>
            <w:rFonts w:ascii="Calibri" w:eastAsia="Calibri" w:hAnsi="Calibri" w:cs="Times New Roman"/>
            <w:sz w:val="22"/>
          </w:rPr>
          <w:delText xml:space="preserve">Mariner, ECDIS/ECS, VTS </w:delText>
        </w:r>
      </w:del>
    </w:p>
    <w:p w14:paraId="045264FC" w14:textId="100D088B" w:rsidR="0031508E" w:rsidRPr="0031508E" w:rsidDel="006373AF" w:rsidRDefault="0031508E" w:rsidP="00FD6C6C">
      <w:pPr>
        <w:spacing w:after="160" w:line="259" w:lineRule="auto"/>
        <w:ind w:left="2832" w:hanging="2832"/>
        <w:rPr>
          <w:del w:id="1584" w:author="Karlsson, Fredrik" w:date="2024-03-14T14:25:00Z"/>
          <w:rFonts w:ascii="Calibri" w:eastAsia="Calibri" w:hAnsi="Calibri" w:cs="Times New Roman"/>
          <w:sz w:val="22"/>
        </w:rPr>
      </w:pPr>
      <w:del w:id="1585" w:author="Karlsson, Fredrik" w:date="2024-03-14T14:25:00Z">
        <w:r w:rsidRPr="0031508E" w:rsidDel="006373AF">
          <w:rPr>
            <w:rFonts w:ascii="Calibri" w:eastAsia="Calibri" w:hAnsi="Calibri" w:cs="Times New Roman"/>
            <w:sz w:val="22"/>
            <w:u w:val="single"/>
          </w:rPr>
          <w:delText>Frequency of Use</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delText>Typically triggered before vessel enters VTS area or leaves berth and the information is updated until leaves the VTS area.</w:delText>
        </w:r>
      </w:del>
    </w:p>
    <w:p w14:paraId="67F8B990" w14:textId="2BDDEC26" w:rsidR="0031508E" w:rsidRPr="0031508E" w:rsidDel="006373AF" w:rsidRDefault="0031508E" w:rsidP="0031508E">
      <w:pPr>
        <w:spacing w:after="160" w:line="259" w:lineRule="auto"/>
        <w:rPr>
          <w:del w:id="1586" w:author="Karlsson, Fredrik" w:date="2024-03-14T14:25:00Z"/>
          <w:rFonts w:ascii="Calibri" w:eastAsia="Calibri" w:hAnsi="Calibri" w:cs="Times New Roman"/>
          <w:sz w:val="22"/>
        </w:rPr>
      </w:pPr>
      <w:del w:id="1587" w:author="Karlsson, Fredrik" w:date="2024-03-14T14:25:00Z">
        <w:r w:rsidRPr="0031508E" w:rsidDel="006373AF">
          <w:rPr>
            <w:rFonts w:ascii="Calibri" w:eastAsia="Calibri" w:hAnsi="Calibri" w:cs="Times New Roman"/>
            <w:sz w:val="22"/>
            <w:u w:val="single"/>
          </w:rPr>
          <w:delText>Pre-conditions</w:delText>
        </w:r>
        <w:r w:rsidRPr="0031508E" w:rsidDel="006373AF">
          <w:rPr>
            <w:rFonts w:ascii="Calibri" w:eastAsia="Calibri" w:hAnsi="Calibri" w:cs="Times New Roman"/>
            <w:sz w:val="22"/>
          </w:rPr>
          <w:delText xml:space="preserve">: </w:delText>
        </w:r>
        <w:r w:rsidR="00FD6C6C" w:rsidDel="006373AF">
          <w:rPr>
            <w:rFonts w:ascii="Calibri" w:eastAsia="Calibri" w:hAnsi="Calibri" w:cs="Times New Roman"/>
            <w:sz w:val="22"/>
          </w:rPr>
          <w:tab/>
        </w:r>
        <w:r w:rsidR="00FD6C6C" w:rsidDel="006373AF">
          <w:rPr>
            <w:rFonts w:ascii="Calibri" w:eastAsia="Calibri" w:hAnsi="Calibri" w:cs="Times New Roman"/>
            <w:sz w:val="22"/>
          </w:rPr>
          <w:tab/>
        </w:r>
        <w:r w:rsidRPr="0031508E" w:rsidDel="006373AF">
          <w:rPr>
            <w:rFonts w:ascii="Calibri" w:eastAsia="Calibri" w:hAnsi="Calibri" w:cs="Times New Roman"/>
            <w:sz w:val="22"/>
          </w:rPr>
          <w:tab/>
          <w:delText>The service instance is known to the ECDIS/ECS.</w:delText>
        </w:r>
      </w:del>
    </w:p>
    <w:p w14:paraId="4BF3B4FC" w14:textId="09556C4A" w:rsidR="0031508E" w:rsidRPr="0031508E" w:rsidDel="006373AF" w:rsidRDefault="0031508E" w:rsidP="0031508E">
      <w:pPr>
        <w:spacing w:after="160" w:line="259" w:lineRule="auto"/>
        <w:rPr>
          <w:del w:id="1588" w:author="Karlsson, Fredrik" w:date="2024-03-14T14:25:00Z"/>
          <w:rFonts w:ascii="Calibri" w:eastAsia="Calibri" w:hAnsi="Calibri" w:cs="Times New Roman"/>
          <w:sz w:val="22"/>
        </w:rPr>
      </w:pPr>
      <w:del w:id="1589" w:author="Karlsson, Fredrik" w:date="2024-03-14T14:25:00Z">
        <w:r w:rsidRPr="0031508E" w:rsidDel="006373AF">
          <w:rPr>
            <w:rFonts w:ascii="Calibri" w:eastAsia="Calibri" w:hAnsi="Calibri" w:cs="Times New Roman"/>
            <w:sz w:val="22"/>
            <w:u w:val="single"/>
          </w:rPr>
          <w:delText>Ordinary Sequence:</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r>
      </w:del>
    </w:p>
    <w:p w14:paraId="5F73020F" w14:textId="2D27F5E0" w:rsidR="0031508E" w:rsidRPr="0031508E" w:rsidDel="006373AF" w:rsidRDefault="0031508E" w:rsidP="004F6822">
      <w:pPr>
        <w:numPr>
          <w:ilvl w:val="0"/>
          <w:numId w:val="23"/>
        </w:numPr>
        <w:spacing w:after="160" w:line="259" w:lineRule="auto"/>
        <w:ind w:left="3192"/>
        <w:contextualSpacing/>
        <w:rPr>
          <w:del w:id="1590" w:author="Karlsson, Fredrik" w:date="2024-03-14T14:25:00Z"/>
          <w:rFonts w:ascii="Calibri" w:eastAsia="Calibri" w:hAnsi="Calibri" w:cs="Times New Roman"/>
          <w:sz w:val="22"/>
        </w:rPr>
      </w:pPr>
      <w:del w:id="1591" w:author="Karlsson, Fredrik" w:date="2024-03-14T14:25:00Z">
        <w:r w:rsidRPr="0031508E" w:rsidDel="006373AF">
          <w:rPr>
            <w:rFonts w:ascii="Calibri" w:eastAsia="Calibri" w:hAnsi="Calibri" w:cs="Times New Roman"/>
            <w:sz w:val="22"/>
          </w:rPr>
          <w:delText>The vessel enters VTS area.</w:delText>
        </w:r>
      </w:del>
    </w:p>
    <w:p w14:paraId="5A22E379" w14:textId="7110658B" w:rsidR="0031508E" w:rsidRPr="0031508E" w:rsidDel="006373AF" w:rsidRDefault="0031508E" w:rsidP="004F6822">
      <w:pPr>
        <w:numPr>
          <w:ilvl w:val="0"/>
          <w:numId w:val="23"/>
        </w:numPr>
        <w:spacing w:after="160" w:line="259" w:lineRule="auto"/>
        <w:ind w:left="3192"/>
        <w:contextualSpacing/>
        <w:rPr>
          <w:del w:id="1592" w:author="Karlsson, Fredrik" w:date="2024-03-14T14:25:00Z"/>
          <w:rFonts w:ascii="Calibri" w:eastAsia="Calibri" w:hAnsi="Calibri" w:cs="Times New Roman"/>
          <w:sz w:val="22"/>
        </w:rPr>
      </w:pPr>
      <w:del w:id="1593" w:author="Karlsson, Fredrik" w:date="2024-03-14T14:25:00Z">
        <w:r w:rsidRPr="0031508E" w:rsidDel="006373AF">
          <w:rPr>
            <w:rFonts w:ascii="Calibri" w:eastAsia="Calibri" w:hAnsi="Calibri" w:cs="Times New Roman"/>
            <w:sz w:val="22"/>
          </w:rPr>
          <w:delText>The ECDIS/ECS requests VTS navigational information from the service.</w:delText>
        </w:r>
      </w:del>
    </w:p>
    <w:p w14:paraId="077D73A0" w14:textId="352C4EDD" w:rsidR="0031508E" w:rsidRPr="0031508E" w:rsidDel="006373AF" w:rsidRDefault="0031508E" w:rsidP="004F6822">
      <w:pPr>
        <w:numPr>
          <w:ilvl w:val="0"/>
          <w:numId w:val="23"/>
        </w:numPr>
        <w:spacing w:after="160" w:line="259" w:lineRule="auto"/>
        <w:ind w:left="3192"/>
        <w:contextualSpacing/>
        <w:rPr>
          <w:del w:id="1594" w:author="Karlsson, Fredrik" w:date="2024-03-14T14:25:00Z"/>
          <w:rFonts w:ascii="Calibri" w:eastAsia="Calibri" w:hAnsi="Calibri" w:cs="Times New Roman"/>
          <w:sz w:val="22"/>
        </w:rPr>
      </w:pPr>
      <w:del w:id="1595" w:author="Karlsson, Fredrik" w:date="2024-03-14T14:25:00Z">
        <w:r w:rsidRPr="0031508E" w:rsidDel="006373AF">
          <w:rPr>
            <w:rFonts w:ascii="Calibri" w:eastAsia="Calibri" w:hAnsi="Calibri" w:cs="Times New Roman"/>
            <w:sz w:val="22"/>
          </w:rPr>
          <w:delText>The service directly answers the request with timely and relevant information on factors that may influence the vessel's movements during the passage in the VTS area.</w:delText>
        </w:r>
      </w:del>
    </w:p>
    <w:p w14:paraId="72C96C5B" w14:textId="7FDA4E7F" w:rsidR="0031508E" w:rsidRPr="0031508E" w:rsidDel="006373AF" w:rsidRDefault="0031508E" w:rsidP="00FD6C6C">
      <w:pPr>
        <w:spacing w:after="160" w:line="259" w:lineRule="auto"/>
        <w:ind w:left="3192"/>
        <w:contextualSpacing/>
        <w:rPr>
          <w:del w:id="1596" w:author="Karlsson, Fredrik" w:date="2024-03-14T14:25:00Z"/>
          <w:rFonts w:ascii="Calibri" w:eastAsia="Calibri" w:hAnsi="Calibri" w:cs="Times New Roman"/>
          <w:sz w:val="22"/>
        </w:rPr>
      </w:pPr>
      <w:del w:id="1597" w:author="Karlsson, Fredrik" w:date="2024-03-14T14:25:00Z">
        <w:r w:rsidRPr="0031508E" w:rsidDel="006373AF">
          <w:rPr>
            <w:rFonts w:ascii="Calibri" w:eastAsia="Calibri" w:hAnsi="Calibri" w:cs="Times New Roman"/>
            <w:sz w:val="22"/>
          </w:rPr>
          <w:delText>Information elements may include:</w:delText>
        </w:r>
      </w:del>
    </w:p>
    <w:p w14:paraId="344ED7D8" w14:textId="750252A6" w:rsidR="0031508E" w:rsidRPr="0031508E" w:rsidDel="006373AF" w:rsidRDefault="0031508E" w:rsidP="004F6822">
      <w:pPr>
        <w:numPr>
          <w:ilvl w:val="0"/>
          <w:numId w:val="32"/>
        </w:numPr>
        <w:spacing w:after="160" w:line="259" w:lineRule="auto"/>
        <w:ind w:left="3552"/>
        <w:contextualSpacing/>
        <w:rPr>
          <w:del w:id="1598" w:author="Karlsson, Fredrik" w:date="2024-03-14T14:25:00Z"/>
          <w:rFonts w:ascii="Calibri" w:eastAsia="Calibri" w:hAnsi="Calibri" w:cs="Times New Roman"/>
          <w:sz w:val="22"/>
        </w:rPr>
      </w:pPr>
      <w:del w:id="1599" w:author="Karlsson, Fredrik" w:date="2024-03-14T14:25:00Z">
        <w:r w:rsidRPr="0031508E" w:rsidDel="006373AF">
          <w:rPr>
            <w:rFonts w:ascii="Calibri" w:eastAsia="Calibri" w:hAnsi="Calibri" w:cs="Times New Roman"/>
            <w:sz w:val="22"/>
          </w:rPr>
          <w:delText>Navigational warnings</w:delText>
        </w:r>
      </w:del>
    </w:p>
    <w:p w14:paraId="4FBB4BD0" w14:textId="75299586" w:rsidR="0031508E" w:rsidRPr="0031508E" w:rsidDel="006373AF" w:rsidRDefault="0031508E" w:rsidP="004F6822">
      <w:pPr>
        <w:numPr>
          <w:ilvl w:val="0"/>
          <w:numId w:val="32"/>
        </w:numPr>
        <w:spacing w:after="160" w:line="259" w:lineRule="auto"/>
        <w:ind w:left="3552"/>
        <w:contextualSpacing/>
        <w:rPr>
          <w:del w:id="1600" w:author="Karlsson, Fredrik" w:date="2024-03-14T14:25:00Z"/>
          <w:rFonts w:ascii="Calibri" w:eastAsia="Calibri" w:hAnsi="Calibri" w:cs="Times New Roman"/>
          <w:sz w:val="22"/>
        </w:rPr>
      </w:pPr>
      <w:del w:id="1601" w:author="Karlsson, Fredrik" w:date="2024-03-14T14:25:00Z">
        <w:r w:rsidRPr="0031508E" w:rsidDel="006373AF">
          <w:rPr>
            <w:rFonts w:ascii="Calibri" w:eastAsia="Calibri" w:hAnsi="Calibri" w:cs="Times New Roman"/>
            <w:sz w:val="22"/>
          </w:rPr>
          <w:delText>Navigational situations (including traffic and route information)</w:delText>
        </w:r>
      </w:del>
    </w:p>
    <w:p w14:paraId="5F585C4D" w14:textId="3A6A7581" w:rsidR="0031508E" w:rsidRPr="0031508E" w:rsidDel="006373AF" w:rsidRDefault="0031508E" w:rsidP="004F6822">
      <w:pPr>
        <w:numPr>
          <w:ilvl w:val="0"/>
          <w:numId w:val="32"/>
        </w:numPr>
        <w:spacing w:after="160" w:line="259" w:lineRule="auto"/>
        <w:ind w:left="3552"/>
        <w:contextualSpacing/>
        <w:rPr>
          <w:del w:id="1602" w:author="Karlsson, Fredrik" w:date="2024-03-14T14:25:00Z"/>
          <w:rFonts w:ascii="Calibri" w:eastAsia="Calibri" w:hAnsi="Calibri" w:cs="Times New Roman"/>
          <w:sz w:val="22"/>
        </w:rPr>
      </w:pPr>
      <w:del w:id="1603" w:author="Karlsson, Fredrik" w:date="2024-03-14T14:25:00Z">
        <w:r w:rsidRPr="0031508E" w:rsidDel="006373AF">
          <w:rPr>
            <w:rFonts w:ascii="Calibri" w:eastAsia="Calibri" w:hAnsi="Calibri" w:cs="Times New Roman"/>
            <w:sz w:val="22"/>
          </w:rPr>
          <w:delText>Status on AtoN's</w:delText>
        </w:r>
      </w:del>
    </w:p>
    <w:p w14:paraId="5BD9EBD5" w14:textId="212AB121" w:rsidR="0031508E" w:rsidRPr="0031508E" w:rsidDel="006373AF" w:rsidRDefault="0031508E" w:rsidP="004F6822">
      <w:pPr>
        <w:numPr>
          <w:ilvl w:val="0"/>
          <w:numId w:val="32"/>
        </w:numPr>
        <w:spacing w:after="160" w:line="259" w:lineRule="auto"/>
        <w:ind w:left="3552"/>
        <w:contextualSpacing/>
        <w:rPr>
          <w:del w:id="1604" w:author="Karlsson, Fredrik" w:date="2024-03-14T14:25:00Z"/>
          <w:rFonts w:ascii="Calibri" w:eastAsia="Calibri" w:hAnsi="Calibri" w:cs="Times New Roman"/>
          <w:sz w:val="22"/>
        </w:rPr>
      </w:pPr>
      <w:del w:id="1605" w:author="Karlsson, Fredrik" w:date="2024-03-14T14:25:00Z">
        <w:r w:rsidRPr="0031508E" w:rsidDel="006373AF">
          <w:rPr>
            <w:rFonts w:ascii="Calibri" w:eastAsia="Calibri" w:hAnsi="Calibri" w:cs="Times New Roman"/>
            <w:sz w:val="22"/>
          </w:rPr>
          <w:delText>VTS traffic image of vessels and their movements in a VTS area</w:delText>
        </w:r>
      </w:del>
    </w:p>
    <w:p w14:paraId="52393FDE" w14:textId="7DD9FB9A" w:rsidR="0031508E" w:rsidRPr="0031508E" w:rsidDel="006373AF" w:rsidRDefault="0031508E" w:rsidP="004F6822">
      <w:pPr>
        <w:numPr>
          <w:ilvl w:val="0"/>
          <w:numId w:val="32"/>
        </w:numPr>
        <w:spacing w:after="160" w:line="259" w:lineRule="auto"/>
        <w:ind w:left="3552"/>
        <w:contextualSpacing/>
        <w:rPr>
          <w:del w:id="1606" w:author="Karlsson, Fredrik" w:date="2024-03-14T14:25:00Z"/>
          <w:rFonts w:ascii="Calibri" w:eastAsia="Calibri" w:hAnsi="Calibri" w:cs="Times New Roman"/>
          <w:sz w:val="22"/>
        </w:rPr>
      </w:pPr>
      <w:del w:id="1607" w:author="Karlsson, Fredrik" w:date="2024-03-14T14:25:00Z">
        <w:r w:rsidRPr="0031508E" w:rsidDel="006373AF">
          <w:rPr>
            <w:rFonts w:ascii="Calibri" w:eastAsia="Calibri" w:hAnsi="Calibri" w:cs="Times New Roman"/>
            <w:sz w:val="22"/>
          </w:rPr>
          <w:delText>Restrictions and limitations along in the fairways (UKC, Restricted area, speed limits)</w:delText>
        </w:r>
      </w:del>
    </w:p>
    <w:p w14:paraId="7953FA4B" w14:textId="2E964120" w:rsidR="0031508E" w:rsidRPr="0031508E" w:rsidDel="006373AF" w:rsidRDefault="0031508E" w:rsidP="004F6822">
      <w:pPr>
        <w:numPr>
          <w:ilvl w:val="0"/>
          <w:numId w:val="32"/>
        </w:numPr>
        <w:spacing w:after="160" w:line="259" w:lineRule="auto"/>
        <w:ind w:left="3552"/>
        <w:contextualSpacing/>
        <w:rPr>
          <w:del w:id="1608" w:author="Karlsson, Fredrik" w:date="2024-03-14T14:25:00Z"/>
          <w:rFonts w:ascii="Calibri" w:eastAsia="Calibri" w:hAnsi="Calibri" w:cs="Times New Roman"/>
          <w:sz w:val="22"/>
        </w:rPr>
      </w:pPr>
      <w:del w:id="1609" w:author="Karlsson, Fredrik" w:date="2024-03-14T14:25:00Z">
        <w:r w:rsidRPr="0031508E" w:rsidDel="006373AF">
          <w:rPr>
            <w:rFonts w:ascii="Calibri" w:eastAsia="Calibri" w:hAnsi="Calibri" w:cs="Times New Roman"/>
            <w:sz w:val="22"/>
          </w:rPr>
          <w:delText>Changes in the delivery of other services (pilots, tugs, ports)</w:delText>
        </w:r>
      </w:del>
    </w:p>
    <w:p w14:paraId="25B5F680" w14:textId="0F4F28AA" w:rsidR="0031508E" w:rsidRPr="0031508E" w:rsidDel="006373AF" w:rsidRDefault="0031508E" w:rsidP="004F6822">
      <w:pPr>
        <w:numPr>
          <w:ilvl w:val="0"/>
          <w:numId w:val="23"/>
        </w:numPr>
        <w:spacing w:after="160" w:line="259" w:lineRule="auto"/>
        <w:ind w:left="3192"/>
        <w:contextualSpacing/>
        <w:rPr>
          <w:del w:id="1610" w:author="Karlsson, Fredrik" w:date="2024-03-14T14:25:00Z"/>
          <w:rFonts w:ascii="Calibri" w:eastAsia="Calibri" w:hAnsi="Calibri" w:cs="Times New Roman"/>
          <w:sz w:val="22"/>
        </w:rPr>
      </w:pPr>
      <w:del w:id="1611" w:author="Karlsson, Fredrik" w:date="2024-03-14T14:25:00Z">
        <w:r w:rsidRPr="0031508E" w:rsidDel="006373AF">
          <w:rPr>
            <w:rFonts w:ascii="Calibri" w:eastAsia="Calibri" w:hAnsi="Calibri" w:cs="Times New Roman"/>
            <w:sz w:val="22"/>
          </w:rPr>
          <w:delText>VTS receives acknowledgement that information is received by the vessel</w:delText>
        </w:r>
      </w:del>
    </w:p>
    <w:p w14:paraId="50BE4BAA" w14:textId="6AD7C5DE" w:rsidR="0031508E" w:rsidRPr="0031508E" w:rsidDel="006373AF" w:rsidRDefault="0031508E" w:rsidP="004F6822">
      <w:pPr>
        <w:numPr>
          <w:ilvl w:val="0"/>
          <w:numId w:val="23"/>
        </w:numPr>
        <w:spacing w:after="160" w:line="259" w:lineRule="auto"/>
        <w:ind w:left="3192"/>
        <w:contextualSpacing/>
        <w:rPr>
          <w:del w:id="1612" w:author="Karlsson, Fredrik" w:date="2024-03-14T14:25:00Z"/>
          <w:rFonts w:ascii="Calibri" w:eastAsia="Calibri" w:hAnsi="Calibri" w:cs="Times New Roman"/>
          <w:sz w:val="22"/>
        </w:rPr>
      </w:pPr>
      <w:del w:id="1613" w:author="Karlsson, Fredrik" w:date="2024-03-14T14:25:00Z">
        <w:r w:rsidRPr="0031508E" w:rsidDel="006373AF">
          <w:rPr>
            <w:rFonts w:ascii="Calibri" w:eastAsia="Calibri" w:hAnsi="Calibri" w:cs="Times New Roman"/>
            <w:sz w:val="22"/>
          </w:rPr>
          <w:delText>The data is rendered and displayed to the user on board.</w:delText>
        </w:r>
      </w:del>
    </w:p>
    <w:p w14:paraId="2F699752" w14:textId="7ED2F8B5" w:rsidR="0031508E" w:rsidDel="006373AF" w:rsidRDefault="0031508E" w:rsidP="004F6822">
      <w:pPr>
        <w:numPr>
          <w:ilvl w:val="0"/>
          <w:numId w:val="23"/>
        </w:numPr>
        <w:spacing w:after="160" w:line="259" w:lineRule="auto"/>
        <w:ind w:left="3192"/>
        <w:contextualSpacing/>
        <w:rPr>
          <w:del w:id="1614" w:author="Karlsson, Fredrik" w:date="2024-03-14T14:25:00Z"/>
          <w:rFonts w:ascii="Calibri" w:eastAsia="Calibri" w:hAnsi="Calibri" w:cs="Times New Roman"/>
          <w:sz w:val="22"/>
        </w:rPr>
      </w:pPr>
      <w:del w:id="1615" w:author="Karlsson, Fredrik" w:date="2024-03-14T14:25:00Z">
        <w:r w:rsidRPr="0031508E" w:rsidDel="006373AF">
          <w:rPr>
            <w:rFonts w:ascii="Calibri" w:eastAsia="Calibri" w:hAnsi="Calibri" w:cs="Times New Roman"/>
            <w:sz w:val="22"/>
          </w:rPr>
          <w:delText>When information changes VTS sends update to the ECDIS/ECS</w:delText>
        </w:r>
      </w:del>
    </w:p>
    <w:p w14:paraId="4E4EE0EA" w14:textId="7E9C32DC" w:rsidR="00FD6C6C" w:rsidRPr="0031508E" w:rsidDel="006373AF" w:rsidRDefault="00FD6C6C" w:rsidP="00FD6C6C">
      <w:pPr>
        <w:spacing w:after="160" w:line="259" w:lineRule="auto"/>
        <w:ind w:left="3192"/>
        <w:contextualSpacing/>
        <w:rPr>
          <w:del w:id="1616" w:author="Karlsson, Fredrik" w:date="2024-03-14T14:25:00Z"/>
          <w:rFonts w:ascii="Calibri" w:eastAsia="Calibri" w:hAnsi="Calibri" w:cs="Times New Roman"/>
          <w:sz w:val="22"/>
        </w:rPr>
      </w:pPr>
    </w:p>
    <w:p w14:paraId="00DEE11C" w14:textId="785B15B7" w:rsidR="0031508E" w:rsidRPr="0031508E" w:rsidDel="006373AF" w:rsidRDefault="0031508E" w:rsidP="0031508E">
      <w:pPr>
        <w:pBdr>
          <w:bottom w:val="single" w:sz="6" w:space="1" w:color="auto"/>
        </w:pBdr>
        <w:spacing w:after="160" w:line="259" w:lineRule="auto"/>
        <w:rPr>
          <w:del w:id="1617" w:author="Karlsson, Fredrik" w:date="2024-03-14T14:25:00Z"/>
          <w:rFonts w:ascii="Calibri" w:eastAsia="Calibri" w:hAnsi="Calibri" w:cs="Times New Roman"/>
          <w:sz w:val="22"/>
        </w:rPr>
      </w:pPr>
      <w:del w:id="1618" w:author="Karlsson, Fredrik" w:date="2024-03-14T14:25:00Z">
        <w:r w:rsidRPr="0031508E" w:rsidDel="006373AF">
          <w:rPr>
            <w:rFonts w:ascii="Calibri" w:eastAsia="Calibri" w:hAnsi="Calibri" w:cs="Times New Roman"/>
            <w:sz w:val="22"/>
            <w:u w:val="single"/>
          </w:rPr>
          <w:delText>Post-conditions</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r>
        <w:r w:rsidR="00FD6C6C" w:rsidDel="006373AF">
          <w:rPr>
            <w:rFonts w:ascii="Calibri" w:eastAsia="Calibri" w:hAnsi="Calibri" w:cs="Times New Roman"/>
            <w:sz w:val="22"/>
          </w:rPr>
          <w:tab/>
        </w:r>
        <w:r w:rsidRPr="0031508E" w:rsidDel="006373AF">
          <w:rPr>
            <w:rFonts w:ascii="Calibri" w:eastAsia="Calibri" w:hAnsi="Calibri" w:cs="Times New Roman"/>
            <w:sz w:val="22"/>
          </w:rPr>
          <w:delText>The correct VTS navigational information is displayed on the ECDIS/ECS.</w:delText>
        </w:r>
      </w:del>
    </w:p>
    <w:p w14:paraId="016EAB1E" w14:textId="62589EF1" w:rsidR="0031508E" w:rsidRPr="0031508E" w:rsidDel="006373AF" w:rsidRDefault="0031508E" w:rsidP="0031508E">
      <w:pPr>
        <w:spacing w:after="160" w:line="259" w:lineRule="auto"/>
        <w:rPr>
          <w:del w:id="1619" w:author="Karlsson, Fredrik" w:date="2024-03-14T14:25:00Z"/>
          <w:rFonts w:ascii="Calibri" w:eastAsia="Calibri" w:hAnsi="Calibri" w:cs="Times New Roman"/>
          <w:b/>
          <w:bCs/>
          <w:sz w:val="22"/>
        </w:rPr>
      </w:pPr>
      <w:del w:id="1620" w:author="Karlsson, Fredrik" w:date="2024-03-14T14:25:00Z">
        <w:r w:rsidRPr="0031508E" w:rsidDel="006373AF">
          <w:rPr>
            <w:rFonts w:ascii="Calibri" w:eastAsia="Calibri" w:hAnsi="Calibri" w:cs="Times New Roman"/>
            <w:b/>
            <w:bCs/>
            <w:sz w:val="22"/>
          </w:rPr>
          <w:delText>Use Case 4</w:delText>
        </w:r>
      </w:del>
    </w:p>
    <w:p w14:paraId="0DA75D5E" w14:textId="42E3BB0D" w:rsidR="0031508E" w:rsidRPr="0031508E" w:rsidDel="006373AF" w:rsidRDefault="0031508E" w:rsidP="0031508E">
      <w:pPr>
        <w:spacing w:after="160" w:line="259" w:lineRule="auto"/>
        <w:rPr>
          <w:del w:id="1621" w:author="Karlsson, Fredrik" w:date="2024-03-14T14:25:00Z"/>
          <w:rFonts w:ascii="Calibri" w:eastAsia="Calibri" w:hAnsi="Calibri" w:cs="Times New Roman"/>
          <w:sz w:val="22"/>
        </w:rPr>
      </w:pPr>
      <w:del w:id="1622" w:author="Karlsson, Fredrik" w:date="2024-03-14T14:25:00Z">
        <w:r w:rsidRPr="0031508E" w:rsidDel="006373AF">
          <w:rPr>
            <w:rFonts w:ascii="Calibri" w:eastAsia="Calibri" w:hAnsi="Calibri" w:cs="Times New Roman"/>
            <w:sz w:val="22"/>
            <w:u w:val="single"/>
          </w:rPr>
          <w:delText>Use-case (name):</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r>
        <w:r w:rsidR="00FD6C6C" w:rsidDel="006373AF">
          <w:rPr>
            <w:rFonts w:ascii="Calibri" w:eastAsia="Calibri" w:hAnsi="Calibri" w:cs="Times New Roman"/>
            <w:sz w:val="22"/>
          </w:rPr>
          <w:tab/>
        </w:r>
        <w:r w:rsidRPr="0031508E" w:rsidDel="006373AF">
          <w:rPr>
            <w:rFonts w:ascii="Calibri" w:eastAsia="Calibri" w:hAnsi="Calibri" w:cs="Times New Roman"/>
            <w:sz w:val="22"/>
          </w:rPr>
          <w:delText>Retrieve VTS Meteorological Information.</w:delText>
        </w:r>
      </w:del>
    </w:p>
    <w:p w14:paraId="68B5985A" w14:textId="4D1A4FD0" w:rsidR="0031508E" w:rsidRPr="0031508E" w:rsidDel="006373AF" w:rsidRDefault="0031508E" w:rsidP="00FD6C6C">
      <w:pPr>
        <w:spacing w:after="160" w:line="259" w:lineRule="auto"/>
        <w:ind w:left="2124" w:hanging="2124"/>
        <w:rPr>
          <w:del w:id="1623" w:author="Karlsson, Fredrik" w:date="2024-03-14T14:25:00Z"/>
          <w:rFonts w:ascii="Calibri" w:eastAsia="Calibri" w:hAnsi="Calibri" w:cs="Times New Roman"/>
          <w:sz w:val="22"/>
        </w:rPr>
      </w:pPr>
      <w:del w:id="1624" w:author="Karlsson, Fredrik" w:date="2024-03-14T14:25:00Z">
        <w:r w:rsidRPr="0031508E" w:rsidDel="006373AF">
          <w:rPr>
            <w:rFonts w:ascii="Calibri" w:eastAsia="Calibri" w:hAnsi="Calibri" w:cs="Times New Roman"/>
            <w:sz w:val="22"/>
            <w:u w:val="single"/>
          </w:rPr>
          <w:lastRenderedPageBreak/>
          <w:delText>Description:</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r>
        <w:r w:rsidRPr="0031508E" w:rsidDel="006373AF">
          <w:rPr>
            <w:rFonts w:ascii="Calibri" w:eastAsia="Calibri" w:hAnsi="Calibri" w:cs="Times New Roman"/>
            <w:sz w:val="22"/>
          </w:rPr>
          <w:tab/>
          <w:delText xml:space="preserve">Ship based user requests meteorological information from the VTS using </w:delText>
        </w:r>
        <w:r w:rsidRPr="0031508E" w:rsidDel="006373AF">
          <w:rPr>
            <w:rFonts w:ascii="Calibri" w:eastAsia="Calibri" w:hAnsi="Calibri" w:cs="Times New Roman"/>
            <w:sz w:val="22"/>
          </w:rPr>
          <w:tab/>
        </w:r>
        <w:r w:rsidRPr="0031508E" w:rsidDel="006373AF">
          <w:rPr>
            <w:rFonts w:ascii="Calibri" w:eastAsia="Calibri" w:hAnsi="Calibri" w:cs="Times New Roman"/>
            <w:sz w:val="22"/>
          </w:rPr>
          <w:tab/>
          <w:delText>ECDIS/ECS.</w:delText>
        </w:r>
      </w:del>
    </w:p>
    <w:p w14:paraId="19A2A4E7" w14:textId="6950CD93" w:rsidR="0031508E" w:rsidRPr="0031508E" w:rsidDel="006373AF" w:rsidRDefault="0031508E" w:rsidP="0031508E">
      <w:pPr>
        <w:spacing w:after="160" w:line="259" w:lineRule="auto"/>
        <w:rPr>
          <w:del w:id="1625" w:author="Karlsson, Fredrik" w:date="2024-03-14T14:25:00Z"/>
          <w:rFonts w:ascii="Calibri" w:eastAsia="Calibri" w:hAnsi="Calibri" w:cs="Times New Roman"/>
          <w:sz w:val="22"/>
        </w:rPr>
      </w:pPr>
      <w:del w:id="1626" w:author="Karlsson, Fredrik" w:date="2024-03-14T14:25:00Z">
        <w:r w:rsidRPr="0031508E" w:rsidDel="006373AF">
          <w:rPr>
            <w:rFonts w:ascii="Calibri" w:eastAsia="Calibri" w:hAnsi="Calibri" w:cs="Times New Roman"/>
            <w:sz w:val="22"/>
            <w:u w:val="single"/>
          </w:rPr>
          <w:delText>Actors:</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r>
        <w:r w:rsidRPr="0031508E" w:rsidDel="006373AF">
          <w:rPr>
            <w:rFonts w:ascii="Calibri" w:eastAsia="Calibri" w:hAnsi="Calibri" w:cs="Times New Roman"/>
            <w:sz w:val="22"/>
          </w:rPr>
          <w:tab/>
        </w:r>
        <w:r w:rsidR="00FD6C6C" w:rsidDel="006373AF">
          <w:rPr>
            <w:rFonts w:ascii="Calibri" w:eastAsia="Calibri" w:hAnsi="Calibri" w:cs="Times New Roman"/>
            <w:sz w:val="22"/>
          </w:rPr>
          <w:tab/>
        </w:r>
        <w:r w:rsidR="00FD6C6C" w:rsidDel="006373AF">
          <w:rPr>
            <w:rFonts w:ascii="Calibri" w:eastAsia="Calibri" w:hAnsi="Calibri" w:cs="Times New Roman"/>
            <w:sz w:val="22"/>
          </w:rPr>
          <w:tab/>
        </w:r>
        <w:r w:rsidRPr="0031508E" w:rsidDel="006373AF">
          <w:rPr>
            <w:rFonts w:ascii="Calibri" w:eastAsia="Calibri" w:hAnsi="Calibri" w:cs="Times New Roman"/>
            <w:sz w:val="22"/>
          </w:rPr>
          <w:delText>Vessel, ECDIS/other on board systems, VTS</w:delText>
        </w:r>
      </w:del>
    </w:p>
    <w:p w14:paraId="1DF85BDC" w14:textId="74C121E6" w:rsidR="0031508E" w:rsidRPr="0031508E" w:rsidDel="006373AF" w:rsidRDefault="0031508E" w:rsidP="00FD6C6C">
      <w:pPr>
        <w:spacing w:after="160" w:line="259" w:lineRule="auto"/>
        <w:ind w:left="2832" w:hanging="2832"/>
        <w:rPr>
          <w:del w:id="1627" w:author="Karlsson, Fredrik" w:date="2024-03-14T14:25:00Z"/>
          <w:rFonts w:ascii="Calibri" w:eastAsia="Calibri" w:hAnsi="Calibri" w:cs="Times New Roman"/>
          <w:sz w:val="22"/>
        </w:rPr>
      </w:pPr>
      <w:del w:id="1628" w:author="Karlsson, Fredrik" w:date="2024-03-14T14:25:00Z">
        <w:r w:rsidRPr="0031508E" w:rsidDel="006373AF">
          <w:rPr>
            <w:rFonts w:ascii="Calibri" w:eastAsia="Calibri" w:hAnsi="Calibri" w:cs="Times New Roman"/>
            <w:sz w:val="22"/>
            <w:u w:val="single"/>
          </w:rPr>
          <w:delText>Frequency of Use</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delText>Typically triggered once before vessel enters VTS area or leaves berth and the information is updated until leaves the VTS area.</w:delText>
        </w:r>
      </w:del>
    </w:p>
    <w:p w14:paraId="5BE8C317" w14:textId="42967D35" w:rsidR="0031508E" w:rsidRPr="0031508E" w:rsidDel="006373AF" w:rsidRDefault="0031508E" w:rsidP="0031508E">
      <w:pPr>
        <w:spacing w:after="160" w:line="259" w:lineRule="auto"/>
        <w:rPr>
          <w:del w:id="1629" w:author="Karlsson, Fredrik" w:date="2024-03-14T14:25:00Z"/>
          <w:rFonts w:ascii="Calibri" w:eastAsia="Calibri" w:hAnsi="Calibri" w:cs="Times New Roman"/>
          <w:sz w:val="22"/>
        </w:rPr>
      </w:pPr>
      <w:del w:id="1630" w:author="Karlsson, Fredrik" w:date="2024-03-14T14:25:00Z">
        <w:r w:rsidRPr="0031508E" w:rsidDel="006373AF">
          <w:rPr>
            <w:rFonts w:ascii="Calibri" w:eastAsia="Calibri" w:hAnsi="Calibri" w:cs="Times New Roman"/>
            <w:sz w:val="22"/>
            <w:u w:val="single"/>
          </w:rPr>
          <w:delText>Pre-conditions</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r>
        <w:r w:rsidR="00FD6C6C" w:rsidDel="006373AF">
          <w:rPr>
            <w:rFonts w:ascii="Calibri" w:eastAsia="Calibri" w:hAnsi="Calibri" w:cs="Times New Roman"/>
            <w:sz w:val="22"/>
          </w:rPr>
          <w:tab/>
        </w:r>
        <w:r w:rsidR="00FD6C6C" w:rsidDel="006373AF">
          <w:rPr>
            <w:rFonts w:ascii="Calibri" w:eastAsia="Calibri" w:hAnsi="Calibri" w:cs="Times New Roman"/>
            <w:sz w:val="22"/>
          </w:rPr>
          <w:tab/>
        </w:r>
        <w:r w:rsidRPr="0031508E" w:rsidDel="006373AF">
          <w:rPr>
            <w:rFonts w:ascii="Calibri" w:eastAsia="Calibri" w:hAnsi="Calibri" w:cs="Times New Roman"/>
            <w:sz w:val="22"/>
          </w:rPr>
          <w:delText>The service instance is known to the ECDIS/ECS.</w:delText>
        </w:r>
      </w:del>
    </w:p>
    <w:p w14:paraId="0B911DBA" w14:textId="2B2EC58B" w:rsidR="0031508E" w:rsidRPr="0031508E" w:rsidDel="006373AF" w:rsidRDefault="0031508E" w:rsidP="0031508E">
      <w:pPr>
        <w:spacing w:after="160" w:line="259" w:lineRule="auto"/>
        <w:rPr>
          <w:del w:id="1631" w:author="Karlsson, Fredrik" w:date="2024-03-14T14:25:00Z"/>
          <w:rFonts w:ascii="Calibri" w:eastAsia="Calibri" w:hAnsi="Calibri" w:cs="Times New Roman"/>
          <w:sz w:val="22"/>
        </w:rPr>
      </w:pPr>
      <w:del w:id="1632" w:author="Karlsson, Fredrik" w:date="2024-03-14T14:25:00Z">
        <w:r w:rsidRPr="0031508E" w:rsidDel="006373AF">
          <w:rPr>
            <w:rFonts w:ascii="Calibri" w:eastAsia="Calibri" w:hAnsi="Calibri" w:cs="Times New Roman"/>
            <w:sz w:val="22"/>
            <w:u w:val="single"/>
          </w:rPr>
          <w:delText>Ordinary Sequence:</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r>
      </w:del>
    </w:p>
    <w:p w14:paraId="592E3047" w14:textId="5BD2EBC6" w:rsidR="0031508E" w:rsidRPr="0031508E" w:rsidDel="006373AF" w:rsidRDefault="0031508E" w:rsidP="004F6822">
      <w:pPr>
        <w:numPr>
          <w:ilvl w:val="0"/>
          <w:numId w:val="24"/>
        </w:numPr>
        <w:spacing w:after="160" w:line="259" w:lineRule="auto"/>
        <w:ind w:left="3192"/>
        <w:contextualSpacing/>
        <w:rPr>
          <w:del w:id="1633" w:author="Karlsson, Fredrik" w:date="2024-03-14T14:25:00Z"/>
          <w:rFonts w:ascii="Calibri" w:eastAsia="Calibri" w:hAnsi="Calibri" w:cs="Times New Roman"/>
          <w:sz w:val="22"/>
        </w:rPr>
      </w:pPr>
      <w:del w:id="1634" w:author="Karlsson, Fredrik" w:date="2024-03-14T14:25:00Z">
        <w:r w:rsidRPr="0031508E" w:rsidDel="006373AF">
          <w:rPr>
            <w:rFonts w:ascii="Calibri" w:eastAsia="Calibri" w:hAnsi="Calibri" w:cs="Times New Roman"/>
            <w:sz w:val="22"/>
          </w:rPr>
          <w:delText>The vessel is approaching the VTS area or is leaving the berth.</w:delText>
        </w:r>
      </w:del>
    </w:p>
    <w:p w14:paraId="5BFEE71D" w14:textId="45ABE73E" w:rsidR="0031508E" w:rsidRPr="0031508E" w:rsidDel="006373AF" w:rsidRDefault="0031508E" w:rsidP="004F6822">
      <w:pPr>
        <w:numPr>
          <w:ilvl w:val="0"/>
          <w:numId w:val="24"/>
        </w:numPr>
        <w:spacing w:after="160" w:line="259" w:lineRule="auto"/>
        <w:ind w:left="3192"/>
        <w:contextualSpacing/>
        <w:rPr>
          <w:del w:id="1635" w:author="Karlsson, Fredrik" w:date="2024-03-14T14:25:00Z"/>
          <w:rFonts w:ascii="Calibri" w:eastAsia="Calibri" w:hAnsi="Calibri" w:cs="Times New Roman"/>
          <w:sz w:val="22"/>
        </w:rPr>
      </w:pPr>
      <w:del w:id="1636" w:author="Karlsson, Fredrik" w:date="2024-03-14T14:25:00Z">
        <w:r w:rsidRPr="0031508E" w:rsidDel="006373AF">
          <w:rPr>
            <w:rFonts w:ascii="Calibri" w:eastAsia="Calibri" w:hAnsi="Calibri" w:cs="Times New Roman"/>
            <w:sz w:val="22"/>
          </w:rPr>
          <w:delText>The ECDIS/ECS requests VTS meteorological information from the service.</w:delText>
        </w:r>
      </w:del>
    </w:p>
    <w:p w14:paraId="5CF51CC6" w14:textId="6ED306F8" w:rsidR="0031508E" w:rsidRPr="0031508E" w:rsidDel="006373AF" w:rsidRDefault="0031508E" w:rsidP="004F6822">
      <w:pPr>
        <w:numPr>
          <w:ilvl w:val="0"/>
          <w:numId w:val="24"/>
        </w:numPr>
        <w:spacing w:after="160" w:line="259" w:lineRule="auto"/>
        <w:ind w:left="3192"/>
        <w:contextualSpacing/>
        <w:rPr>
          <w:del w:id="1637" w:author="Karlsson, Fredrik" w:date="2024-03-14T14:25:00Z"/>
          <w:rFonts w:ascii="Calibri" w:eastAsia="Calibri" w:hAnsi="Calibri" w:cs="Times New Roman"/>
          <w:sz w:val="22"/>
        </w:rPr>
      </w:pPr>
      <w:del w:id="1638" w:author="Karlsson, Fredrik" w:date="2024-03-14T14:25:00Z">
        <w:r w:rsidRPr="0031508E" w:rsidDel="006373AF">
          <w:rPr>
            <w:rFonts w:ascii="Calibri" w:eastAsia="Calibri" w:hAnsi="Calibri" w:cs="Times New Roman"/>
            <w:sz w:val="22"/>
          </w:rPr>
          <w:delText>The service directly answers the request with timely and relevant information on meteorological and/or hydrological conditions in the VTS area.</w:delText>
        </w:r>
      </w:del>
    </w:p>
    <w:p w14:paraId="425DBE95" w14:textId="30BF42F1" w:rsidR="0031508E" w:rsidRPr="0031508E" w:rsidDel="006373AF" w:rsidRDefault="0031508E" w:rsidP="00FD6C6C">
      <w:pPr>
        <w:spacing w:after="160" w:line="259" w:lineRule="auto"/>
        <w:ind w:left="3192"/>
        <w:contextualSpacing/>
        <w:rPr>
          <w:del w:id="1639" w:author="Karlsson, Fredrik" w:date="2024-03-14T14:25:00Z"/>
          <w:rFonts w:ascii="Calibri" w:eastAsia="Calibri" w:hAnsi="Calibri" w:cs="Times New Roman"/>
          <w:sz w:val="22"/>
        </w:rPr>
      </w:pPr>
      <w:del w:id="1640" w:author="Karlsson, Fredrik" w:date="2024-03-14T14:25:00Z">
        <w:r w:rsidRPr="0031508E" w:rsidDel="006373AF">
          <w:rPr>
            <w:rFonts w:ascii="Calibri" w:eastAsia="Calibri" w:hAnsi="Calibri" w:cs="Times New Roman"/>
            <w:sz w:val="22"/>
          </w:rPr>
          <w:delText>Information elements may include:</w:delText>
        </w:r>
      </w:del>
    </w:p>
    <w:p w14:paraId="21652E20" w14:textId="7896D972" w:rsidR="0031508E" w:rsidRPr="0031508E" w:rsidDel="006373AF" w:rsidRDefault="0031508E" w:rsidP="004F6822">
      <w:pPr>
        <w:numPr>
          <w:ilvl w:val="0"/>
          <w:numId w:val="29"/>
        </w:numPr>
        <w:spacing w:after="160" w:line="259" w:lineRule="auto"/>
        <w:ind w:left="3552"/>
        <w:contextualSpacing/>
        <w:rPr>
          <w:del w:id="1641" w:author="Karlsson, Fredrik" w:date="2024-03-14T14:25:00Z"/>
          <w:rFonts w:ascii="Calibri" w:eastAsia="Calibri" w:hAnsi="Calibri" w:cs="Times New Roman"/>
          <w:sz w:val="22"/>
        </w:rPr>
      </w:pPr>
      <w:del w:id="1642" w:author="Karlsson, Fredrik" w:date="2024-03-14T14:25:00Z">
        <w:r w:rsidRPr="0031508E" w:rsidDel="006373AF">
          <w:rPr>
            <w:rFonts w:ascii="Calibri" w:eastAsia="Calibri" w:hAnsi="Calibri" w:cs="Times New Roman"/>
            <w:sz w:val="22"/>
          </w:rPr>
          <w:delText>Meteorological: wind, visibility, temperature etc.</w:delText>
        </w:r>
      </w:del>
    </w:p>
    <w:p w14:paraId="41A74CDA" w14:textId="4E20DF14" w:rsidR="0031508E" w:rsidRPr="0031508E" w:rsidDel="006373AF" w:rsidRDefault="0031508E" w:rsidP="004F6822">
      <w:pPr>
        <w:numPr>
          <w:ilvl w:val="0"/>
          <w:numId w:val="29"/>
        </w:numPr>
        <w:spacing w:after="160" w:line="259" w:lineRule="auto"/>
        <w:ind w:left="3552"/>
        <w:contextualSpacing/>
        <w:rPr>
          <w:del w:id="1643" w:author="Karlsson, Fredrik" w:date="2024-03-14T14:25:00Z"/>
          <w:rFonts w:ascii="Calibri" w:eastAsia="Calibri" w:hAnsi="Calibri" w:cs="Times New Roman"/>
          <w:sz w:val="22"/>
        </w:rPr>
      </w:pPr>
      <w:del w:id="1644" w:author="Karlsson, Fredrik" w:date="2024-03-14T14:25:00Z">
        <w:r w:rsidRPr="0031508E" w:rsidDel="006373AF">
          <w:rPr>
            <w:rFonts w:ascii="Calibri" w:eastAsia="Calibri" w:hAnsi="Calibri" w:cs="Times New Roman"/>
            <w:sz w:val="22"/>
          </w:rPr>
          <w:delText>Meteorological warnings</w:delText>
        </w:r>
      </w:del>
    </w:p>
    <w:p w14:paraId="4A3C2F1F" w14:textId="5E1AD50F" w:rsidR="0031508E" w:rsidRPr="0031508E" w:rsidDel="006373AF" w:rsidRDefault="0031508E" w:rsidP="004F6822">
      <w:pPr>
        <w:numPr>
          <w:ilvl w:val="0"/>
          <w:numId w:val="29"/>
        </w:numPr>
        <w:spacing w:after="160" w:line="259" w:lineRule="auto"/>
        <w:ind w:left="3552"/>
        <w:contextualSpacing/>
        <w:rPr>
          <w:del w:id="1645" w:author="Karlsson, Fredrik" w:date="2024-03-14T14:25:00Z"/>
          <w:rFonts w:ascii="Calibri" w:eastAsia="Calibri" w:hAnsi="Calibri" w:cs="Times New Roman"/>
          <w:sz w:val="22"/>
        </w:rPr>
      </w:pPr>
      <w:del w:id="1646" w:author="Karlsson, Fredrik" w:date="2024-03-14T14:25:00Z">
        <w:r w:rsidRPr="0031508E" w:rsidDel="006373AF">
          <w:rPr>
            <w:rFonts w:ascii="Calibri" w:eastAsia="Calibri" w:hAnsi="Calibri" w:cs="Times New Roman"/>
            <w:sz w:val="22"/>
          </w:rPr>
          <w:delText xml:space="preserve">Hydrographical; tide, water level, waves etc. </w:delText>
        </w:r>
      </w:del>
    </w:p>
    <w:p w14:paraId="01E88FA2" w14:textId="466C95A3" w:rsidR="0031508E" w:rsidRPr="0031508E" w:rsidDel="006373AF" w:rsidRDefault="0031508E" w:rsidP="004F6822">
      <w:pPr>
        <w:numPr>
          <w:ilvl w:val="0"/>
          <w:numId w:val="24"/>
        </w:numPr>
        <w:spacing w:after="160" w:line="259" w:lineRule="auto"/>
        <w:ind w:left="3192"/>
        <w:contextualSpacing/>
        <w:rPr>
          <w:del w:id="1647" w:author="Karlsson, Fredrik" w:date="2024-03-14T14:25:00Z"/>
          <w:rFonts w:ascii="Calibri" w:eastAsia="Calibri" w:hAnsi="Calibri" w:cs="Times New Roman"/>
          <w:sz w:val="22"/>
        </w:rPr>
      </w:pPr>
      <w:del w:id="1648" w:author="Karlsson, Fredrik" w:date="2024-03-14T14:25:00Z">
        <w:r w:rsidRPr="0031508E" w:rsidDel="006373AF">
          <w:rPr>
            <w:rFonts w:ascii="Calibri" w:eastAsia="Calibri" w:hAnsi="Calibri" w:cs="Times New Roman"/>
            <w:sz w:val="22"/>
          </w:rPr>
          <w:delText>VTS receives acknowledgement that information is received by the vessel</w:delText>
        </w:r>
      </w:del>
    </w:p>
    <w:p w14:paraId="51DAE562" w14:textId="4EB56B5A" w:rsidR="0031508E" w:rsidRPr="0031508E" w:rsidDel="006373AF" w:rsidRDefault="0031508E" w:rsidP="004F6822">
      <w:pPr>
        <w:numPr>
          <w:ilvl w:val="0"/>
          <w:numId w:val="24"/>
        </w:numPr>
        <w:spacing w:after="160" w:line="259" w:lineRule="auto"/>
        <w:ind w:left="3192"/>
        <w:contextualSpacing/>
        <w:rPr>
          <w:del w:id="1649" w:author="Karlsson, Fredrik" w:date="2024-03-14T14:25:00Z"/>
          <w:rFonts w:ascii="Calibri" w:eastAsia="Calibri" w:hAnsi="Calibri" w:cs="Times New Roman"/>
          <w:sz w:val="22"/>
        </w:rPr>
      </w:pPr>
      <w:del w:id="1650" w:author="Karlsson, Fredrik" w:date="2024-03-14T14:25:00Z">
        <w:r w:rsidRPr="0031508E" w:rsidDel="006373AF">
          <w:rPr>
            <w:rFonts w:ascii="Calibri" w:eastAsia="Calibri" w:hAnsi="Calibri" w:cs="Times New Roman"/>
            <w:sz w:val="22"/>
          </w:rPr>
          <w:delText>The data is rendered and displayed to the user.</w:delText>
        </w:r>
      </w:del>
    </w:p>
    <w:p w14:paraId="559ECEE6" w14:textId="15AAFCCC" w:rsidR="0031508E" w:rsidDel="006373AF" w:rsidRDefault="0031508E" w:rsidP="004F6822">
      <w:pPr>
        <w:numPr>
          <w:ilvl w:val="0"/>
          <w:numId w:val="24"/>
        </w:numPr>
        <w:spacing w:after="160" w:line="259" w:lineRule="auto"/>
        <w:ind w:left="3192"/>
        <w:contextualSpacing/>
        <w:rPr>
          <w:del w:id="1651" w:author="Karlsson, Fredrik" w:date="2024-03-14T14:25:00Z"/>
          <w:rFonts w:ascii="Calibri" w:eastAsia="Calibri" w:hAnsi="Calibri" w:cs="Times New Roman"/>
          <w:sz w:val="22"/>
        </w:rPr>
      </w:pPr>
      <w:del w:id="1652" w:author="Karlsson, Fredrik" w:date="2024-03-14T14:25:00Z">
        <w:r w:rsidRPr="0031508E" w:rsidDel="006373AF">
          <w:rPr>
            <w:rFonts w:ascii="Calibri" w:eastAsia="Calibri" w:hAnsi="Calibri" w:cs="Times New Roman"/>
            <w:sz w:val="22"/>
          </w:rPr>
          <w:delText>When information changes VTS sends update to the ECDIS/ECS</w:delText>
        </w:r>
      </w:del>
    </w:p>
    <w:p w14:paraId="79F410A4" w14:textId="5BB0E85D" w:rsidR="00FD6C6C" w:rsidRPr="0031508E" w:rsidDel="006373AF" w:rsidRDefault="00FD6C6C" w:rsidP="00FD6C6C">
      <w:pPr>
        <w:spacing w:after="160" w:line="259" w:lineRule="auto"/>
        <w:ind w:left="3192"/>
        <w:contextualSpacing/>
        <w:rPr>
          <w:del w:id="1653" w:author="Karlsson, Fredrik" w:date="2024-03-14T14:25:00Z"/>
          <w:rFonts w:ascii="Calibri" w:eastAsia="Calibri" w:hAnsi="Calibri" w:cs="Times New Roman"/>
          <w:sz w:val="22"/>
        </w:rPr>
      </w:pPr>
    </w:p>
    <w:p w14:paraId="4874266B" w14:textId="0CC28456" w:rsidR="0031508E" w:rsidRPr="0031508E" w:rsidDel="006373AF" w:rsidRDefault="0031508E" w:rsidP="0031508E">
      <w:pPr>
        <w:pBdr>
          <w:bottom w:val="single" w:sz="6" w:space="1" w:color="auto"/>
        </w:pBdr>
        <w:spacing w:after="160" w:line="259" w:lineRule="auto"/>
        <w:rPr>
          <w:del w:id="1654" w:author="Karlsson, Fredrik" w:date="2024-03-14T14:25:00Z"/>
          <w:rFonts w:ascii="Calibri" w:eastAsia="Calibri" w:hAnsi="Calibri" w:cs="Times New Roman"/>
          <w:sz w:val="22"/>
        </w:rPr>
      </w:pPr>
      <w:del w:id="1655" w:author="Karlsson, Fredrik" w:date="2024-03-14T14:25:00Z">
        <w:r w:rsidRPr="0031508E" w:rsidDel="006373AF">
          <w:rPr>
            <w:rFonts w:ascii="Calibri" w:eastAsia="Calibri" w:hAnsi="Calibri" w:cs="Times New Roman"/>
            <w:sz w:val="22"/>
            <w:u w:val="single"/>
          </w:rPr>
          <w:delText>Post-conditions</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r>
        <w:r w:rsidR="00FD6C6C" w:rsidDel="006373AF">
          <w:rPr>
            <w:rFonts w:ascii="Calibri" w:eastAsia="Calibri" w:hAnsi="Calibri" w:cs="Times New Roman"/>
            <w:sz w:val="22"/>
          </w:rPr>
          <w:tab/>
        </w:r>
        <w:r w:rsidRPr="0031508E" w:rsidDel="006373AF">
          <w:rPr>
            <w:rFonts w:ascii="Calibri" w:eastAsia="Calibri" w:hAnsi="Calibri" w:cs="Times New Roman"/>
            <w:sz w:val="22"/>
          </w:rPr>
          <w:delText>The correct VTS meteorological information is displayed on the ECDIS/ECS.</w:delText>
        </w:r>
      </w:del>
    </w:p>
    <w:p w14:paraId="1D9D5DF0" w14:textId="1D5B9882" w:rsidR="00FD6C6C" w:rsidDel="006373AF" w:rsidRDefault="00FD6C6C" w:rsidP="0031508E">
      <w:pPr>
        <w:spacing w:after="160" w:line="259" w:lineRule="auto"/>
        <w:rPr>
          <w:del w:id="1656" w:author="Karlsson, Fredrik" w:date="2024-03-14T14:25:00Z"/>
          <w:rFonts w:ascii="Calibri" w:eastAsia="Calibri" w:hAnsi="Calibri" w:cs="Times New Roman"/>
          <w:b/>
          <w:bCs/>
          <w:sz w:val="22"/>
        </w:rPr>
      </w:pPr>
    </w:p>
    <w:p w14:paraId="2AF2C10C" w14:textId="5DF66EB8" w:rsidR="0031508E" w:rsidRPr="0031508E" w:rsidDel="006373AF" w:rsidRDefault="0031508E" w:rsidP="0031508E">
      <w:pPr>
        <w:spacing w:after="160" w:line="259" w:lineRule="auto"/>
        <w:rPr>
          <w:del w:id="1657" w:author="Karlsson, Fredrik" w:date="2024-03-14T14:25:00Z"/>
          <w:rFonts w:ascii="Calibri" w:eastAsia="Calibri" w:hAnsi="Calibri" w:cs="Times New Roman"/>
          <w:b/>
          <w:bCs/>
          <w:sz w:val="22"/>
        </w:rPr>
      </w:pPr>
      <w:del w:id="1658" w:author="Karlsson, Fredrik" w:date="2024-03-14T14:25:00Z">
        <w:r w:rsidRPr="0031508E" w:rsidDel="006373AF">
          <w:rPr>
            <w:rFonts w:ascii="Calibri" w:eastAsia="Calibri" w:hAnsi="Calibri" w:cs="Times New Roman"/>
            <w:b/>
            <w:bCs/>
            <w:sz w:val="22"/>
          </w:rPr>
          <w:delText>Use Case 5</w:delText>
        </w:r>
      </w:del>
    </w:p>
    <w:p w14:paraId="3DE4AB99" w14:textId="4F8A9822" w:rsidR="0031508E" w:rsidRPr="0031508E" w:rsidDel="006373AF" w:rsidRDefault="0031508E" w:rsidP="0031508E">
      <w:pPr>
        <w:spacing w:after="160" w:line="259" w:lineRule="auto"/>
        <w:rPr>
          <w:del w:id="1659" w:author="Karlsson, Fredrik" w:date="2024-03-14T14:25:00Z"/>
          <w:rFonts w:ascii="Calibri" w:eastAsia="Calibri" w:hAnsi="Calibri" w:cs="Times New Roman"/>
          <w:sz w:val="22"/>
        </w:rPr>
      </w:pPr>
      <w:del w:id="1660" w:author="Karlsson, Fredrik" w:date="2024-03-14T14:25:00Z">
        <w:r w:rsidRPr="0031508E" w:rsidDel="006373AF">
          <w:rPr>
            <w:rFonts w:ascii="Calibri" w:eastAsia="Calibri" w:hAnsi="Calibri" w:cs="Times New Roman"/>
            <w:sz w:val="22"/>
            <w:u w:val="single"/>
          </w:rPr>
          <w:delText>Use-case (name):</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r>
        <w:r w:rsidR="00FD6C6C" w:rsidDel="006373AF">
          <w:rPr>
            <w:rFonts w:ascii="Calibri" w:eastAsia="Calibri" w:hAnsi="Calibri" w:cs="Times New Roman"/>
            <w:sz w:val="22"/>
          </w:rPr>
          <w:tab/>
        </w:r>
        <w:r w:rsidRPr="0031508E" w:rsidDel="006373AF">
          <w:rPr>
            <w:rFonts w:ascii="Calibri" w:eastAsia="Calibri" w:hAnsi="Calibri" w:cs="Times New Roman"/>
            <w:sz w:val="22"/>
          </w:rPr>
          <w:delText>Retrieve information related to the management of ship traffic.</w:delText>
        </w:r>
      </w:del>
    </w:p>
    <w:p w14:paraId="0897D5F1" w14:textId="5E03D16F" w:rsidR="0031508E" w:rsidRPr="0031508E" w:rsidDel="006373AF" w:rsidRDefault="0031508E" w:rsidP="0031508E">
      <w:pPr>
        <w:spacing w:after="160" w:line="259" w:lineRule="auto"/>
        <w:rPr>
          <w:del w:id="1661" w:author="Karlsson, Fredrik" w:date="2024-03-14T14:25:00Z"/>
          <w:rFonts w:ascii="Calibri" w:eastAsia="Calibri" w:hAnsi="Calibri" w:cs="Times New Roman"/>
          <w:sz w:val="22"/>
        </w:rPr>
      </w:pPr>
      <w:del w:id="1662" w:author="Karlsson, Fredrik" w:date="2024-03-14T14:25:00Z">
        <w:r w:rsidRPr="0031508E" w:rsidDel="006373AF">
          <w:rPr>
            <w:rFonts w:ascii="Calibri" w:eastAsia="Calibri" w:hAnsi="Calibri" w:cs="Times New Roman"/>
            <w:sz w:val="22"/>
            <w:u w:val="single"/>
          </w:rPr>
          <w:delText>Description:</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r>
        <w:r w:rsidRPr="0031508E" w:rsidDel="006373AF">
          <w:rPr>
            <w:rFonts w:ascii="Calibri" w:eastAsia="Calibri" w:hAnsi="Calibri" w:cs="Times New Roman"/>
            <w:sz w:val="22"/>
          </w:rPr>
          <w:tab/>
        </w:r>
        <w:r w:rsidR="00FD6C6C" w:rsidDel="006373AF">
          <w:rPr>
            <w:rFonts w:ascii="Calibri" w:eastAsia="Calibri" w:hAnsi="Calibri" w:cs="Times New Roman"/>
            <w:sz w:val="22"/>
          </w:rPr>
          <w:tab/>
        </w:r>
        <w:r w:rsidRPr="0031508E" w:rsidDel="006373AF">
          <w:rPr>
            <w:rFonts w:ascii="Calibri" w:eastAsia="Calibri" w:hAnsi="Calibri" w:cs="Times New Roman"/>
            <w:sz w:val="22"/>
          </w:rPr>
          <w:delText>VTS provides vessel permission to proceed, impose conditions or deny entry.</w:delText>
        </w:r>
      </w:del>
    </w:p>
    <w:p w14:paraId="43F72B5C" w14:textId="12D7D7DB" w:rsidR="0031508E" w:rsidRPr="0031508E" w:rsidDel="006373AF" w:rsidRDefault="0031508E" w:rsidP="0031508E">
      <w:pPr>
        <w:spacing w:after="160" w:line="259" w:lineRule="auto"/>
        <w:rPr>
          <w:del w:id="1663" w:author="Karlsson, Fredrik" w:date="2024-03-14T14:25:00Z"/>
          <w:rFonts w:ascii="Calibri" w:eastAsia="Calibri" w:hAnsi="Calibri" w:cs="Times New Roman"/>
          <w:sz w:val="22"/>
        </w:rPr>
      </w:pPr>
      <w:del w:id="1664" w:author="Karlsson, Fredrik" w:date="2024-03-14T14:25:00Z">
        <w:r w:rsidRPr="0031508E" w:rsidDel="006373AF">
          <w:rPr>
            <w:rFonts w:ascii="Calibri" w:eastAsia="Calibri" w:hAnsi="Calibri" w:cs="Times New Roman"/>
            <w:sz w:val="22"/>
            <w:u w:val="single"/>
          </w:rPr>
          <w:delText>Actors:</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r>
        <w:r w:rsidRPr="0031508E" w:rsidDel="006373AF">
          <w:rPr>
            <w:rFonts w:ascii="Calibri" w:eastAsia="Calibri" w:hAnsi="Calibri" w:cs="Times New Roman"/>
            <w:sz w:val="22"/>
          </w:rPr>
          <w:tab/>
        </w:r>
        <w:r w:rsidR="00FD6C6C" w:rsidDel="006373AF">
          <w:rPr>
            <w:rFonts w:ascii="Calibri" w:eastAsia="Calibri" w:hAnsi="Calibri" w:cs="Times New Roman"/>
            <w:sz w:val="22"/>
          </w:rPr>
          <w:tab/>
        </w:r>
        <w:r w:rsidR="00FD6C6C" w:rsidDel="006373AF">
          <w:rPr>
            <w:rFonts w:ascii="Calibri" w:eastAsia="Calibri" w:hAnsi="Calibri" w:cs="Times New Roman"/>
            <w:sz w:val="22"/>
          </w:rPr>
          <w:tab/>
        </w:r>
        <w:r w:rsidRPr="0031508E" w:rsidDel="006373AF">
          <w:rPr>
            <w:rFonts w:ascii="Calibri" w:eastAsia="Calibri" w:hAnsi="Calibri" w:cs="Times New Roman"/>
            <w:sz w:val="22"/>
          </w:rPr>
          <w:delText xml:space="preserve">Mariner, ECDIS/ECS, VTS </w:delText>
        </w:r>
      </w:del>
    </w:p>
    <w:p w14:paraId="7C4733B9" w14:textId="2273531D" w:rsidR="0031508E" w:rsidRPr="0031508E" w:rsidDel="006373AF" w:rsidRDefault="0031508E" w:rsidP="0031508E">
      <w:pPr>
        <w:spacing w:after="160" w:line="259" w:lineRule="auto"/>
        <w:rPr>
          <w:del w:id="1665" w:author="Karlsson, Fredrik" w:date="2024-03-14T14:25:00Z"/>
          <w:rFonts w:ascii="Calibri" w:eastAsia="Calibri" w:hAnsi="Calibri" w:cs="Times New Roman"/>
          <w:sz w:val="22"/>
        </w:rPr>
      </w:pPr>
      <w:del w:id="1666" w:author="Karlsson, Fredrik" w:date="2024-03-14T14:25:00Z">
        <w:r w:rsidRPr="0031508E" w:rsidDel="006373AF">
          <w:rPr>
            <w:rFonts w:ascii="Calibri" w:eastAsia="Calibri" w:hAnsi="Calibri" w:cs="Times New Roman"/>
            <w:sz w:val="22"/>
            <w:u w:val="single"/>
          </w:rPr>
          <w:delText>Frequency of Use</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r>
        <w:r w:rsidR="00FD6C6C" w:rsidDel="006373AF">
          <w:rPr>
            <w:rFonts w:ascii="Calibri" w:eastAsia="Calibri" w:hAnsi="Calibri" w:cs="Times New Roman"/>
            <w:sz w:val="22"/>
          </w:rPr>
          <w:tab/>
        </w:r>
        <w:r w:rsidRPr="0031508E" w:rsidDel="006373AF">
          <w:rPr>
            <w:rFonts w:ascii="Calibri" w:eastAsia="Calibri" w:hAnsi="Calibri" w:cs="Times New Roman"/>
            <w:sz w:val="22"/>
          </w:rPr>
          <w:delText>Typically triggered once before vessel enters VTS area or leaves berth.</w:delText>
        </w:r>
      </w:del>
    </w:p>
    <w:p w14:paraId="52982F1A" w14:textId="61C1B8F5" w:rsidR="0031508E" w:rsidRPr="0031508E" w:rsidDel="006373AF" w:rsidRDefault="0031508E" w:rsidP="0031508E">
      <w:pPr>
        <w:spacing w:after="160" w:line="259" w:lineRule="auto"/>
        <w:rPr>
          <w:del w:id="1667" w:author="Karlsson, Fredrik" w:date="2024-03-14T14:25:00Z"/>
          <w:rFonts w:ascii="Calibri" w:eastAsia="Calibri" w:hAnsi="Calibri" w:cs="Times New Roman"/>
          <w:sz w:val="22"/>
        </w:rPr>
      </w:pPr>
      <w:del w:id="1668" w:author="Karlsson, Fredrik" w:date="2024-03-14T14:25:00Z">
        <w:r w:rsidRPr="0031508E" w:rsidDel="006373AF">
          <w:rPr>
            <w:rFonts w:ascii="Calibri" w:eastAsia="Calibri" w:hAnsi="Calibri" w:cs="Times New Roman"/>
            <w:sz w:val="22"/>
            <w:u w:val="single"/>
          </w:rPr>
          <w:delText>Pre-conditions</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r>
        <w:r w:rsidR="00FD6C6C" w:rsidDel="006373AF">
          <w:rPr>
            <w:rFonts w:ascii="Calibri" w:eastAsia="Calibri" w:hAnsi="Calibri" w:cs="Times New Roman"/>
            <w:sz w:val="22"/>
          </w:rPr>
          <w:tab/>
        </w:r>
        <w:r w:rsidR="00FD6C6C" w:rsidDel="006373AF">
          <w:rPr>
            <w:rFonts w:ascii="Calibri" w:eastAsia="Calibri" w:hAnsi="Calibri" w:cs="Times New Roman"/>
            <w:sz w:val="22"/>
          </w:rPr>
          <w:tab/>
        </w:r>
        <w:r w:rsidRPr="0031508E" w:rsidDel="006373AF">
          <w:rPr>
            <w:rFonts w:ascii="Calibri" w:eastAsia="Calibri" w:hAnsi="Calibri" w:cs="Times New Roman"/>
            <w:sz w:val="22"/>
          </w:rPr>
          <w:delText>The service instance is known to the ECDIS/ECS.</w:delText>
        </w:r>
        <w:r w:rsidRPr="0031508E" w:rsidDel="006373AF">
          <w:rPr>
            <w:rFonts w:ascii="Calibri" w:eastAsia="Calibri" w:hAnsi="Calibri" w:cs="Times New Roman"/>
            <w:sz w:val="22"/>
          </w:rPr>
          <w:tab/>
        </w:r>
      </w:del>
    </w:p>
    <w:p w14:paraId="3353CBB1" w14:textId="68CA323F" w:rsidR="0031508E" w:rsidRPr="0031508E" w:rsidDel="006373AF" w:rsidRDefault="0031508E" w:rsidP="0031508E">
      <w:pPr>
        <w:spacing w:after="160" w:line="259" w:lineRule="auto"/>
        <w:rPr>
          <w:del w:id="1669" w:author="Karlsson, Fredrik" w:date="2024-03-14T14:25:00Z"/>
          <w:rFonts w:ascii="Calibri" w:eastAsia="Calibri" w:hAnsi="Calibri" w:cs="Times New Roman"/>
          <w:sz w:val="22"/>
        </w:rPr>
      </w:pPr>
      <w:del w:id="1670" w:author="Karlsson, Fredrik" w:date="2024-03-14T14:25:00Z">
        <w:r w:rsidRPr="0031508E" w:rsidDel="006373AF">
          <w:rPr>
            <w:rFonts w:ascii="Calibri" w:eastAsia="Calibri" w:hAnsi="Calibri" w:cs="Times New Roman"/>
            <w:sz w:val="22"/>
            <w:u w:val="single"/>
          </w:rPr>
          <w:delText>Ordinary Sequence #1:</w:delText>
        </w:r>
        <w:r w:rsidRPr="0031508E" w:rsidDel="006373AF">
          <w:rPr>
            <w:rFonts w:ascii="Calibri" w:eastAsia="Calibri" w:hAnsi="Calibri" w:cs="Times New Roman"/>
            <w:sz w:val="22"/>
          </w:rPr>
          <w:delText xml:space="preserve"> </w:delText>
        </w:r>
      </w:del>
    </w:p>
    <w:p w14:paraId="30BA1793" w14:textId="2FF6886F" w:rsidR="0031508E" w:rsidRPr="0031508E" w:rsidDel="006373AF" w:rsidRDefault="0031508E" w:rsidP="004F6822">
      <w:pPr>
        <w:numPr>
          <w:ilvl w:val="0"/>
          <w:numId w:val="25"/>
        </w:numPr>
        <w:spacing w:after="160" w:line="259" w:lineRule="auto"/>
        <w:contextualSpacing/>
        <w:rPr>
          <w:del w:id="1671" w:author="Karlsson, Fredrik" w:date="2024-03-14T14:25:00Z"/>
          <w:rFonts w:ascii="Calibri" w:eastAsia="Calibri" w:hAnsi="Calibri" w:cs="Times New Roman"/>
          <w:sz w:val="22"/>
        </w:rPr>
      </w:pPr>
      <w:del w:id="1672" w:author="Karlsson, Fredrik" w:date="2024-03-14T14:25:00Z">
        <w:r w:rsidRPr="0031508E" w:rsidDel="006373AF">
          <w:rPr>
            <w:rFonts w:ascii="Calibri" w:eastAsia="Calibri" w:hAnsi="Calibri" w:cs="Times New Roman"/>
            <w:sz w:val="22"/>
          </w:rPr>
          <w:delText>Vessel wants to leave berth</w:delText>
        </w:r>
      </w:del>
    </w:p>
    <w:p w14:paraId="6E2726CF" w14:textId="1FDCD33B" w:rsidR="0031508E" w:rsidRPr="0031508E" w:rsidDel="006373AF" w:rsidRDefault="0031508E" w:rsidP="004F6822">
      <w:pPr>
        <w:numPr>
          <w:ilvl w:val="0"/>
          <w:numId w:val="25"/>
        </w:numPr>
        <w:spacing w:after="160" w:line="259" w:lineRule="auto"/>
        <w:contextualSpacing/>
        <w:rPr>
          <w:del w:id="1673" w:author="Karlsson, Fredrik" w:date="2024-03-14T14:25:00Z"/>
          <w:rFonts w:ascii="Calibri" w:eastAsia="Calibri" w:hAnsi="Calibri" w:cs="Times New Roman"/>
          <w:sz w:val="22"/>
        </w:rPr>
      </w:pPr>
      <w:del w:id="1674" w:author="Karlsson, Fredrik" w:date="2024-03-14T14:25:00Z">
        <w:r w:rsidRPr="0031508E" w:rsidDel="006373AF">
          <w:rPr>
            <w:rFonts w:ascii="Calibri" w:eastAsia="Calibri" w:hAnsi="Calibri" w:cs="Times New Roman"/>
            <w:sz w:val="22"/>
          </w:rPr>
          <w:delText>The mariner sends ETD through ECDIS/ECS to the service and requests permission to leave berth.</w:delText>
        </w:r>
      </w:del>
    </w:p>
    <w:p w14:paraId="6F08CD2E" w14:textId="75A04E28" w:rsidR="0031508E" w:rsidRPr="0031508E" w:rsidDel="006373AF" w:rsidRDefault="0031508E" w:rsidP="004F6822">
      <w:pPr>
        <w:numPr>
          <w:ilvl w:val="0"/>
          <w:numId w:val="25"/>
        </w:numPr>
        <w:spacing w:after="160" w:line="259" w:lineRule="auto"/>
        <w:contextualSpacing/>
        <w:rPr>
          <w:del w:id="1675" w:author="Karlsson, Fredrik" w:date="2024-03-14T14:25:00Z"/>
          <w:rFonts w:ascii="Calibri" w:eastAsia="Calibri" w:hAnsi="Calibri" w:cs="Times New Roman"/>
          <w:sz w:val="22"/>
        </w:rPr>
      </w:pPr>
      <w:del w:id="1676" w:author="Karlsson, Fredrik" w:date="2024-03-14T14:25:00Z">
        <w:r w:rsidRPr="0031508E" w:rsidDel="006373AF">
          <w:rPr>
            <w:rFonts w:ascii="Calibri" w:eastAsia="Calibri" w:hAnsi="Calibri" w:cs="Times New Roman"/>
            <w:sz w:val="22"/>
          </w:rPr>
          <w:delText>VTS sends response which may include conditions on when vessel can leave the berth</w:delText>
        </w:r>
      </w:del>
    </w:p>
    <w:p w14:paraId="3FB452D3" w14:textId="24FDB2AC" w:rsidR="0031508E" w:rsidRPr="0031508E" w:rsidDel="006373AF" w:rsidRDefault="0031508E" w:rsidP="004F6822">
      <w:pPr>
        <w:numPr>
          <w:ilvl w:val="0"/>
          <w:numId w:val="25"/>
        </w:numPr>
        <w:spacing w:after="160" w:line="259" w:lineRule="auto"/>
        <w:contextualSpacing/>
        <w:rPr>
          <w:del w:id="1677" w:author="Karlsson, Fredrik" w:date="2024-03-14T14:25:00Z"/>
          <w:rFonts w:ascii="Calibri" w:eastAsia="Calibri" w:hAnsi="Calibri" w:cs="Times New Roman"/>
          <w:sz w:val="22"/>
        </w:rPr>
      </w:pPr>
      <w:del w:id="1678" w:author="Karlsson, Fredrik" w:date="2024-03-14T14:25:00Z">
        <w:r w:rsidRPr="0031508E" w:rsidDel="006373AF">
          <w:rPr>
            <w:rFonts w:ascii="Calibri" w:eastAsia="Calibri" w:hAnsi="Calibri" w:cs="Times New Roman"/>
            <w:sz w:val="22"/>
          </w:rPr>
          <w:delText xml:space="preserve">Service delivers response to ECDIS/ECS </w:delText>
        </w:r>
      </w:del>
    </w:p>
    <w:p w14:paraId="03DA3EE6" w14:textId="33BC3977" w:rsidR="0031508E" w:rsidRPr="0031508E" w:rsidDel="006373AF" w:rsidRDefault="0031508E" w:rsidP="004F6822">
      <w:pPr>
        <w:numPr>
          <w:ilvl w:val="0"/>
          <w:numId w:val="25"/>
        </w:numPr>
        <w:spacing w:after="160" w:line="259" w:lineRule="auto"/>
        <w:contextualSpacing/>
        <w:rPr>
          <w:del w:id="1679" w:author="Karlsson, Fredrik" w:date="2024-03-14T14:25:00Z"/>
          <w:rFonts w:ascii="Calibri" w:eastAsia="Calibri" w:hAnsi="Calibri" w:cs="Times New Roman"/>
          <w:sz w:val="22"/>
        </w:rPr>
      </w:pPr>
      <w:del w:id="1680" w:author="Karlsson, Fredrik" w:date="2024-03-14T14:25:00Z">
        <w:r w:rsidRPr="0031508E" w:rsidDel="006373AF">
          <w:rPr>
            <w:rFonts w:ascii="Calibri" w:eastAsia="Calibri" w:hAnsi="Calibri" w:cs="Times New Roman"/>
            <w:sz w:val="22"/>
          </w:rPr>
          <w:delText>The mariner acknowledges revised ETD in ECDIS/ECS and send response to the VTS.</w:delText>
        </w:r>
      </w:del>
    </w:p>
    <w:p w14:paraId="66ABB3A7" w14:textId="1E941DA5" w:rsidR="0031508E" w:rsidRPr="0031508E" w:rsidDel="006373AF" w:rsidRDefault="0031508E" w:rsidP="0031508E">
      <w:pPr>
        <w:spacing w:after="160" w:line="259" w:lineRule="auto"/>
        <w:rPr>
          <w:del w:id="1681" w:author="Karlsson, Fredrik" w:date="2024-03-14T14:25:00Z"/>
          <w:rFonts w:ascii="Calibri" w:eastAsia="Calibri" w:hAnsi="Calibri" w:cs="Times New Roman"/>
          <w:sz w:val="22"/>
        </w:rPr>
      </w:pPr>
      <w:del w:id="1682" w:author="Karlsson, Fredrik" w:date="2024-03-14T14:25:00Z">
        <w:r w:rsidRPr="0031508E" w:rsidDel="006373AF">
          <w:rPr>
            <w:rFonts w:ascii="Calibri" w:eastAsia="Calibri" w:hAnsi="Calibri" w:cs="Times New Roman"/>
            <w:sz w:val="22"/>
            <w:u w:val="single"/>
          </w:rPr>
          <w:delText>Ordinary Sequence #2:</w:delText>
        </w:r>
        <w:r w:rsidRPr="0031508E" w:rsidDel="006373AF">
          <w:rPr>
            <w:rFonts w:ascii="Calibri" w:eastAsia="Calibri" w:hAnsi="Calibri" w:cs="Times New Roman"/>
            <w:sz w:val="22"/>
          </w:rPr>
          <w:delText xml:space="preserve"> </w:delText>
        </w:r>
      </w:del>
    </w:p>
    <w:p w14:paraId="6417ED0D" w14:textId="3342099A" w:rsidR="0031508E" w:rsidRPr="0031508E" w:rsidDel="006373AF" w:rsidRDefault="0031508E" w:rsidP="004F6822">
      <w:pPr>
        <w:numPr>
          <w:ilvl w:val="0"/>
          <w:numId w:val="26"/>
        </w:numPr>
        <w:spacing w:after="160" w:line="259" w:lineRule="auto"/>
        <w:contextualSpacing/>
        <w:rPr>
          <w:del w:id="1683" w:author="Karlsson, Fredrik" w:date="2024-03-14T14:25:00Z"/>
          <w:rFonts w:ascii="Calibri" w:eastAsia="Calibri" w:hAnsi="Calibri" w:cs="Times New Roman"/>
          <w:sz w:val="22"/>
        </w:rPr>
      </w:pPr>
      <w:del w:id="1684" w:author="Karlsson, Fredrik" w:date="2024-03-14T14:25:00Z">
        <w:r w:rsidRPr="0031508E" w:rsidDel="006373AF">
          <w:rPr>
            <w:rFonts w:ascii="Calibri" w:eastAsia="Calibri" w:hAnsi="Calibri" w:cs="Times New Roman"/>
            <w:sz w:val="22"/>
          </w:rPr>
          <w:delText xml:space="preserve">The vessel enters VTS area </w:delText>
        </w:r>
      </w:del>
    </w:p>
    <w:p w14:paraId="04EDEE55" w14:textId="07771770" w:rsidR="0031508E" w:rsidRPr="0031508E" w:rsidDel="006373AF" w:rsidRDefault="0031508E" w:rsidP="004F6822">
      <w:pPr>
        <w:numPr>
          <w:ilvl w:val="0"/>
          <w:numId w:val="26"/>
        </w:numPr>
        <w:spacing w:after="160" w:line="259" w:lineRule="auto"/>
        <w:contextualSpacing/>
        <w:rPr>
          <w:del w:id="1685" w:author="Karlsson, Fredrik" w:date="2024-03-14T14:25:00Z"/>
          <w:rFonts w:ascii="Calibri" w:eastAsia="Calibri" w:hAnsi="Calibri" w:cs="Times New Roman"/>
          <w:sz w:val="22"/>
        </w:rPr>
      </w:pPr>
      <w:del w:id="1686" w:author="Karlsson, Fredrik" w:date="2024-03-14T14:25:00Z">
        <w:r w:rsidRPr="0031508E" w:rsidDel="006373AF">
          <w:rPr>
            <w:rFonts w:ascii="Calibri" w:eastAsia="Calibri" w:hAnsi="Calibri" w:cs="Times New Roman"/>
            <w:sz w:val="22"/>
          </w:rPr>
          <w:delText>The ECDIS/ECS requests permission to proceed from the service</w:delText>
        </w:r>
      </w:del>
    </w:p>
    <w:p w14:paraId="36DCE7DB" w14:textId="497BD799" w:rsidR="0031508E" w:rsidRPr="0031508E" w:rsidDel="006373AF" w:rsidRDefault="0031508E" w:rsidP="004F6822">
      <w:pPr>
        <w:numPr>
          <w:ilvl w:val="0"/>
          <w:numId w:val="26"/>
        </w:numPr>
        <w:spacing w:after="160" w:line="259" w:lineRule="auto"/>
        <w:contextualSpacing/>
        <w:rPr>
          <w:del w:id="1687" w:author="Karlsson, Fredrik" w:date="2024-03-14T14:25:00Z"/>
          <w:rFonts w:ascii="Calibri" w:eastAsia="Calibri" w:hAnsi="Calibri" w:cs="Times New Roman"/>
          <w:sz w:val="22"/>
        </w:rPr>
      </w:pPr>
      <w:del w:id="1688" w:author="Karlsson, Fredrik" w:date="2024-03-14T14:25:00Z">
        <w:r w:rsidRPr="0031508E" w:rsidDel="006373AF">
          <w:rPr>
            <w:rFonts w:ascii="Calibri" w:eastAsia="Calibri" w:hAnsi="Calibri" w:cs="Times New Roman"/>
            <w:sz w:val="22"/>
          </w:rPr>
          <w:lastRenderedPageBreak/>
          <w:delText>Vessel's planned ETA is suitable. VTS sends new recommended ETA to ECDIS/ECS of the vessel through the service</w:delText>
        </w:r>
      </w:del>
    </w:p>
    <w:p w14:paraId="53B78025" w14:textId="2F0AE784" w:rsidR="0031508E" w:rsidRPr="0031508E" w:rsidDel="006373AF" w:rsidRDefault="0031508E" w:rsidP="004F6822">
      <w:pPr>
        <w:numPr>
          <w:ilvl w:val="0"/>
          <w:numId w:val="26"/>
        </w:numPr>
        <w:spacing w:after="160" w:line="259" w:lineRule="auto"/>
        <w:contextualSpacing/>
        <w:rPr>
          <w:del w:id="1689" w:author="Karlsson, Fredrik" w:date="2024-03-14T14:25:00Z"/>
          <w:rFonts w:ascii="Calibri" w:eastAsia="Calibri" w:hAnsi="Calibri" w:cs="Times New Roman"/>
          <w:sz w:val="22"/>
        </w:rPr>
      </w:pPr>
      <w:del w:id="1690" w:author="Karlsson, Fredrik" w:date="2024-03-14T14:25:00Z">
        <w:r w:rsidRPr="0031508E" w:rsidDel="006373AF">
          <w:rPr>
            <w:rFonts w:ascii="Calibri" w:eastAsia="Calibri" w:hAnsi="Calibri" w:cs="Times New Roman"/>
            <w:sz w:val="22"/>
          </w:rPr>
          <w:delText>The mariner acknowledges to reach the ETA in ECDIS/ECS and sends response to the service.</w:delText>
        </w:r>
      </w:del>
    </w:p>
    <w:p w14:paraId="41BBDF23" w14:textId="23D2303D" w:rsidR="0031508E" w:rsidDel="006373AF" w:rsidRDefault="0031508E" w:rsidP="004F6822">
      <w:pPr>
        <w:numPr>
          <w:ilvl w:val="0"/>
          <w:numId w:val="26"/>
        </w:numPr>
        <w:spacing w:after="160" w:line="259" w:lineRule="auto"/>
        <w:contextualSpacing/>
        <w:rPr>
          <w:del w:id="1691" w:author="Karlsson, Fredrik" w:date="2024-03-14T14:25:00Z"/>
          <w:rFonts w:ascii="Calibri" w:eastAsia="Calibri" w:hAnsi="Calibri" w:cs="Times New Roman"/>
          <w:sz w:val="22"/>
        </w:rPr>
      </w:pPr>
      <w:del w:id="1692" w:author="Karlsson, Fredrik" w:date="2024-03-14T14:25:00Z">
        <w:r w:rsidRPr="0031508E" w:rsidDel="006373AF">
          <w:rPr>
            <w:rFonts w:ascii="Calibri" w:eastAsia="Calibri" w:hAnsi="Calibri" w:cs="Times New Roman"/>
            <w:sz w:val="22"/>
          </w:rPr>
          <w:delText>New ETA is confirmed by the VTS</w:delText>
        </w:r>
      </w:del>
    </w:p>
    <w:p w14:paraId="5CC60444" w14:textId="5191557F" w:rsidR="00FD6C6C" w:rsidRPr="0031508E" w:rsidDel="006373AF" w:rsidRDefault="00FD6C6C" w:rsidP="00FD6C6C">
      <w:pPr>
        <w:spacing w:after="160" w:line="259" w:lineRule="auto"/>
        <w:ind w:left="3192"/>
        <w:contextualSpacing/>
        <w:rPr>
          <w:del w:id="1693" w:author="Karlsson, Fredrik" w:date="2024-03-14T14:25:00Z"/>
          <w:rFonts w:ascii="Calibri" w:eastAsia="Calibri" w:hAnsi="Calibri" w:cs="Times New Roman"/>
          <w:sz w:val="22"/>
        </w:rPr>
      </w:pPr>
    </w:p>
    <w:p w14:paraId="5F6C176E" w14:textId="7548A8A0" w:rsidR="0031508E" w:rsidRPr="0031508E" w:rsidDel="006373AF" w:rsidRDefault="0031508E" w:rsidP="0031508E">
      <w:pPr>
        <w:spacing w:after="160" w:line="259" w:lineRule="auto"/>
        <w:rPr>
          <w:del w:id="1694" w:author="Karlsson, Fredrik" w:date="2024-03-14T14:25:00Z"/>
          <w:rFonts w:ascii="Calibri" w:eastAsia="Calibri" w:hAnsi="Calibri" w:cs="Times New Roman"/>
          <w:sz w:val="22"/>
        </w:rPr>
      </w:pPr>
      <w:del w:id="1695" w:author="Karlsson, Fredrik" w:date="2024-03-14T14:25:00Z">
        <w:r w:rsidRPr="0031508E" w:rsidDel="006373AF">
          <w:rPr>
            <w:rFonts w:ascii="Calibri" w:eastAsia="Calibri" w:hAnsi="Calibri" w:cs="Times New Roman"/>
            <w:sz w:val="22"/>
            <w:u w:val="single"/>
          </w:rPr>
          <w:delText>Ordinary Sequence #3, including route plan:</w:delText>
        </w:r>
        <w:r w:rsidRPr="0031508E" w:rsidDel="006373AF">
          <w:rPr>
            <w:rFonts w:ascii="Calibri" w:eastAsia="Calibri" w:hAnsi="Calibri" w:cs="Times New Roman"/>
            <w:sz w:val="22"/>
          </w:rPr>
          <w:delText xml:space="preserve"> </w:delText>
        </w:r>
      </w:del>
    </w:p>
    <w:p w14:paraId="50CBCF5F" w14:textId="03DE031D" w:rsidR="0031508E" w:rsidRPr="0031508E" w:rsidDel="006373AF" w:rsidRDefault="0031508E" w:rsidP="004F6822">
      <w:pPr>
        <w:numPr>
          <w:ilvl w:val="0"/>
          <w:numId w:val="35"/>
        </w:numPr>
        <w:spacing w:after="160" w:line="259" w:lineRule="auto"/>
        <w:contextualSpacing/>
        <w:rPr>
          <w:del w:id="1696" w:author="Karlsson, Fredrik" w:date="2024-03-14T14:25:00Z"/>
          <w:rFonts w:ascii="Calibri" w:eastAsia="Calibri" w:hAnsi="Calibri" w:cs="Times New Roman"/>
          <w:sz w:val="22"/>
        </w:rPr>
      </w:pPr>
      <w:del w:id="1697" w:author="Karlsson, Fredrik" w:date="2024-03-14T14:25:00Z">
        <w:r w:rsidRPr="0031508E" w:rsidDel="006373AF">
          <w:rPr>
            <w:rFonts w:ascii="Calibri" w:eastAsia="Calibri" w:hAnsi="Calibri" w:cs="Times New Roman"/>
            <w:sz w:val="22"/>
          </w:rPr>
          <w:delText>Vessel wants to leave berth</w:delText>
        </w:r>
      </w:del>
    </w:p>
    <w:p w14:paraId="35DF4561" w14:textId="772A348B" w:rsidR="0031508E" w:rsidRPr="0031508E" w:rsidDel="006373AF" w:rsidRDefault="0031508E" w:rsidP="004F6822">
      <w:pPr>
        <w:numPr>
          <w:ilvl w:val="0"/>
          <w:numId w:val="35"/>
        </w:numPr>
        <w:spacing w:after="160" w:line="259" w:lineRule="auto"/>
        <w:contextualSpacing/>
        <w:rPr>
          <w:del w:id="1698" w:author="Karlsson, Fredrik" w:date="2024-03-14T14:25:00Z"/>
          <w:rFonts w:ascii="Calibri" w:eastAsia="Calibri" w:hAnsi="Calibri" w:cs="Times New Roman"/>
          <w:sz w:val="22"/>
        </w:rPr>
      </w:pPr>
      <w:del w:id="1699" w:author="Karlsson, Fredrik" w:date="2024-03-14T14:25:00Z">
        <w:r w:rsidRPr="0031508E" w:rsidDel="006373AF">
          <w:rPr>
            <w:rFonts w:ascii="Calibri" w:eastAsia="Calibri" w:hAnsi="Calibri" w:cs="Times New Roman"/>
            <w:sz w:val="22"/>
          </w:rPr>
          <w:delText>The mariner sends in route plan with schedule through ECDIS/ECS to the service. The schedule includes the planned ETD.</w:delText>
        </w:r>
      </w:del>
    </w:p>
    <w:p w14:paraId="51757A38" w14:textId="292E9D80" w:rsidR="0031508E" w:rsidRPr="0031508E" w:rsidDel="006373AF" w:rsidRDefault="0031508E" w:rsidP="004F6822">
      <w:pPr>
        <w:numPr>
          <w:ilvl w:val="0"/>
          <w:numId w:val="35"/>
        </w:numPr>
        <w:spacing w:after="160" w:line="259" w:lineRule="auto"/>
        <w:contextualSpacing/>
        <w:rPr>
          <w:del w:id="1700" w:author="Karlsson, Fredrik" w:date="2024-03-14T14:25:00Z"/>
          <w:rFonts w:ascii="Calibri" w:eastAsia="Calibri" w:hAnsi="Calibri" w:cs="Times New Roman"/>
          <w:sz w:val="22"/>
        </w:rPr>
      </w:pPr>
      <w:del w:id="1701" w:author="Karlsson, Fredrik" w:date="2024-03-14T14:25:00Z">
        <w:r w:rsidRPr="0031508E" w:rsidDel="006373AF">
          <w:rPr>
            <w:rFonts w:ascii="Calibri" w:eastAsia="Calibri" w:hAnsi="Calibri" w:cs="Times New Roman"/>
            <w:sz w:val="22"/>
          </w:rPr>
          <w:delText>VTS sends response which may acknowledge the ETD or include new ETD</w:delText>
        </w:r>
      </w:del>
    </w:p>
    <w:p w14:paraId="22DEAA56" w14:textId="7C5D0BA4" w:rsidR="0031508E" w:rsidRPr="0031508E" w:rsidDel="006373AF" w:rsidRDefault="0031508E" w:rsidP="004F6822">
      <w:pPr>
        <w:numPr>
          <w:ilvl w:val="0"/>
          <w:numId w:val="35"/>
        </w:numPr>
        <w:spacing w:after="160" w:line="259" w:lineRule="auto"/>
        <w:contextualSpacing/>
        <w:rPr>
          <w:del w:id="1702" w:author="Karlsson, Fredrik" w:date="2024-03-14T14:25:00Z"/>
          <w:rFonts w:ascii="Calibri" w:eastAsia="Calibri" w:hAnsi="Calibri" w:cs="Times New Roman"/>
          <w:sz w:val="22"/>
        </w:rPr>
      </w:pPr>
      <w:del w:id="1703" w:author="Karlsson, Fredrik" w:date="2024-03-14T14:25:00Z">
        <w:r w:rsidRPr="0031508E" w:rsidDel="006373AF">
          <w:rPr>
            <w:rFonts w:ascii="Calibri" w:eastAsia="Calibri" w:hAnsi="Calibri" w:cs="Times New Roman"/>
            <w:sz w:val="22"/>
          </w:rPr>
          <w:delText xml:space="preserve">Service delivers response to ECDIS/ECS </w:delText>
        </w:r>
      </w:del>
    </w:p>
    <w:p w14:paraId="53395F9C" w14:textId="5D9D7AA1" w:rsidR="0031508E" w:rsidDel="006373AF" w:rsidRDefault="0031508E" w:rsidP="004F6822">
      <w:pPr>
        <w:numPr>
          <w:ilvl w:val="0"/>
          <w:numId w:val="35"/>
        </w:numPr>
        <w:spacing w:after="160" w:line="259" w:lineRule="auto"/>
        <w:contextualSpacing/>
        <w:rPr>
          <w:del w:id="1704" w:author="Karlsson, Fredrik" w:date="2024-03-14T14:25:00Z"/>
          <w:rFonts w:ascii="Calibri" w:eastAsia="Calibri" w:hAnsi="Calibri" w:cs="Times New Roman"/>
          <w:sz w:val="22"/>
        </w:rPr>
      </w:pPr>
      <w:del w:id="1705" w:author="Karlsson, Fredrik" w:date="2024-03-14T14:25:00Z">
        <w:r w:rsidRPr="0031508E" w:rsidDel="006373AF">
          <w:rPr>
            <w:rFonts w:ascii="Calibri" w:eastAsia="Calibri" w:hAnsi="Calibri" w:cs="Times New Roman"/>
            <w:sz w:val="22"/>
          </w:rPr>
          <w:delText>The mariner acknowledges revised ETD in ECDIS/ECS and send updated route plan with schedule to the VTS.</w:delText>
        </w:r>
      </w:del>
    </w:p>
    <w:p w14:paraId="301493E6" w14:textId="7D765B76" w:rsidR="00FD6C6C" w:rsidRPr="0031508E" w:rsidDel="006373AF" w:rsidRDefault="00FD6C6C" w:rsidP="00FD6C6C">
      <w:pPr>
        <w:spacing w:after="160" w:line="259" w:lineRule="auto"/>
        <w:ind w:left="3192"/>
        <w:contextualSpacing/>
        <w:rPr>
          <w:del w:id="1706" w:author="Karlsson, Fredrik" w:date="2024-03-14T14:25:00Z"/>
          <w:rFonts w:ascii="Calibri" w:eastAsia="Calibri" w:hAnsi="Calibri" w:cs="Times New Roman"/>
          <w:sz w:val="22"/>
        </w:rPr>
      </w:pPr>
    </w:p>
    <w:p w14:paraId="5B15D09E" w14:textId="484C0CBE" w:rsidR="0031508E" w:rsidRPr="0031508E" w:rsidDel="006373AF" w:rsidRDefault="0031508E" w:rsidP="0031508E">
      <w:pPr>
        <w:spacing w:after="160" w:line="259" w:lineRule="auto"/>
        <w:rPr>
          <w:del w:id="1707" w:author="Karlsson, Fredrik" w:date="2024-03-14T14:25:00Z"/>
          <w:rFonts w:ascii="Calibri" w:eastAsia="Calibri" w:hAnsi="Calibri" w:cs="Times New Roman"/>
          <w:sz w:val="22"/>
        </w:rPr>
      </w:pPr>
      <w:del w:id="1708" w:author="Karlsson, Fredrik" w:date="2024-03-14T14:25:00Z">
        <w:r w:rsidRPr="0031508E" w:rsidDel="006373AF">
          <w:rPr>
            <w:rFonts w:ascii="Calibri" w:eastAsia="Calibri" w:hAnsi="Calibri" w:cs="Times New Roman"/>
            <w:sz w:val="22"/>
            <w:u w:val="single"/>
          </w:rPr>
          <w:delText>Ordinary Sequence #4, including route plan:</w:delText>
        </w:r>
        <w:r w:rsidRPr="0031508E" w:rsidDel="006373AF">
          <w:rPr>
            <w:rFonts w:ascii="Calibri" w:eastAsia="Calibri" w:hAnsi="Calibri" w:cs="Times New Roman"/>
            <w:sz w:val="22"/>
          </w:rPr>
          <w:delText xml:space="preserve"> </w:delText>
        </w:r>
      </w:del>
    </w:p>
    <w:p w14:paraId="6EF11B48" w14:textId="2891A234" w:rsidR="0031508E" w:rsidRPr="0031508E" w:rsidDel="006373AF" w:rsidRDefault="0031508E" w:rsidP="004F6822">
      <w:pPr>
        <w:numPr>
          <w:ilvl w:val="0"/>
          <w:numId w:val="34"/>
        </w:numPr>
        <w:spacing w:after="160" w:line="259" w:lineRule="auto"/>
        <w:contextualSpacing/>
        <w:rPr>
          <w:del w:id="1709" w:author="Karlsson, Fredrik" w:date="2024-03-14T14:25:00Z"/>
          <w:rFonts w:ascii="Calibri" w:eastAsia="Calibri" w:hAnsi="Calibri" w:cs="Times New Roman"/>
          <w:sz w:val="22"/>
        </w:rPr>
      </w:pPr>
      <w:del w:id="1710" w:author="Karlsson, Fredrik" w:date="2024-03-14T14:25:00Z">
        <w:r w:rsidRPr="0031508E" w:rsidDel="006373AF">
          <w:rPr>
            <w:rFonts w:ascii="Calibri" w:eastAsia="Calibri" w:hAnsi="Calibri" w:cs="Times New Roman"/>
            <w:sz w:val="22"/>
          </w:rPr>
          <w:delText>VTS uses intended route and schedule from prearrival information provided by the vessel</w:delText>
        </w:r>
      </w:del>
    </w:p>
    <w:p w14:paraId="32B089D9" w14:textId="39B719DF" w:rsidR="0031508E" w:rsidRPr="0031508E" w:rsidDel="006373AF" w:rsidRDefault="0031508E" w:rsidP="004F6822">
      <w:pPr>
        <w:numPr>
          <w:ilvl w:val="0"/>
          <w:numId w:val="34"/>
        </w:numPr>
        <w:spacing w:after="160" w:line="259" w:lineRule="auto"/>
        <w:contextualSpacing/>
        <w:rPr>
          <w:del w:id="1711" w:author="Karlsson, Fredrik" w:date="2024-03-14T14:25:00Z"/>
          <w:rFonts w:ascii="Calibri" w:eastAsia="Calibri" w:hAnsi="Calibri" w:cs="Times New Roman"/>
          <w:sz w:val="22"/>
        </w:rPr>
      </w:pPr>
      <w:del w:id="1712" w:author="Karlsson, Fredrik" w:date="2024-03-14T14:25:00Z">
        <w:r w:rsidRPr="0031508E" w:rsidDel="006373AF">
          <w:rPr>
            <w:rFonts w:ascii="Calibri" w:eastAsia="Calibri" w:hAnsi="Calibri" w:cs="Times New Roman"/>
            <w:sz w:val="22"/>
          </w:rPr>
          <w:delText>Vessel's planned ETA is suitable. VTS sends new updated route plan which includes recommended ETA to ECDIS/ECS of the vessel through the service</w:delText>
        </w:r>
      </w:del>
    </w:p>
    <w:p w14:paraId="39A52ADD" w14:textId="40685BA6" w:rsidR="0031508E" w:rsidRPr="0031508E" w:rsidDel="006373AF" w:rsidRDefault="0031508E" w:rsidP="004F6822">
      <w:pPr>
        <w:numPr>
          <w:ilvl w:val="0"/>
          <w:numId w:val="34"/>
        </w:numPr>
        <w:spacing w:after="160" w:line="259" w:lineRule="auto"/>
        <w:contextualSpacing/>
        <w:rPr>
          <w:del w:id="1713" w:author="Karlsson, Fredrik" w:date="2024-03-14T14:25:00Z"/>
          <w:rFonts w:ascii="Calibri" w:eastAsia="Calibri" w:hAnsi="Calibri" w:cs="Times New Roman"/>
          <w:sz w:val="22"/>
        </w:rPr>
      </w:pPr>
      <w:del w:id="1714" w:author="Karlsson, Fredrik" w:date="2024-03-14T14:25:00Z">
        <w:r w:rsidRPr="0031508E" w:rsidDel="006373AF">
          <w:rPr>
            <w:rFonts w:ascii="Calibri" w:eastAsia="Calibri" w:hAnsi="Calibri" w:cs="Times New Roman"/>
            <w:sz w:val="22"/>
          </w:rPr>
          <w:delText>The mariner acknowledges to reach the ETA in ECDIS/ECS send updated route plan with schedule to the VTS.</w:delText>
        </w:r>
      </w:del>
    </w:p>
    <w:p w14:paraId="106A42BF" w14:textId="7E90CEC3" w:rsidR="0031508E" w:rsidRPr="0031508E" w:rsidDel="006373AF" w:rsidRDefault="0031508E" w:rsidP="004F6822">
      <w:pPr>
        <w:numPr>
          <w:ilvl w:val="0"/>
          <w:numId w:val="34"/>
        </w:numPr>
        <w:spacing w:after="160" w:line="259" w:lineRule="auto"/>
        <w:contextualSpacing/>
        <w:rPr>
          <w:del w:id="1715" w:author="Karlsson, Fredrik" w:date="2024-03-14T14:25:00Z"/>
          <w:rFonts w:ascii="Calibri" w:eastAsia="Calibri" w:hAnsi="Calibri" w:cs="Times New Roman"/>
          <w:sz w:val="22"/>
        </w:rPr>
      </w:pPr>
      <w:del w:id="1716" w:author="Karlsson, Fredrik" w:date="2024-03-14T14:25:00Z">
        <w:r w:rsidRPr="0031508E" w:rsidDel="006373AF">
          <w:rPr>
            <w:rFonts w:ascii="Calibri" w:eastAsia="Calibri" w:hAnsi="Calibri" w:cs="Times New Roman"/>
            <w:sz w:val="22"/>
          </w:rPr>
          <w:delText>New ETA is confirmed by the VTS</w:delText>
        </w:r>
      </w:del>
    </w:p>
    <w:p w14:paraId="578F406C" w14:textId="1458F86B" w:rsidR="0031508E" w:rsidRPr="0031508E" w:rsidDel="006373AF" w:rsidRDefault="0031508E" w:rsidP="0031508E">
      <w:pPr>
        <w:spacing w:after="160" w:line="259" w:lineRule="auto"/>
        <w:rPr>
          <w:del w:id="1717" w:author="Karlsson, Fredrik" w:date="2024-03-14T14:25:00Z"/>
          <w:rFonts w:ascii="Calibri" w:eastAsia="Calibri" w:hAnsi="Calibri" w:cs="Times New Roman"/>
          <w:sz w:val="22"/>
        </w:rPr>
      </w:pPr>
    </w:p>
    <w:p w14:paraId="2DA7616D" w14:textId="3D52DFD0" w:rsidR="0031508E" w:rsidRPr="0031508E" w:rsidDel="006373AF" w:rsidRDefault="0031508E" w:rsidP="00FD6C6C">
      <w:pPr>
        <w:pBdr>
          <w:bottom w:val="single" w:sz="6" w:space="1" w:color="auto"/>
        </w:pBdr>
        <w:spacing w:after="160" w:line="259" w:lineRule="auto"/>
        <w:ind w:left="2124" w:hanging="2124"/>
        <w:rPr>
          <w:del w:id="1718" w:author="Karlsson, Fredrik" w:date="2024-03-14T14:25:00Z"/>
          <w:rFonts w:ascii="Calibri" w:eastAsia="Calibri" w:hAnsi="Calibri" w:cs="Times New Roman"/>
          <w:sz w:val="22"/>
        </w:rPr>
      </w:pPr>
      <w:del w:id="1719" w:author="Karlsson, Fredrik" w:date="2024-03-14T14:25:00Z">
        <w:r w:rsidRPr="0031508E" w:rsidDel="006373AF">
          <w:rPr>
            <w:rFonts w:ascii="Calibri" w:eastAsia="Calibri" w:hAnsi="Calibri" w:cs="Times New Roman"/>
            <w:sz w:val="22"/>
            <w:u w:val="single"/>
          </w:rPr>
          <w:delText>Post-conditions</w:delText>
        </w:r>
        <w:r w:rsidRPr="0031508E" w:rsidDel="006373AF">
          <w:rPr>
            <w:rFonts w:ascii="Calibri" w:eastAsia="Calibri" w:hAnsi="Calibri" w:cs="Times New Roman"/>
            <w:sz w:val="22"/>
          </w:rPr>
          <w:delText>:</w:delText>
        </w:r>
        <w:r w:rsidRPr="0031508E" w:rsidDel="006373AF">
          <w:rPr>
            <w:rFonts w:ascii="Calibri" w:eastAsia="Calibri" w:hAnsi="Calibri" w:cs="Times New Roman"/>
            <w:sz w:val="22"/>
          </w:rPr>
          <w:tab/>
          <w:delText xml:space="preserve"> </w:delText>
        </w:r>
        <w:r w:rsidR="00FD6C6C" w:rsidDel="006373AF">
          <w:rPr>
            <w:rFonts w:ascii="Calibri" w:eastAsia="Calibri" w:hAnsi="Calibri" w:cs="Times New Roman"/>
            <w:sz w:val="22"/>
          </w:rPr>
          <w:tab/>
        </w:r>
        <w:r w:rsidRPr="0031508E" w:rsidDel="006373AF">
          <w:rPr>
            <w:rFonts w:ascii="Calibri" w:eastAsia="Calibri" w:hAnsi="Calibri" w:cs="Times New Roman"/>
            <w:sz w:val="22"/>
          </w:rPr>
          <w:delText xml:space="preserve">The correct traffic management information is displayed on the ECDIS/ECS </w:delText>
        </w:r>
        <w:r w:rsidRPr="0031508E" w:rsidDel="006373AF">
          <w:rPr>
            <w:rFonts w:ascii="Calibri" w:eastAsia="Calibri" w:hAnsi="Calibri" w:cs="Times New Roman"/>
            <w:sz w:val="22"/>
          </w:rPr>
          <w:tab/>
        </w:r>
        <w:r w:rsidRPr="0031508E" w:rsidDel="006373AF">
          <w:rPr>
            <w:rFonts w:ascii="Calibri" w:eastAsia="Calibri" w:hAnsi="Calibri" w:cs="Times New Roman"/>
            <w:sz w:val="22"/>
          </w:rPr>
          <w:tab/>
          <w:delText>and VTS equipment</w:delText>
        </w:r>
      </w:del>
    </w:p>
    <w:p w14:paraId="0951658C" w14:textId="2F610495" w:rsidR="0031508E" w:rsidRPr="0031508E" w:rsidDel="006373AF" w:rsidRDefault="0031508E" w:rsidP="0031508E">
      <w:pPr>
        <w:spacing w:after="160" w:line="259" w:lineRule="auto"/>
        <w:rPr>
          <w:del w:id="1720" w:author="Karlsson, Fredrik" w:date="2024-03-14T14:25:00Z"/>
          <w:rFonts w:ascii="Calibri" w:eastAsia="Calibri" w:hAnsi="Calibri" w:cs="Times New Roman"/>
          <w:b/>
          <w:bCs/>
          <w:sz w:val="22"/>
        </w:rPr>
      </w:pPr>
      <w:del w:id="1721" w:author="Karlsson, Fredrik" w:date="2024-03-14T14:25:00Z">
        <w:r w:rsidRPr="0031508E" w:rsidDel="006373AF">
          <w:rPr>
            <w:rFonts w:ascii="Calibri" w:eastAsia="Calibri" w:hAnsi="Calibri" w:cs="Times New Roman"/>
            <w:b/>
            <w:bCs/>
            <w:sz w:val="22"/>
          </w:rPr>
          <w:delText>Use Case 6</w:delText>
        </w:r>
      </w:del>
    </w:p>
    <w:p w14:paraId="12B16243" w14:textId="6F42B40B" w:rsidR="0031508E" w:rsidRPr="0031508E" w:rsidDel="006373AF" w:rsidRDefault="0031508E" w:rsidP="0031508E">
      <w:pPr>
        <w:spacing w:after="160" w:line="259" w:lineRule="auto"/>
        <w:rPr>
          <w:del w:id="1722" w:author="Karlsson, Fredrik" w:date="2024-03-14T14:25:00Z"/>
          <w:rFonts w:ascii="Calibri" w:eastAsia="Calibri" w:hAnsi="Calibri" w:cs="Times New Roman"/>
          <w:sz w:val="22"/>
        </w:rPr>
      </w:pPr>
      <w:del w:id="1723" w:author="Karlsson, Fredrik" w:date="2024-03-14T14:25:00Z">
        <w:r w:rsidRPr="0031508E" w:rsidDel="006373AF">
          <w:rPr>
            <w:rFonts w:ascii="Calibri" w:eastAsia="Calibri" w:hAnsi="Calibri" w:cs="Times New Roman"/>
            <w:sz w:val="22"/>
            <w:u w:val="single"/>
          </w:rPr>
          <w:delText>Use-case (name):</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r>
        <w:r w:rsidR="00866600" w:rsidDel="006373AF">
          <w:rPr>
            <w:rFonts w:ascii="Calibri" w:eastAsia="Calibri" w:hAnsi="Calibri" w:cs="Times New Roman"/>
            <w:sz w:val="22"/>
          </w:rPr>
          <w:tab/>
        </w:r>
        <w:r w:rsidRPr="0031508E" w:rsidDel="006373AF">
          <w:rPr>
            <w:rFonts w:ascii="Calibri" w:eastAsia="Calibri" w:hAnsi="Calibri" w:cs="Times New Roman"/>
            <w:sz w:val="22"/>
          </w:rPr>
          <w:delText>Risk of grounding</w:delText>
        </w:r>
      </w:del>
    </w:p>
    <w:p w14:paraId="3A1352DF" w14:textId="702A840D" w:rsidR="0031508E" w:rsidRPr="0031508E" w:rsidDel="006373AF" w:rsidRDefault="0031508E" w:rsidP="00866600">
      <w:pPr>
        <w:spacing w:after="160" w:line="259" w:lineRule="auto"/>
        <w:ind w:left="2832" w:hanging="2832"/>
        <w:rPr>
          <w:del w:id="1724" w:author="Karlsson, Fredrik" w:date="2024-03-14T14:25:00Z"/>
          <w:rFonts w:ascii="Calibri" w:eastAsia="Calibri" w:hAnsi="Calibri" w:cs="Times New Roman"/>
          <w:sz w:val="22"/>
        </w:rPr>
      </w:pPr>
      <w:del w:id="1725" w:author="Karlsson, Fredrik" w:date="2024-03-14T14:25:00Z">
        <w:r w:rsidRPr="0031508E" w:rsidDel="006373AF">
          <w:rPr>
            <w:rFonts w:ascii="Calibri" w:eastAsia="Calibri" w:hAnsi="Calibri" w:cs="Times New Roman"/>
            <w:sz w:val="22"/>
            <w:u w:val="single"/>
          </w:rPr>
          <w:delText>Description:</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delText>In addition to voice communications, the vessel can be provided with an electronic route recommendation or waypoint.</w:delText>
        </w:r>
      </w:del>
    </w:p>
    <w:p w14:paraId="125F0723" w14:textId="20578A72" w:rsidR="0031508E" w:rsidRPr="0031508E" w:rsidDel="006373AF" w:rsidRDefault="0031508E" w:rsidP="0031508E">
      <w:pPr>
        <w:spacing w:after="160" w:line="259" w:lineRule="auto"/>
        <w:rPr>
          <w:del w:id="1726" w:author="Karlsson, Fredrik" w:date="2024-03-14T14:25:00Z"/>
          <w:rFonts w:ascii="Calibri" w:eastAsia="Calibri" w:hAnsi="Calibri" w:cs="Times New Roman"/>
          <w:sz w:val="22"/>
        </w:rPr>
      </w:pPr>
      <w:del w:id="1727" w:author="Karlsson, Fredrik" w:date="2024-03-14T14:25:00Z">
        <w:r w:rsidRPr="0031508E" w:rsidDel="006373AF">
          <w:rPr>
            <w:rFonts w:ascii="Calibri" w:eastAsia="Calibri" w:hAnsi="Calibri" w:cs="Times New Roman"/>
            <w:sz w:val="22"/>
            <w:u w:val="single"/>
          </w:rPr>
          <w:delText>Actors:</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r>
        <w:r w:rsidRPr="0031508E" w:rsidDel="006373AF">
          <w:rPr>
            <w:rFonts w:ascii="Calibri" w:eastAsia="Calibri" w:hAnsi="Calibri" w:cs="Times New Roman"/>
            <w:sz w:val="22"/>
          </w:rPr>
          <w:tab/>
        </w:r>
        <w:r w:rsidR="00866600" w:rsidDel="006373AF">
          <w:rPr>
            <w:rFonts w:ascii="Calibri" w:eastAsia="Calibri" w:hAnsi="Calibri" w:cs="Times New Roman"/>
            <w:sz w:val="22"/>
          </w:rPr>
          <w:tab/>
        </w:r>
        <w:r w:rsidR="00866600" w:rsidDel="006373AF">
          <w:rPr>
            <w:rFonts w:ascii="Calibri" w:eastAsia="Calibri" w:hAnsi="Calibri" w:cs="Times New Roman"/>
            <w:sz w:val="22"/>
          </w:rPr>
          <w:tab/>
        </w:r>
        <w:r w:rsidRPr="0031508E" w:rsidDel="006373AF">
          <w:rPr>
            <w:rFonts w:ascii="Calibri" w:eastAsia="Calibri" w:hAnsi="Calibri" w:cs="Times New Roman"/>
            <w:sz w:val="22"/>
          </w:rPr>
          <w:delText xml:space="preserve">Mariner, ECDIS/ECS, VTS </w:delText>
        </w:r>
      </w:del>
    </w:p>
    <w:p w14:paraId="62A18030" w14:textId="2E1C1828" w:rsidR="0031508E" w:rsidRPr="0031508E" w:rsidDel="006373AF" w:rsidRDefault="0031508E" w:rsidP="0031508E">
      <w:pPr>
        <w:spacing w:after="160" w:line="259" w:lineRule="auto"/>
        <w:rPr>
          <w:del w:id="1728" w:author="Karlsson, Fredrik" w:date="2024-03-14T14:25:00Z"/>
          <w:rFonts w:ascii="Calibri" w:eastAsia="Calibri" w:hAnsi="Calibri" w:cs="Times New Roman"/>
          <w:sz w:val="22"/>
        </w:rPr>
      </w:pPr>
      <w:del w:id="1729" w:author="Karlsson, Fredrik" w:date="2024-03-14T14:25:00Z">
        <w:r w:rsidRPr="0031508E" w:rsidDel="006373AF">
          <w:rPr>
            <w:rFonts w:ascii="Calibri" w:eastAsia="Calibri" w:hAnsi="Calibri" w:cs="Times New Roman"/>
            <w:sz w:val="22"/>
            <w:u w:val="single"/>
          </w:rPr>
          <w:delText>Frequency of Use</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r>
        <w:r w:rsidR="00866600" w:rsidDel="006373AF">
          <w:rPr>
            <w:rFonts w:ascii="Calibri" w:eastAsia="Calibri" w:hAnsi="Calibri" w:cs="Times New Roman"/>
            <w:sz w:val="22"/>
          </w:rPr>
          <w:tab/>
        </w:r>
        <w:r w:rsidRPr="0031508E" w:rsidDel="006373AF">
          <w:rPr>
            <w:rFonts w:ascii="Calibri" w:eastAsia="Calibri" w:hAnsi="Calibri" w:cs="Times New Roman"/>
            <w:sz w:val="22"/>
          </w:rPr>
          <w:delText>Typically triggered when unsafe situation is observed by VTS</w:delText>
        </w:r>
      </w:del>
    </w:p>
    <w:p w14:paraId="68BF8D4C" w14:textId="5D8A6EBA" w:rsidR="0031508E" w:rsidRPr="0031508E" w:rsidDel="006373AF" w:rsidRDefault="0031508E" w:rsidP="0031508E">
      <w:pPr>
        <w:spacing w:after="160" w:line="259" w:lineRule="auto"/>
        <w:ind w:left="2608" w:hanging="2608"/>
        <w:rPr>
          <w:del w:id="1730" w:author="Karlsson, Fredrik" w:date="2024-03-14T14:25:00Z"/>
          <w:rFonts w:ascii="Calibri" w:eastAsia="Calibri" w:hAnsi="Calibri" w:cs="Times New Roman"/>
          <w:sz w:val="22"/>
        </w:rPr>
      </w:pPr>
      <w:del w:id="1731" w:author="Karlsson, Fredrik" w:date="2024-03-14T14:25:00Z">
        <w:r w:rsidRPr="0031508E" w:rsidDel="006373AF">
          <w:rPr>
            <w:rFonts w:ascii="Calibri" w:eastAsia="Calibri" w:hAnsi="Calibri" w:cs="Times New Roman"/>
            <w:sz w:val="22"/>
            <w:u w:val="single"/>
          </w:rPr>
          <w:delText>Pre-conditions</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r>
        <w:r w:rsidR="00866600" w:rsidDel="006373AF">
          <w:rPr>
            <w:rFonts w:ascii="Calibri" w:eastAsia="Calibri" w:hAnsi="Calibri" w:cs="Times New Roman"/>
            <w:sz w:val="22"/>
          </w:rPr>
          <w:tab/>
        </w:r>
        <w:r w:rsidRPr="0031508E" w:rsidDel="006373AF">
          <w:rPr>
            <w:rFonts w:ascii="Calibri" w:eastAsia="Calibri" w:hAnsi="Calibri" w:cs="Times New Roman"/>
            <w:sz w:val="22"/>
          </w:rPr>
          <w:delText>The available digital communication methods of the vessel is known to the VTS.</w:delText>
        </w:r>
      </w:del>
    </w:p>
    <w:p w14:paraId="179C90FA" w14:textId="5D0CF405" w:rsidR="0031508E" w:rsidRPr="0031508E" w:rsidDel="006373AF" w:rsidRDefault="0031508E" w:rsidP="0031508E">
      <w:pPr>
        <w:spacing w:after="160" w:line="259" w:lineRule="auto"/>
        <w:rPr>
          <w:del w:id="1732" w:author="Karlsson, Fredrik" w:date="2024-03-14T14:25:00Z"/>
          <w:rFonts w:ascii="Calibri" w:eastAsia="Calibri" w:hAnsi="Calibri" w:cs="Times New Roman"/>
          <w:sz w:val="22"/>
        </w:rPr>
      </w:pPr>
      <w:del w:id="1733" w:author="Karlsson, Fredrik" w:date="2024-03-14T14:25:00Z">
        <w:r w:rsidRPr="0031508E" w:rsidDel="006373AF">
          <w:rPr>
            <w:rFonts w:ascii="Calibri" w:eastAsia="Calibri" w:hAnsi="Calibri" w:cs="Times New Roman"/>
            <w:sz w:val="22"/>
            <w:u w:val="single"/>
          </w:rPr>
          <w:delText>Ordinary Sequence:</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r>
      </w:del>
    </w:p>
    <w:p w14:paraId="6C727DAA" w14:textId="54FA51E3" w:rsidR="0031508E" w:rsidRPr="0031508E" w:rsidDel="006373AF" w:rsidRDefault="0031508E" w:rsidP="004F6822">
      <w:pPr>
        <w:numPr>
          <w:ilvl w:val="0"/>
          <w:numId w:val="33"/>
        </w:numPr>
        <w:spacing w:after="160" w:line="259" w:lineRule="auto"/>
        <w:contextualSpacing/>
        <w:rPr>
          <w:del w:id="1734" w:author="Karlsson, Fredrik" w:date="2024-03-14T14:25:00Z"/>
          <w:rFonts w:ascii="Calibri" w:eastAsia="Calibri" w:hAnsi="Calibri" w:cs="Times New Roman"/>
          <w:sz w:val="22"/>
        </w:rPr>
      </w:pPr>
      <w:del w:id="1735" w:author="Karlsson, Fredrik" w:date="2024-03-14T14:25:00Z">
        <w:r w:rsidRPr="0031508E" w:rsidDel="006373AF">
          <w:rPr>
            <w:rFonts w:ascii="Calibri" w:eastAsia="Calibri" w:hAnsi="Calibri" w:cs="Times New Roman"/>
            <w:sz w:val="22"/>
          </w:rPr>
          <w:delText>VTS detects a potential grounding situation</w:delText>
        </w:r>
      </w:del>
    </w:p>
    <w:p w14:paraId="7F4BE175" w14:textId="222444CA" w:rsidR="0031508E" w:rsidRPr="0031508E" w:rsidDel="006373AF" w:rsidRDefault="0031508E" w:rsidP="004F6822">
      <w:pPr>
        <w:numPr>
          <w:ilvl w:val="0"/>
          <w:numId w:val="33"/>
        </w:numPr>
        <w:spacing w:after="160" w:line="259" w:lineRule="auto"/>
        <w:contextualSpacing/>
        <w:rPr>
          <w:del w:id="1736" w:author="Karlsson, Fredrik" w:date="2024-03-14T14:25:00Z"/>
          <w:rFonts w:ascii="Calibri" w:eastAsia="Calibri" w:hAnsi="Calibri" w:cs="Times New Roman"/>
          <w:sz w:val="22"/>
        </w:rPr>
      </w:pPr>
      <w:del w:id="1737" w:author="Karlsson, Fredrik" w:date="2024-03-14T14:25:00Z">
        <w:r w:rsidRPr="0031508E" w:rsidDel="006373AF">
          <w:rPr>
            <w:rFonts w:ascii="Calibri" w:eastAsia="Calibri" w:hAnsi="Calibri" w:cs="Times New Roman"/>
            <w:sz w:val="22"/>
          </w:rPr>
          <w:delText>VTS system will alert the VTS operator about the situation</w:delText>
        </w:r>
      </w:del>
    </w:p>
    <w:p w14:paraId="1D154BB4" w14:textId="646FAC42" w:rsidR="0031508E" w:rsidRPr="0031508E" w:rsidDel="006373AF" w:rsidRDefault="0031508E" w:rsidP="004F6822">
      <w:pPr>
        <w:numPr>
          <w:ilvl w:val="0"/>
          <w:numId w:val="33"/>
        </w:numPr>
        <w:spacing w:after="160" w:line="259" w:lineRule="auto"/>
        <w:contextualSpacing/>
        <w:rPr>
          <w:del w:id="1738" w:author="Karlsson, Fredrik" w:date="2024-03-14T14:25:00Z"/>
          <w:rFonts w:ascii="Calibri" w:eastAsia="Calibri" w:hAnsi="Calibri" w:cs="Times New Roman"/>
          <w:sz w:val="22"/>
        </w:rPr>
      </w:pPr>
      <w:del w:id="1739" w:author="Karlsson, Fredrik" w:date="2024-03-14T14:25:00Z">
        <w:r w:rsidRPr="0031508E" w:rsidDel="006373AF">
          <w:rPr>
            <w:rFonts w:ascii="Calibri" w:eastAsia="Calibri" w:hAnsi="Calibri" w:cs="Times New Roman"/>
            <w:sz w:val="22"/>
          </w:rPr>
          <w:delText>VTS system sends information automatically or triggered by the VTS operator to ECDIS</w:delText>
        </w:r>
      </w:del>
    </w:p>
    <w:p w14:paraId="5505F827" w14:textId="7612627B" w:rsidR="0031508E" w:rsidRPr="0031508E" w:rsidDel="006373AF" w:rsidRDefault="0031508E" w:rsidP="004F6822">
      <w:pPr>
        <w:numPr>
          <w:ilvl w:val="0"/>
          <w:numId w:val="33"/>
        </w:numPr>
        <w:spacing w:after="160" w:line="259" w:lineRule="auto"/>
        <w:contextualSpacing/>
        <w:rPr>
          <w:del w:id="1740" w:author="Karlsson, Fredrik" w:date="2024-03-14T14:25:00Z"/>
          <w:rFonts w:ascii="Calibri" w:eastAsia="Calibri" w:hAnsi="Calibri" w:cs="Times New Roman"/>
          <w:sz w:val="22"/>
        </w:rPr>
      </w:pPr>
      <w:del w:id="1741" w:author="Karlsson, Fredrik" w:date="2024-03-14T14:25:00Z">
        <w:r w:rsidRPr="0031508E" w:rsidDel="006373AF">
          <w:rPr>
            <w:rFonts w:ascii="Calibri" w:eastAsia="Calibri" w:hAnsi="Calibri" w:cs="Times New Roman"/>
            <w:sz w:val="22"/>
          </w:rPr>
          <w:delText>No navigational changes are detected by the VTS, or vessel has not acknowledged information from VTS</w:delText>
        </w:r>
      </w:del>
    </w:p>
    <w:p w14:paraId="610DE01C" w14:textId="3A58FA47" w:rsidR="0031508E" w:rsidRPr="0031508E" w:rsidDel="006373AF" w:rsidRDefault="0031508E" w:rsidP="004F6822">
      <w:pPr>
        <w:numPr>
          <w:ilvl w:val="0"/>
          <w:numId w:val="33"/>
        </w:numPr>
        <w:spacing w:after="160" w:line="259" w:lineRule="auto"/>
        <w:contextualSpacing/>
        <w:rPr>
          <w:del w:id="1742" w:author="Karlsson, Fredrik" w:date="2024-03-14T14:25:00Z"/>
          <w:rFonts w:ascii="Calibri" w:eastAsia="Calibri" w:hAnsi="Calibri" w:cs="Times New Roman"/>
          <w:sz w:val="22"/>
        </w:rPr>
      </w:pPr>
      <w:del w:id="1743" w:author="Karlsson, Fredrik" w:date="2024-03-14T14:25:00Z">
        <w:r w:rsidRPr="0031508E" w:rsidDel="006373AF">
          <w:rPr>
            <w:rFonts w:ascii="Calibri" w:eastAsia="Calibri" w:hAnsi="Calibri" w:cs="Times New Roman"/>
            <w:sz w:val="22"/>
          </w:rPr>
          <w:delText>If the risk of grounding is not avoided, VTS send route recommendation, waypoint or course to the vessel</w:delText>
        </w:r>
      </w:del>
    </w:p>
    <w:p w14:paraId="6C5B7A3F" w14:textId="0286375C" w:rsidR="0031508E" w:rsidRPr="0031508E" w:rsidDel="006373AF" w:rsidRDefault="0031508E" w:rsidP="004F6822">
      <w:pPr>
        <w:numPr>
          <w:ilvl w:val="0"/>
          <w:numId w:val="33"/>
        </w:numPr>
        <w:spacing w:after="160" w:line="259" w:lineRule="auto"/>
        <w:contextualSpacing/>
        <w:rPr>
          <w:del w:id="1744" w:author="Karlsson, Fredrik" w:date="2024-03-14T14:25:00Z"/>
          <w:rFonts w:ascii="Calibri" w:eastAsia="Calibri" w:hAnsi="Calibri" w:cs="Times New Roman"/>
          <w:sz w:val="22"/>
        </w:rPr>
      </w:pPr>
      <w:del w:id="1745" w:author="Karlsson, Fredrik" w:date="2024-03-14T14:25:00Z">
        <w:r w:rsidRPr="0031508E" w:rsidDel="006373AF">
          <w:rPr>
            <w:rFonts w:ascii="Calibri" w:eastAsia="Calibri" w:hAnsi="Calibri" w:cs="Times New Roman"/>
            <w:sz w:val="22"/>
          </w:rPr>
          <w:delText>VTS operator will contact the vessel by VHF</w:delText>
        </w:r>
      </w:del>
    </w:p>
    <w:p w14:paraId="0C6DA831" w14:textId="7CD3A87E" w:rsidR="0031508E" w:rsidDel="006373AF" w:rsidRDefault="0031508E" w:rsidP="004F6822">
      <w:pPr>
        <w:numPr>
          <w:ilvl w:val="0"/>
          <w:numId w:val="33"/>
        </w:numPr>
        <w:spacing w:after="160" w:line="259" w:lineRule="auto"/>
        <w:contextualSpacing/>
        <w:rPr>
          <w:del w:id="1746" w:author="Karlsson, Fredrik" w:date="2024-03-14T14:25:00Z"/>
          <w:rFonts w:ascii="Calibri" w:eastAsia="Calibri" w:hAnsi="Calibri" w:cs="Times New Roman"/>
          <w:sz w:val="22"/>
        </w:rPr>
      </w:pPr>
      <w:del w:id="1747" w:author="Karlsson, Fredrik" w:date="2024-03-14T14:25:00Z">
        <w:r w:rsidRPr="0031508E" w:rsidDel="006373AF">
          <w:rPr>
            <w:rFonts w:ascii="Calibri" w:eastAsia="Calibri" w:hAnsi="Calibri" w:cs="Times New Roman"/>
            <w:sz w:val="22"/>
          </w:rPr>
          <w:lastRenderedPageBreak/>
          <w:delText>Vessel alters course and updates its route plan</w:delText>
        </w:r>
      </w:del>
    </w:p>
    <w:p w14:paraId="14404DA7" w14:textId="5EF3EF12" w:rsidR="00866600" w:rsidRPr="0031508E" w:rsidDel="006373AF" w:rsidRDefault="00866600" w:rsidP="00866600">
      <w:pPr>
        <w:spacing w:after="160" w:line="259" w:lineRule="auto"/>
        <w:ind w:left="2968"/>
        <w:contextualSpacing/>
        <w:rPr>
          <w:del w:id="1748" w:author="Karlsson, Fredrik" w:date="2024-03-14T14:25:00Z"/>
          <w:rFonts w:ascii="Calibri" w:eastAsia="Calibri" w:hAnsi="Calibri" w:cs="Times New Roman"/>
          <w:sz w:val="22"/>
        </w:rPr>
      </w:pPr>
    </w:p>
    <w:p w14:paraId="65DA2974" w14:textId="28B5C675" w:rsidR="0031508E" w:rsidRPr="0031508E" w:rsidDel="006373AF" w:rsidRDefault="0031508E" w:rsidP="0031508E">
      <w:pPr>
        <w:pBdr>
          <w:bottom w:val="single" w:sz="6" w:space="1" w:color="auto"/>
        </w:pBdr>
        <w:spacing w:after="160" w:line="259" w:lineRule="auto"/>
        <w:rPr>
          <w:del w:id="1749" w:author="Karlsson, Fredrik" w:date="2024-03-14T14:25:00Z"/>
          <w:rFonts w:ascii="Calibri" w:eastAsia="Calibri" w:hAnsi="Calibri" w:cs="Times New Roman"/>
          <w:sz w:val="22"/>
          <w:lang w:val="fr-FR"/>
        </w:rPr>
      </w:pPr>
      <w:del w:id="1750" w:author="Karlsson, Fredrik" w:date="2024-03-14T14:25:00Z">
        <w:r w:rsidRPr="0031508E" w:rsidDel="006373AF">
          <w:rPr>
            <w:rFonts w:ascii="Calibri" w:eastAsia="Calibri" w:hAnsi="Calibri" w:cs="Times New Roman"/>
            <w:sz w:val="22"/>
            <w:u w:val="single"/>
            <w:lang w:val="fr-FR"/>
          </w:rPr>
          <w:delText>Post-conditions</w:delText>
        </w:r>
        <w:r w:rsidRPr="0031508E" w:rsidDel="006373AF">
          <w:rPr>
            <w:rFonts w:ascii="Calibri" w:eastAsia="Calibri" w:hAnsi="Calibri" w:cs="Times New Roman"/>
            <w:sz w:val="22"/>
            <w:lang w:val="fr-FR"/>
          </w:rPr>
          <w:delText>:</w:delText>
        </w:r>
        <w:r w:rsidRPr="0031508E" w:rsidDel="006373AF">
          <w:rPr>
            <w:rFonts w:ascii="Calibri" w:eastAsia="Calibri" w:hAnsi="Calibri" w:cs="Times New Roman"/>
            <w:sz w:val="22"/>
            <w:lang w:val="fr-FR"/>
          </w:rPr>
          <w:tab/>
          <w:delText xml:space="preserve"> </w:delText>
        </w:r>
        <w:r w:rsidR="00866600" w:rsidDel="006373AF">
          <w:rPr>
            <w:rFonts w:ascii="Calibri" w:eastAsia="Calibri" w:hAnsi="Calibri" w:cs="Times New Roman"/>
            <w:sz w:val="22"/>
            <w:lang w:val="fr-FR"/>
          </w:rPr>
          <w:tab/>
        </w:r>
        <w:r w:rsidRPr="0031508E" w:rsidDel="006373AF">
          <w:rPr>
            <w:rFonts w:ascii="Calibri" w:eastAsia="Calibri" w:hAnsi="Calibri" w:cs="Times New Roman"/>
            <w:sz w:val="22"/>
            <w:lang w:val="fr-FR"/>
          </w:rPr>
          <w:delText>Vessel continues voyage safely</w:delText>
        </w:r>
      </w:del>
    </w:p>
    <w:p w14:paraId="7D75362E" w14:textId="608B4F11" w:rsidR="0031508E" w:rsidRPr="0031508E" w:rsidDel="006373AF" w:rsidRDefault="0031508E" w:rsidP="0031508E">
      <w:pPr>
        <w:spacing w:after="160" w:line="259" w:lineRule="auto"/>
        <w:rPr>
          <w:del w:id="1751" w:author="Karlsson, Fredrik" w:date="2024-03-14T14:25:00Z"/>
          <w:rFonts w:ascii="Calibri" w:eastAsia="Calibri" w:hAnsi="Calibri" w:cs="Times New Roman"/>
          <w:b/>
          <w:bCs/>
          <w:sz w:val="22"/>
        </w:rPr>
      </w:pPr>
      <w:bookmarkStart w:id="1752" w:name="_Hlk161216079"/>
      <w:del w:id="1753" w:author="Karlsson, Fredrik" w:date="2024-03-14T14:25:00Z">
        <w:r w:rsidRPr="0031508E" w:rsidDel="006373AF">
          <w:rPr>
            <w:rFonts w:ascii="Calibri" w:eastAsia="Calibri" w:hAnsi="Calibri" w:cs="Times New Roman"/>
            <w:b/>
            <w:bCs/>
            <w:sz w:val="22"/>
          </w:rPr>
          <w:delText>Use Case 7</w:delText>
        </w:r>
      </w:del>
    </w:p>
    <w:p w14:paraId="14AC8A42" w14:textId="05B60146" w:rsidR="0031508E" w:rsidRPr="0031508E" w:rsidDel="006373AF" w:rsidRDefault="0031508E" w:rsidP="0031508E">
      <w:pPr>
        <w:spacing w:after="160" w:line="259" w:lineRule="auto"/>
        <w:rPr>
          <w:del w:id="1754" w:author="Karlsson, Fredrik" w:date="2024-03-14T14:25:00Z"/>
          <w:rFonts w:ascii="Calibri" w:eastAsia="Calibri" w:hAnsi="Calibri" w:cs="Times New Roman"/>
          <w:sz w:val="22"/>
        </w:rPr>
      </w:pPr>
      <w:del w:id="1755" w:author="Karlsson, Fredrik" w:date="2024-03-14T14:25:00Z">
        <w:r w:rsidRPr="0031508E" w:rsidDel="006373AF">
          <w:rPr>
            <w:rFonts w:ascii="Calibri" w:eastAsia="Calibri" w:hAnsi="Calibri" w:cs="Times New Roman"/>
            <w:sz w:val="22"/>
            <w:u w:val="single"/>
          </w:rPr>
          <w:delText>Use-case (name):</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r>
        <w:r w:rsidR="00866600" w:rsidDel="006373AF">
          <w:rPr>
            <w:rFonts w:ascii="Calibri" w:eastAsia="Calibri" w:hAnsi="Calibri" w:cs="Times New Roman"/>
            <w:sz w:val="22"/>
          </w:rPr>
          <w:tab/>
        </w:r>
        <w:r w:rsidRPr="0031508E" w:rsidDel="006373AF">
          <w:rPr>
            <w:rFonts w:ascii="Calibri" w:eastAsia="Calibri" w:hAnsi="Calibri" w:cs="Times New Roman"/>
            <w:sz w:val="22"/>
          </w:rPr>
          <w:delText>Providing VTS route</w:delText>
        </w:r>
      </w:del>
    </w:p>
    <w:p w14:paraId="3A40D015" w14:textId="7C0C9E36" w:rsidR="0031508E" w:rsidRPr="0031508E" w:rsidDel="006373AF" w:rsidRDefault="0031508E" w:rsidP="0031508E">
      <w:pPr>
        <w:spacing w:after="160" w:line="259" w:lineRule="auto"/>
        <w:ind w:left="2608" w:hanging="2608"/>
        <w:rPr>
          <w:del w:id="1756" w:author="Karlsson, Fredrik" w:date="2024-03-14T14:25:00Z"/>
          <w:rFonts w:ascii="Calibri" w:eastAsia="Calibri" w:hAnsi="Calibri" w:cs="Times New Roman"/>
          <w:sz w:val="22"/>
        </w:rPr>
      </w:pPr>
      <w:del w:id="1757" w:author="Karlsson, Fredrik" w:date="2024-03-14T14:25:00Z">
        <w:r w:rsidRPr="0031508E" w:rsidDel="006373AF">
          <w:rPr>
            <w:rFonts w:ascii="Calibri" w:eastAsia="Calibri" w:hAnsi="Calibri" w:cs="Times New Roman"/>
            <w:sz w:val="22"/>
            <w:u w:val="single"/>
          </w:rPr>
          <w:delText>Description:</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r>
      </w:del>
    </w:p>
    <w:p w14:paraId="637B81C1" w14:textId="232847B8" w:rsidR="0031508E" w:rsidRPr="0031508E" w:rsidDel="006373AF" w:rsidRDefault="0031508E" w:rsidP="0031508E">
      <w:pPr>
        <w:spacing w:after="160" w:line="259" w:lineRule="auto"/>
        <w:rPr>
          <w:del w:id="1758" w:author="Karlsson, Fredrik" w:date="2024-03-14T14:25:00Z"/>
          <w:rFonts w:ascii="Calibri" w:eastAsia="Calibri" w:hAnsi="Calibri" w:cs="Times New Roman"/>
          <w:sz w:val="22"/>
        </w:rPr>
      </w:pPr>
      <w:del w:id="1759" w:author="Karlsson, Fredrik" w:date="2024-03-14T14:25:00Z">
        <w:r w:rsidRPr="0031508E" w:rsidDel="006373AF">
          <w:rPr>
            <w:rFonts w:ascii="Calibri" w:eastAsia="Calibri" w:hAnsi="Calibri" w:cs="Times New Roman"/>
            <w:sz w:val="22"/>
            <w:u w:val="single"/>
          </w:rPr>
          <w:delText>Actors:</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r>
        <w:r w:rsidRPr="0031508E" w:rsidDel="006373AF">
          <w:rPr>
            <w:rFonts w:ascii="Calibri" w:eastAsia="Calibri" w:hAnsi="Calibri" w:cs="Times New Roman"/>
            <w:sz w:val="22"/>
          </w:rPr>
          <w:tab/>
        </w:r>
        <w:r w:rsidR="00866600" w:rsidDel="006373AF">
          <w:rPr>
            <w:rFonts w:ascii="Calibri" w:eastAsia="Calibri" w:hAnsi="Calibri" w:cs="Times New Roman"/>
            <w:sz w:val="22"/>
          </w:rPr>
          <w:tab/>
        </w:r>
        <w:r w:rsidR="00866600" w:rsidDel="006373AF">
          <w:rPr>
            <w:rFonts w:ascii="Calibri" w:eastAsia="Calibri" w:hAnsi="Calibri" w:cs="Times New Roman"/>
            <w:sz w:val="22"/>
          </w:rPr>
          <w:tab/>
        </w:r>
        <w:r w:rsidRPr="0031508E" w:rsidDel="006373AF">
          <w:rPr>
            <w:rFonts w:ascii="Calibri" w:eastAsia="Calibri" w:hAnsi="Calibri" w:cs="Times New Roman"/>
            <w:sz w:val="22"/>
          </w:rPr>
          <w:delText xml:space="preserve">Mariner, ECDIS/ECS, VTS </w:delText>
        </w:r>
      </w:del>
    </w:p>
    <w:p w14:paraId="142DB7EF" w14:textId="45A76BC0" w:rsidR="0031508E" w:rsidRPr="0031508E" w:rsidDel="006373AF" w:rsidRDefault="0031508E" w:rsidP="0031508E">
      <w:pPr>
        <w:spacing w:after="160" w:line="259" w:lineRule="auto"/>
        <w:rPr>
          <w:del w:id="1760" w:author="Karlsson, Fredrik" w:date="2024-03-14T14:25:00Z"/>
          <w:rFonts w:ascii="Calibri" w:eastAsia="Calibri" w:hAnsi="Calibri" w:cs="Times New Roman"/>
          <w:sz w:val="22"/>
        </w:rPr>
      </w:pPr>
      <w:del w:id="1761" w:author="Karlsson, Fredrik" w:date="2024-03-14T14:25:00Z">
        <w:r w:rsidRPr="0031508E" w:rsidDel="006373AF">
          <w:rPr>
            <w:rFonts w:ascii="Calibri" w:eastAsia="Calibri" w:hAnsi="Calibri" w:cs="Times New Roman"/>
            <w:sz w:val="22"/>
            <w:u w:val="single"/>
          </w:rPr>
          <w:delText>Frequency of Use</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r>
      </w:del>
    </w:p>
    <w:p w14:paraId="38F6181A" w14:textId="471D2F37" w:rsidR="0031508E" w:rsidRPr="0031508E" w:rsidDel="006373AF" w:rsidRDefault="0031508E" w:rsidP="0031508E">
      <w:pPr>
        <w:spacing w:after="160" w:line="259" w:lineRule="auto"/>
        <w:ind w:left="2608" w:hanging="2608"/>
        <w:rPr>
          <w:del w:id="1762" w:author="Karlsson, Fredrik" w:date="2024-03-14T14:25:00Z"/>
          <w:rFonts w:ascii="Calibri" w:eastAsia="Calibri" w:hAnsi="Calibri" w:cs="Times New Roman"/>
          <w:sz w:val="22"/>
        </w:rPr>
      </w:pPr>
      <w:del w:id="1763" w:author="Karlsson, Fredrik" w:date="2024-03-14T14:25:00Z">
        <w:r w:rsidRPr="0031508E" w:rsidDel="006373AF">
          <w:rPr>
            <w:rFonts w:ascii="Calibri" w:eastAsia="Calibri" w:hAnsi="Calibri" w:cs="Times New Roman"/>
            <w:sz w:val="22"/>
            <w:u w:val="single"/>
          </w:rPr>
          <w:delText>Pre-conditions</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r>
      </w:del>
    </w:p>
    <w:p w14:paraId="540773D6" w14:textId="07523B27" w:rsidR="0031508E" w:rsidRPr="0031508E" w:rsidDel="006373AF" w:rsidRDefault="0031508E" w:rsidP="0031508E">
      <w:pPr>
        <w:spacing w:after="160" w:line="259" w:lineRule="auto"/>
        <w:rPr>
          <w:del w:id="1764" w:author="Karlsson, Fredrik" w:date="2024-03-14T14:25:00Z"/>
          <w:rFonts w:ascii="Calibri" w:eastAsia="Calibri" w:hAnsi="Calibri" w:cs="Times New Roman"/>
          <w:sz w:val="22"/>
        </w:rPr>
      </w:pPr>
      <w:del w:id="1765" w:author="Karlsson, Fredrik" w:date="2024-03-14T14:25:00Z">
        <w:r w:rsidRPr="0031508E" w:rsidDel="006373AF">
          <w:rPr>
            <w:rFonts w:ascii="Calibri" w:eastAsia="Calibri" w:hAnsi="Calibri" w:cs="Times New Roman"/>
            <w:sz w:val="22"/>
            <w:u w:val="single"/>
          </w:rPr>
          <w:delText>Ordinary Sequence:</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r>
      </w:del>
    </w:p>
    <w:p w14:paraId="3CF3C324" w14:textId="2BC5DC10" w:rsidR="0031508E" w:rsidRPr="0031508E" w:rsidDel="006373AF" w:rsidRDefault="0031508E" w:rsidP="0031508E">
      <w:pPr>
        <w:pBdr>
          <w:bottom w:val="single" w:sz="6" w:space="1" w:color="auto"/>
        </w:pBdr>
        <w:spacing w:after="160" w:line="259" w:lineRule="auto"/>
        <w:rPr>
          <w:del w:id="1766" w:author="Karlsson, Fredrik" w:date="2024-03-14T14:25:00Z"/>
          <w:rFonts w:ascii="Calibri" w:eastAsia="Calibri" w:hAnsi="Calibri" w:cs="Times New Roman"/>
          <w:sz w:val="22"/>
        </w:rPr>
      </w:pPr>
      <w:del w:id="1767" w:author="Karlsson, Fredrik" w:date="2024-03-14T14:25:00Z">
        <w:r w:rsidRPr="0031508E" w:rsidDel="006373AF">
          <w:rPr>
            <w:rFonts w:ascii="Calibri" w:eastAsia="Calibri" w:hAnsi="Calibri" w:cs="Times New Roman"/>
            <w:sz w:val="22"/>
            <w:u w:val="single"/>
          </w:rPr>
          <w:delText>Post-conditions</w:delText>
        </w:r>
        <w:r w:rsidRPr="0031508E" w:rsidDel="006373AF">
          <w:rPr>
            <w:rFonts w:ascii="Calibri" w:eastAsia="Calibri" w:hAnsi="Calibri" w:cs="Times New Roman"/>
            <w:sz w:val="22"/>
          </w:rPr>
          <w:delText>:</w:delText>
        </w:r>
        <w:r w:rsidRPr="0031508E" w:rsidDel="006373AF">
          <w:rPr>
            <w:rFonts w:ascii="Calibri" w:eastAsia="Calibri" w:hAnsi="Calibri" w:cs="Times New Roman"/>
            <w:sz w:val="22"/>
          </w:rPr>
          <w:tab/>
        </w:r>
        <w:bookmarkEnd w:id="1752"/>
        <w:r w:rsidRPr="0031508E" w:rsidDel="006373AF">
          <w:rPr>
            <w:rFonts w:ascii="Calibri" w:eastAsia="Calibri" w:hAnsi="Calibri" w:cs="Times New Roman"/>
            <w:sz w:val="22"/>
          </w:rPr>
          <w:delText xml:space="preserve"> </w:delText>
        </w:r>
      </w:del>
    </w:p>
    <w:p w14:paraId="6E921338" w14:textId="370042F4" w:rsidR="0031508E" w:rsidRPr="0031508E" w:rsidDel="006373AF" w:rsidRDefault="0031508E" w:rsidP="0031508E">
      <w:pPr>
        <w:spacing w:after="160" w:line="259" w:lineRule="auto"/>
        <w:rPr>
          <w:del w:id="1768" w:author="Karlsson, Fredrik" w:date="2024-03-14T14:25:00Z"/>
          <w:rFonts w:ascii="Calibri" w:eastAsia="Calibri" w:hAnsi="Calibri" w:cs="Times New Roman"/>
          <w:b/>
          <w:bCs/>
          <w:sz w:val="22"/>
        </w:rPr>
      </w:pPr>
      <w:del w:id="1769" w:author="Karlsson, Fredrik" w:date="2024-03-14T14:25:00Z">
        <w:r w:rsidRPr="0031508E" w:rsidDel="006373AF">
          <w:rPr>
            <w:rFonts w:ascii="Calibri" w:eastAsia="Calibri" w:hAnsi="Calibri" w:cs="Times New Roman"/>
            <w:b/>
            <w:bCs/>
            <w:sz w:val="22"/>
          </w:rPr>
          <w:delText>Use Case 8</w:delText>
        </w:r>
      </w:del>
    </w:p>
    <w:p w14:paraId="74F82EB2" w14:textId="3AE61C32" w:rsidR="0031508E" w:rsidRPr="0031508E" w:rsidDel="006373AF" w:rsidRDefault="0031508E" w:rsidP="0031508E">
      <w:pPr>
        <w:spacing w:after="160" w:line="259" w:lineRule="auto"/>
        <w:rPr>
          <w:del w:id="1770" w:author="Karlsson, Fredrik" w:date="2024-03-14T14:25:00Z"/>
          <w:rFonts w:ascii="Calibri" w:eastAsia="Calibri" w:hAnsi="Calibri" w:cs="Times New Roman"/>
          <w:sz w:val="22"/>
        </w:rPr>
      </w:pPr>
      <w:del w:id="1771" w:author="Karlsson, Fredrik" w:date="2024-03-14T14:25:00Z">
        <w:r w:rsidRPr="0031508E" w:rsidDel="006373AF">
          <w:rPr>
            <w:rFonts w:ascii="Calibri" w:eastAsia="Calibri" w:hAnsi="Calibri" w:cs="Times New Roman"/>
            <w:sz w:val="22"/>
            <w:u w:val="single"/>
          </w:rPr>
          <w:delText>Use-case (name):</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r>
        <w:r w:rsidR="00866600" w:rsidDel="006373AF">
          <w:rPr>
            <w:rFonts w:ascii="Calibri" w:eastAsia="Calibri" w:hAnsi="Calibri" w:cs="Times New Roman"/>
            <w:sz w:val="22"/>
          </w:rPr>
          <w:tab/>
        </w:r>
        <w:r w:rsidRPr="0031508E" w:rsidDel="006373AF">
          <w:rPr>
            <w:rFonts w:ascii="Calibri" w:eastAsia="Calibri" w:hAnsi="Calibri" w:cs="Times New Roman"/>
            <w:sz w:val="22"/>
          </w:rPr>
          <w:delText>Regulation violations</w:delText>
        </w:r>
      </w:del>
    </w:p>
    <w:p w14:paraId="70245D78" w14:textId="7CECDF9E" w:rsidR="0031508E" w:rsidRPr="0031508E" w:rsidDel="006373AF" w:rsidRDefault="0031508E" w:rsidP="00866600">
      <w:pPr>
        <w:spacing w:after="160" w:line="259" w:lineRule="auto"/>
        <w:ind w:left="2832" w:hanging="2832"/>
        <w:rPr>
          <w:del w:id="1772" w:author="Karlsson, Fredrik" w:date="2024-03-14T14:25:00Z"/>
          <w:rFonts w:ascii="Calibri" w:eastAsia="Calibri" w:hAnsi="Calibri" w:cs="Times New Roman"/>
          <w:sz w:val="22"/>
        </w:rPr>
      </w:pPr>
      <w:del w:id="1773" w:author="Karlsson, Fredrik" w:date="2024-03-14T14:25:00Z">
        <w:r w:rsidRPr="0031508E" w:rsidDel="006373AF">
          <w:rPr>
            <w:rFonts w:ascii="Calibri" w:eastAsia="Calibri" w:hAnsi="Calibri" w:cs="Times New Roman"/>
            <w:sz w:val="22"/>
            <w:u w:val="single"/>
          </w:rPr>
          <w:delText>Description:</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delText>VTS send information when vessel violates the rules in the VTS area, such as  COLREG 10 and VTS act</w:delText>
        </w:r>
      </w:del>
    </w:p>
    <w:p w14:paraId="3E22B9B5" w14:textId="495866D7" w:rsidR="0031508E" w:rsidRPr="0031508E" w:rsidDel="006373AF" w:rsidRDefault="0031508E" w:rsidP="0031508E">
      <w:pPr>
        <w:spacing w:after="160" w:line="259" w:lineRule="auto"/>
        <w:rPr>
          <w:del w:id="1774" w:author="Karlsson, Fredrik" w:date="2024-03-14T14:25:00Z"/>
          <w:rFonts w:ascii="Calibri" w:eastAsia="Calibri" w:hAnsi="Calibri" w:cs="Times New Roman"/>
          <w:sz w:val="22"/>
        </w:rPr>
      </w:pPr>
      <w:del w:id="1775" w:author="Karlsson, Fredrik" w:date="2024-03-14T14:25:00Z">
        <w:r w:rsidRPr="0031508E" w:rsidDel="006373AF">
          <w:rPr>
            <w:rFonts w:ascii="Calibri" w:eastAsia="Calibri" w:hAnsi="Calibri" w:cs="Times New Roman"/>
            <w:sz w:val="22"/>
            <w:u w:val="single"/>
          </w:rPr>
          <w:delText>Actors:</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r>
        <w:r w:rsidRPr="0031508E" w:rsidDel="006373AF">
          <w:rPr>
            <w:rFonts w:ascii="Calibri" w:eastAsia="Calibri" w:hAnsi="Calibri" w:cs="Times New Roman"/>
            <w:sz w:val="22"/>
          </w:rPr>
          <w:tab/>
        </w:r>
        <w:r w:rsidR="00866600" w:rsidDel="006373AF">
          <w:rPr>
            <w:rFonts w:ascii="Calibri" w:eastAsia="Calibri" w:hAnsi="Calibri" w:cs="Times New Roman"/>
            <w:sz w:val="22"/>
          </w:rPr>
          <w:tab/>
        </w:r>
        <w:r w:rsidR="00866600" w:rsidDel="006373AF">
          <w:rPr>
            <w:rFonts w:ascii="Calibri" w:eastAsia="Calibri" w:hAnsi="Calibri" w:cs="Times New Roman"/>
            <w:sz w:val="22"/>
          </w:rPr>
          <w:tab/>
        </w:r>
        <w:r w:rsidRPr="0031508E" w:rsidDel="006373AF">
          <w:rPr>
            <w:rFonts w:ascii="Calibri" w:eastAsia="Calibri" w:hAnsi="Calibri" w:cs="Times New Roman"/>
            <w:sz w:val="22"/>
          </w:rPr>
          <w:delText xml:space="preserve">Mariner, ECDIS/ECS, VTS </w:delText>
        </w:r>
      </w:del>
    </w:p>
    <w:p w14:paraId="553B2AFF" w14:textId="1E1D007A" w:rsidR="0031508E" w:rsidRPr="0031508E" w:rsidDel="006373AF" w:rsidRDefault="0031508E" w:rsidP="0031508E">
      <w:pPr>
        <w:spacing w:after="160" w:line="259" w:lineRule="auto"/>
        <w:rPr>
          <w:del w:id="1776" w:author="Karlsson, Fredrik" w:date="2024-03-14T14:25:00Z"/>
          <w:rFonts w:ascii="Calibri" w:eastAsia="Calibri" w:hAnsi="Calibri" w:cs="Times New Roman"/>
          <w:sz w:val="22"/>
        </w:rPr>
      </w:pPr>
      <w:del w:id="1777" w:author="Karlsson, Fredrik" w:date="2024-03-14T14:25:00Z">
        <w:r w:rsidRPr="0031508E" w:rsidDel="006373AF">
          <w:rPr>
            <w:rFonts w:ascii="Calibri" w:eastAsia="Calibri" w:hAnsi="Calibri" w:cs="Times New Roman"/>
            <w:sz w:val="22"/>
            <w:u w:val="single"/>
          </w:rPr>
          <w:delText>Frequency of Use</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r>
      </w:del>
    </w:p>
    <w:p w14:paraId="59ED5519" w14:textId="1F8FCEF6" w:rsidR="0031508E" w:rsidRPr="0031508E" w:rsidDel="006373AF" w:rsidRDefault="0031508E" w:rsidP="0031508E">
      <w:pPr>
        <w:spacing w:after="160" w:line="259" w:lineRule="auto"/>
        <w:ind w:left="2608" w:hanging="2608"/>
        <w:rPr>
          <w:del w:id="1778" w:author="Karlsson, Fredrik" w:date="2024-03-14T14:25:00Z"/>
          <w:rFonts w:ascii="Calibri" w:eastAsia="Calibri" w:hAnsi="Calibri" w:cs="Times New Roman"/>
          <w:sz w:val="22"/>
        </w:rPr>
      </w:pPr>
      <w:del w:id="1779" w:author="Karlsson, Fredrik" w:date="2024-03-14T14:25:00Z">
        <w:r w:rsidRPr="0031508E" w:rsidDel="006373AF">
          <w:rPr>
            <w:rFonts w:ascii="Calibri" w:eastAsia="Calibri" w:hAnsi="Calibri" w:cs="Times New Roman"/>
            <w:sz w:val="22"/>
            <w:u w:val="single"/>
          </w:rPr>
          <w:delText>Pre-conditions</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r>
      </w:del>
    </w:p>
    <w:p w14:paraId="00E67F78" w14:textId="7DE34EBF" w:rsidR="0031508E" w:rsidRPr="0031508E" w:rsidDel="006373AF" w:rsidRDefault="0031508E" w:rsidP="0031508E">
      <w:pPr>
        <w:spacing w:after="160" w:line="259" w:lineRule="auto"/>
        <w:rPr>
          <w:del w:id="1780" w:author="Karlsson, Fredrik" w:date="2024-03-14T14:25:00Z"/>
          <w:rFonts w:ascii="Calibri" w:eastAsia="Calibri" w:hAnsi="Calibri" w:cs="Times New Roman"/>
          <w:sz w:val="22"/>
        </w:rPr>
      </w:pPr>
      <w:del w:id="1781" w:author="Karlsson, Fredrik" w:date="2024-03-14T14:25:00Z">
        <w:r w:rsidRPr="0031508E" w:rsidDel="006373AF">
          <w:rPr>
            <w:rFonts w:ascii="Calibri" w:eastAsia="Calibri" w:hAnsi="Calibri" w:cs="Times New Roman"/>
            <w:sz w:val="22"/>
            <w:u w:val="single"/>
          </w:rPr>
          <w:delText>Ordinary Sequence:</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r>
      </w:del>
    </w:p>
    <w:p w14:paraId="25B4DAD7" w14:textId="021B25E6" w:rsidR="0031508E" w:rsidRPr="0031508E" w:rsidDel="006373AF" w:rsidRDefault="0031508E" w:rsidP="0031508E">
      <w:pPr>
        <w:spacing w:after="160" w:line="259" w:lineRule="auto"/>
        <w:rPr>
          <w:del w:id="1782" w:author="Karlsson, Fredrik" w:date="2024-03-14T14:25:00Z"/>
          <w:rFonts w:ascii="Calibri" w:eastAsia="Calibri" w:hAnsi="Calibri" w:cs="Times New Roman"/>
          <w:sz w:val="22"/>
        </w:rPr>
      </w:pPr>
      <w:del w:id="1783" w:author="Karlsson, Fredrik" w:date="2024-03-14T14:25:00Z">
        <w:r w:rsidRPr="0031508E" w:rsidDel="006373AF">
          <w:rPr>
            <w:rFonts w:ascii="Calibri" w:eastAsia="Calibri" w:hAnsi="Calibri" w:cs="Times New Roman"/>
            <w:sz w:val="22"/>
            <w:u w:val="single"/>
          </w:rPr>
          <w:delText>Post-conditions</w:delText>
        </w:r>
        <w:r w:rsidRPr="0031508E" w:rsidDel="006373AF">
          <w:rPr>
            <w:rFonts w:ascii="Calibri" w:eastAsia="Calibri" w:hAnsi="Calibri" w:cs="Times New Roman"/>
            <w:sz w:val="22"/>
          </w:rPr>
          <w:delText>:</w:delText>
        </w:r>
        <w:r w:rsidRPr="0031508E" w:rsidDel="006373AF">
          <w:rPr>
            <w:rFonts w:ascii="Calibri" w:eastAsia="Calibri" w:hAnsi="Calibri" w:cs="Times New Roman"/>
            <w:sz w:val="22"/>
          </w:rPr>
          <w:tab/>
        </w:r>
      </w:del>
    </w:p>
    <w:p w14:paraId="4998DBA3" w14:textId="46F49EEF" w:rsidR="008F33E4" w:rsidDel="006373AF" w:rsidRDefault="008F33E4" w:rsidP="008F33E4">
      <w:pPr>
        <w:pBdr>
          <w:bottom w:val="single" w:sz="6" w:space="9" w:color="auto"/>
        </w:pBdr>
        <w:rPr>
          <w:del w:id="1784" w:author="Karlsson, Fredrik" w:date="2024-03-14T14:25:00Z"/>
          <w:sz w:val="22"/>
        </w:rPr>
      </w:pPr>
      <w:del w:id="1785" w:author="Karlsson, Fredrik" w:date="2024-03-14T14:25:00Z">
        <w:r w:rsidDel="006373AF">
          <w:tab/>
          <w:delText xml:space="preserve"> </w:delText>
        </w:r>
      </w:del>
    </w:p>
    <w:p w14:paraId="082EDF20" w14:textId="68B7398B" w:rsidR="008F33E4" w:rsidDel="006373AF" w:rsidRDefault="008F33E4" w:rsidP="008F33E4">
      <w:pPr>
        <w:rPr>
          <w:ins w:id="1786" w:author="Remi Hoeve [2]" w:date="2024-03-13T09:53:00Z"/>
          <w:del w:id="1787" w:author="Karlsson, Fredrik" w:date="2024-03-14T14:25:00Z"/>
          <w:b/>
          <w:bCs/>
        </w:rPr>
      </w:pPr>
      <w:del w:id="1788" w:author="Karlsson, Fredrik" w:date="2024-03-14T14:25:00Z">
        <w:r w:rsidDel="006373AF">
          <w:rPr>
            <w:b/>
            <w:bCs/>
          </w:rPr>
          <w:br w:type="page"/>
        </w:r>
      </w:del>
    </w:p>
    <w:p w14:paraId="29017A21" w14:textId="582783B4" w:rsidR="00946173" w:rsidDel="006373AF" w:rsidRDefault="00946173" w:rsidP="008F33E4">
      <w:pPr>
        <w:rPr>
          <w:del w:id="1789" w:author="Karlsson, Fredrik" w:date="2024-03-14T14:25:00Z"/>
          <w:b/>
          <w:bCs/>
        </w:rPr>
      </w:pPr>
    </w:p>
    <w:p w14:paraId="0932791D" w14:textId="7EF4740B" w:rsidR="008F33E4" w:rsidRPr="002657BC" w:rsidDel="006373AF" w:rsidRDefault="008F33E4" w:rsidP="008F33E4">
      <w:pPr>
        <w:rPr>
          <w:del w:id="1790" w:author="Karlsson, Fredrik" w:date="2024-03-14T14:25:00Z"/>
          <w:b/>
          <w:bCs/>
          <w:sz w:val="22"/>
        </w:rPr>
      </w:pPr>
      <w:del w:id="1791" w:author="Karlsson, Fredrik" w:date="2024-03-14T14:25:00Z">
        <w:r w:rsidRPr="002657BC" w:rsidDel="006373AF">
          <w:rPr>
            <w:b/>
            <w:bCs/>
            <w:sz w:val="22"/>
          </w:rPr>
          <w:delText>Use Case 9</w:delText>
        </w:r>
      </w:del>
    </w:p>
    <w:p w14:paraId="705D00A2" w14:textId="46A25130" w:rsidR="008F33E4" w:rsidRPr="002657BC" w:rsidDel="006373AF" w:rsidRDefault="008F33E4" w:rsidP="008F33E4">
      <w:pPr>
        <w:rPr>
          <w:del w:id="1792" w:author="Karlsson, Fredrik" w:date="2024-03-14T14:25:00Z"/>
          <w:sz w:val="22"/>
        </w:rPr>
      </w:pPr>
      <w:del w:id="1793" w:author="Karlsson, Fredrik" w:date="2024-03-14T14:25:00Z">
        <w:r w:rsidRPr="002657BC" w:rsidDel="006373AF">
          <w:rPr>
            <w:sz w:val="22"/>
            <w:u w:val="single"/>
          </w:rPr>
          <w:delText>Use-case (name):</w:delText>
        </w:r>
        <w:r w:rsidRPr="002657BC" w:rsidDel="006373AF">
          <w:rPr>
            <w:sz w:val="22"/>
          </w:rPr>
          <w:delText xml:space="preserve"> </w:delText>
        </w:r>
        <w:r w:rsidRPr="002657BC" w:rsidDel="006373AF">
          <w:rPr>
            <w:sz w:val="22"/>
          </w:rPr>
          <w:tab/>
        </w:r>
        <w:r w:rsidRPr="002657BC" w:rsidDel="006373AF">
          <w:rPr>
            <w:sz w:val="22"/>
          </w:rPr>
          <w:tab/>
          <w:delText xml:space="preserve">Sharing vessel intention by (intended) tracks (up to 10 min) </w:delText>
        </w:r>
      </w:del>
    </w:p>
    <w:p w14:paraId="3B0CD195" w14:textId="5C117C19" w:rsidR="008F33E4" w:rsidRPr="002657BC" w:rsidDel="006373AF" w:rsidRDefault="008F33E4" w:rsidP="008F33E4">
      <w:pPr>
        <w:rPr>
          <w:del w:id="1794" w:author="Karlsson, Fredrik" w:date="2024-03-14T14:25:00Z"/>
          <w:sz w:val="22"/>
        </w:rPr>
      </w:pPr>
    </w:p>
    <w:p w14:paraId="3AEE4269" w14:textId="67350753" w:rsidR="008F33E4" w:rsidRPr="002657BC" w:rsidDel="006373AF" w:rsidRDefault="008F33E4" w:rsidP="008F33E4">
      <w:pPr>
        <w:ind w:left="2832" w:hanging="2832"/>
        <w:rPr>
          <w:del w:id="1795" w:author="Karlsson, Fredrik" w:date="2024-03-14T14:25:00Z"/>
          <w:sz w:val="22"/>
        </w:rPr>
      </w:pPr>
      <w:del w:id="1796" w:author="Karlsson, Fredrik" w:date="2024-03-14T14:25:00Z">
        <w:r w:rsidRPr="002657BC" w:rsidDel="006373AF">
          <w:rPr>
            <w:sz w:val="22"/>
            <w:u w:val="single"/>
          </w:rPr>
          <w:delText>Description:</w:delText>
        </w:r>
        <w:r w:rsidRPr="002657BC" w:rsidDel="006373AF">
          <w:rPr>
            <w:sz w:val="22"/>
          </w:rPr>
          <w:delText xml:space="preserve"> </w:delText>
        </w:r>
        <w:r w:rsidRPr="002657BC" w:rsidDel="006373AF">
          <w:rPr>
            <w:sz w:val="22"/>
          </w:rPr>
          <w:tab/>
          <w:delText xml:space="preserve">VTS sends the intended/expected track that vessel will sail in its area based on the (intended) trackpilot data of vessels and/or (expected) prediction by historical behaviour. </w:delText>
        </w:r>
      </w:del>
    </w:p>
    <w:p w14:paraId="1CCF3FB5" w14:textId="7866F97A" w:rsidR="008F33E4" w:rsidRPr="002657BC" w:rsidDel="006373AF" w:rsidRDefault="008F33E4" w:rsidP="002657BC">
      <w:pPr>
        <w:ind w:left="2832" w:hanging="2832"/>
        <w:rPr>
          <w:del w:id="1797" w:author="Karlsson, Fredrik" w:date="2024-03-14T14:25:00Z"/>
          <w:sz w:val="22"/>
        </w:rPr>
      </w:pPr>
    </w:p>
    <w:p w14:paraId="61767DD9" w14:textId="7146BF21" w:rsidR="008F33E4" w:rsidRPr="002657BC" w:rsidDel="006373AF" w:rsidRDefault="008F33E4" w:rsidP="008F33E4">
      <w:pPr>
        <w:rPr>
          <w:del w:id="1798" w:author="Karlsson, Fredrik" w:date="2024-03-14T14:25:00Z"/>
          <w:sz w:val="22"/>
        </w:rPr>
      </w:pPr>
      <w:del w:id="1799" w:author="Karlsson, Fredrik" w:date="2024-03-14T14:25:00Z">
        <w:r w:rsidRPr="002657BC" w:rsidDel="006373AF">
          <w:rPr>
            <w:sz w:val="22"/>
            <w:u w:val="single"/>
          </w:rPr>
          <w:delText>Actors:</w:delText>
        </w:r>
        <w:r w:rsidRPr="002657BC" w:rsidDel="006373AF">
          <w:rPr>
            <w:sz w:val="22"/>
          </w:rPr>
          <w:delText xml:space="preserve"> </w:delText>
        </w:r>
        <w:r w:rsidRPr="002657BC" w:rsidDel="006373AF">
          <w:rPr>
            <w:sz w:val="22"/>
          </w:rPr>
          <w:tab/>
        </w:r>
        <w:r w:rsidRPr="002657BC" w:rsidDel="006373AF">
          <w:rPr>
            <w:sz w:val="22"/>
          </w:rPr>
          <w:tab/>
        </w:r>
        <w:r w:rsidRPr="002657BC" w:rsidDel="006373AF">
          <w:rPr>
            <w:sz w:val="22"/>
          </w:rPr>
          <w:tab/>
        </w:r>
        <w:r w:rsidRPr="002657BC" w:rsidDel="006373AF">
          <w:rPr>
            <w:sz w:val="22"/>
          </w:rPr>
          <w:tab/>
          <w:delText xml:space="preserve">Mariner, ECDIS/ECS, VTS </w:delText>
        </w:r>
      </w:del>
    </w:p>
    <w:p w14:paraId="0224AEC0" w14:textId="421F472E" w:rsidR="008F33E4" w:rsidRPr="002657BC" w:rsidDel="006373AF" w:rsidRDefault="008F33E4" w:rsidP="008F33E4">
      <w:pPr>
        <w:rPr>
          <w:del w:id="1800" w:author="Karlsson, Fredrik" w:date="2024-03-14T14:25:00Z"/>
          <w:sz w:val="22"/>
        </w:rPr>
      </w:pPr>
    </w:p>
    <w:p w14:paraId="19C6E785" w14:textId="597343CB" w:rsidR="008F33E4" w:rsidRPr="002657BC" w:rsidDel="006373AF" w:rsidRDefault="008F33E4" w:rsidP="008F33E4">
      <w:pPr>
        <w:ind w:left="2832" w:hanging="2832"/>
        <w:rPr>
          <w:del w:id="1801" w:author="Karlsson, Fredrik" w:date="2024-03-14T14:25:00Z"/>
          <w:sz w:val="22"/>
        </w:rPr>
      </w:pPr>
      <w:del w:id="1802" w:author="Karlsson, Fredrik" w:date="2024-03-14T14:25:00Z">
        <w:r w:rsidRPr="002657BC" w:rsidDel="006373AF">
          <w:rPr>
            <w:sz w:val="22"/>
            <w:u w:val="single"/>
          </w:rPr>
          <w:delText>Frequency of Use</w:delText>
        </w:r>
        <w:r w:rsidRPr="002657BC" w:rsidDel="006373AF">
          <w:rPr>
            <w:sz w:val="22"/>
          </w:rPr>
          <w:delText xml:space="preserve">: </w:delText>
        </w:r>
        <w:r w:rsidRPr="002657BC" w:rsidDel="006373AF">
          <w:rPr>
            <w:sz w:val="22"/>
          </w:rPr>
          <w:tab/>
          <w:delText>Typically triggered once before vessel enters VTS area or leaves berth and the information is updated until leaves the VTS area.</w:delText>
        </w:r>
      </w:del>
    </w:p>
    <w:p w14:paraId="144E4798" w14:textId="35FC97A4" w:rsidR="008F33E4" w:rsidRPr="002657BC" w:rsidDel="006373AF" w:rsidRDefault="008F33E4" w:rsidP="002657BC">
      <w:pPr>
        <w:ind w:left="2832" w:hanging="2832"/>
        <w:rPr>
          <w:del w:id="1803" w:author="Karlsson, Fredrik" w:date="2024-03-14T14:25:00Z"/>
          <w:sz w:val="22"/>
        </w:rPr>
      </w:pPr>
    </w:p>
    <w:p w14:paraId="25320608" w14:textId="7C66CD25" w:rsidR="008F33E4" w:rsidRPr="002657BC" w:rsidDel="006373AF" w:rsidRDefault="008F33E4" w:rsidP="008F33E4">
      <w:pPr>
        <w:ind w:left="2832" w:hanging="2832"/>
        <w:rPr>
          <w:del w:id="1804" w:author="Karlsson, Fredrik" w:date="2024-03-14T14:25:00Z"/>
          <w:sz w:val="22"/>
        </w:rPr>
      </w:pPr>
      <w:del w:id="1805" w:author="Karlsson, Fredrik" w:date="2024-03-14T14:25:00Z">
        <w:r w:rsidRPr="002657BC" w:rsidDel="006373AF">
          <w:rPr>
            <w:sz w:val="22"/>
            <w:u w:val="single"/>
          </w:rPr>
          <w:delText>Pre-conditions</w:delText>
        </w:r>
        <w:r w:rsidRPr="002657BC" w:rsidDel="006373AF">
          <w:rPr>
            <w:sz w:val="22"/>
          </w:rPr>
          <w:delText xml:space="preserve">: </w:delText>
        </w:r>
        <w:r w:rsidRPr="002657BC" w:rsidDel="006373AF">
          <w:rPr>
            <w:sz w:val="22"/>
          </w:rPr>
          <w:tab/>
          <w:delText>The available digital communication methods of the vessel is known to the VTS. Vessels with automated trackpilots will share their track intentions</w:delText>
        </w:r>
      </w:del>
    </w:p>
    <w:p w14:paraId="7349FEA2" w14:textId="0ED8F8CF" w:rsidR="008F33E4" w:rsidRPr="002657BC" w:rsidDel="006373AF" w:rsidRDefault="008F33E4" w:rsidP="002657BC">
      <w:pPr>
        <w:ind w:left="2832" w:hanging="2832"/>
        <w:rPr>
          <w:del w:id="1806" w:author="Karlsson, Fredrik" w:date="2024-03-14T14:25:00Z"/>
          <w:sz w:val="22"/>
        </w:rPr>
      </w:pPr>
    </w:p>
    <w:p w14:paraId="3C8B1A74" w14:textId="574F8892" w:rsidR="008F33E4" w:rsidRPr="002657BC" w:rsidDel="006373AF" w:rsidRDefault="008F33E4" w:rsidP="008F33E4">
      <w:pPr>
        <w:rPr>
          <w:del w:id="1807" w:author="Karlsson, Fredrik" w:date="2024-03-14T14:25:00Z"/>
          <w:sz w:val="22"/>
        </w:rPr>
      </w:pPr>
      <w:del w:id="1808" w:author="Karlsson, Fredrik" w:date="2024-03-14T14:25:00Z">
        <w:r w:rsidRPr="002657BC" w:rsidDel="006373AF">
          <w:rPr>
            <w:sz w:val="22"/>
            <w:u w:val="single"/>
          </w:rPr>
          <w:delText>Ordinary Sequence:</w:delText>
        </w:r>
        <w:r w:rsidRPr="002657BC" w:rsidDel="006373AF">
          <w:rPr>
            <w:sz w:val="22"/>
          </w:rPr>
          <w:delText xml:space="preserve"> </w:delText>
        </w:r>
        <w:r w:rsidRPr="002657BC" w:rsidDel="006373AF">
          <w:rPr>
            <w:sz w:val="22"/>
          </w:rPr>
          <w:tab/>
        </w:r>
        <w:r w:rsidRPr="002657BC" w:rsidDel="006373AF">
          <w:rPr>
            <w:sz w:val="22"/>
          </w:rPr>
          <w:tab/>
          <w:delText>Step-by-step description of the process.</w:delText>
        </w:r>
      </w:del>
    </w:p>
    <w:p w14:paraId="3F82A849" w14:textId="213724AE" w:rsidR="008F33E4" w:rsidRPr="008F33E4" w:rsidDel="006373AF" w:rsidRDefault="008F33E4" w:rsidP="004F6822">
      <w:pPr>
        <w:pStyle w:val="Luettelokappale"/>
        <w:numPr>
          <w:ilvl w:val="0"/>
          <w:numId w:val="37"/>
        </w:numPr>
        <w:ind w:left="3676"/>
        <w:rPr>
          <w:del w:id="1809" w:author="Karlsson, Fredrik" w:date="2024-03-14T14:25:00Z"/>
          <w:lang w:val="en-GB"/>
        </w:rPr>
      </w:pPr>
      <w:del w:id="1810" w:author="Karlsson, Fredrik" w:date="2024-03-14T14:25:00Z">
        <w:r w:rsidRPr="008F33E4" w:rsidDel="006373AF">
          <w:rPr>
            <w:lang w:val="en-GB"/>
          </w:rPr>
          <w:delText>The vessel enters VTS area / leaves berth.</w:delText>
        </w:r>
      </w:del>
    </w:p>
    <w:p w14:paraId="127ED1B0" w14:textId="6057F9E9" w:rsidR="008F33E4" w:rsidRPr="008F33E4" w:rsidDel="006373AF" w:rsidRDefault="008F33E4" w:rsidP="004F6822">
      <w:pPr>
        <w:pStyle w:val="Luettelokappale"/>
        <w:numPr>
          <w:ilvl w:val="0"/>
          <w:numId w:val="37"/>
        </w:numPr>
        <w:ind w:left="3676"/>
        <w:rPr>
          <w:del w:id="1811" w:author="Karlsson, Fredrik" w:date="2024-03-14T14:25:00Z"/>
          <w:lang w:val="en-GB"/>
        </w:rPr>
      </w:pPr>
      <w:del w:id="1812" w:author="Karlsson, Fredrik" w:date="2024-03-14T14:25:00Z">
        <w:r w:rsidRPr="008F33E4" w:rsidDel="006373AF">
          <w:rPr>
            <w:lang w:val="en-GB"/>
          </w:rPr>
          <w:delText>The ECDIS/ECS  sends requests VTS navigational information from the service.</w:delText>
        </w:r>
      </w:del>
    </w:p>
    <w:p w14:paraId="263F0642" w14:textId="2A1B36DD" w:rsidR="008F33E4" w:rsidRPr="008F33E4" w:rsidDel="006373AF" w:rsidRDefault="008F33E4" w:rsidP="004F6822">
      <w:pPr>
        <w:pStyle w:val="Luettelokappale"/>
        <w:numPr>
          <w:ilvl w:val="0"/>
          <w:numId w:val="37"/>
        </w:numPr>
        <w:ind w:left="3676"/>
        <w:rPr>
          <w:del w:id="1813" w:author="Karlsson, Fredrik" w:date="2024-03-14T14:25:00Z"/>
          <w:lang w:val="en-GB"/>
        </w:rPr>
      </w:pPr>
      <w:del w:id="1814" w:author="Karlsson, Fredrik" w:date="2024-03-14T14:25:00Z">
        <w:r w:rsidRPr="008F33E4" w:rsidDel="006373AF">
          <w:rPr>
            <w:lang w:val="en-GB"/>
          </w:rPr>
          <w:delText>The service directly:</w:delText>
        </w:r>
      </w:del>
    </w:p>
    <w:p w14:paraId="5ADFEA17" w14:textId="7114803E" w:rsidR="008F33E4" w:rsidRPr="008F33E4" w:rsidDel="006373AF" w:rsidRDefault="008F33E4" w:rsidP="004F6822">
      <w:pPr>
        <w:pStyle w:val="Luettelokappale"/>
        <w:numPr>
          <w:ilvl w:val="4"/>
          <w:numId w:val="37"/>
        </w:numPr>
        <w:ind w:left="4308"/>
        <w:rPr>
          <w:del w:id="1815" w:author="Karlsson, Fredrik" w:date="2024-03-14T14:25:00Z"/>
          <w:lang w:val="en-GB"/>
        </w:rPr>
      </w:pPr>
      <w:del w:id="1816" w:author="Karlsson, Fredrik" w:date="2024-03-14T14:25:00Z">
        <w:r w:rsidRPr="008F33E4" w:rsidDel="006373AF">
          <w:rPr>
            <w:lang w:val="en-GB"/>
          </w:rPr>
          <w:delText xml:space="preserve">request the vessel to inform VTS about its destination and (when available) intended track. </w:delText>
        </w:r>
      </w:del>
    </w:p>
    <w:p w14:paraId="5B246592" w14:textId="2B634414" w:rsidR="008F33E4" w:rsidRPr="008F33E4" w:rsidDel="006373AF" w:rsidRDefault="008F33E4" w:rsidP="004F6822">
      <w:pPr>
        <w:pStyle w:val="Luettelokappale"/>
        <w:numPr>
          <w:ilvl w:val="4"/>
          <w:numId w:val="37"/>
        </w:numPr>
        <w:ind w:left="4308"/>
        <w:rPr>
          <w:del w:id="1817" w:author="Karlsson, Fredrik" w:date="2024-03-14T14:25:00Z"/>
          <w:lang w:val="en-GB"/>
        </w:rPr>
      </w:pPr>
      <w:del w:id="1818" w:author="Karlsson, Fredrik" w:date="2024-03-14T14:25:00Z">
        <w:r w:rsidRPr="008F33E4" w:rsidDel="006373AF">
          <w:rPr>
            <w:lang w:val="en-GB"/>
          </w:rPr>
          <w:delText>answers the request with timely and relevant information on intended and expected vessel movements in the VTS area (up to 10 min).</w:delText>
        </w:r>
      </w:del>
    </w:p>
    <w:p w14:paraId="1E597D7D" w14:textId="1A376EC3" w:rsidR="008F33E4" w:rsidRPr="008F33E4" w:rsidDel="006373AF" w:rsidRDefault="008F33E4" w:rsidP="004F6822">
      <w:pPr>
        <w:pStyle w:val="Luettelokappale"/>
        <w:numPr>
          <w:ilvl w:val="0"/>
          <w:numId w:val="37"/>
        </w:numPr>
        <w:ind w:left="3676"/>
        <w:rPr>
          <w:del w:id="1819" w:author="Karlsson, Fredrik" w:date="2024-03-14T14:25:00Z"/>
          <w:lang w:val="en-GB"/>
        </w:rPr>
      </w:pPr>
      <w:del w:id="1820" w:author="Karlsson, Fredrik" w:date="2024-03-14T14:25:00Z">
        <w:r w:rsidRPr="008F33E4" w:rsidDel="006373AF">
          <w:rPr>
            <w:lang w:val="en-GB"/>
          </w:rPr>
          <w:delText>VTS receives additional information on intentions and the acknowledgement that information is received by the vessel</w:delText>
        </w:r>
      </w:del>
    </w:p>
    <w:p w14:paraId="6A2FEA04" w14:textId="5BA0EADB" w:rsidR="008F33E4" w:rsidRPr="008F33E4" w:rsidDel="006373AF" w:rsidRDefault="008F33E4" w:rsidP="004F6822">
      <w:pPr>
        <w:pStyle w:val="Luettelokappale"/>
        <w:numPr>
          <w:ilvl w:val="0"/>
          <w:numId w:val="37"/>
        </w:numPr>
        <w:ind w:left="3676"/>
        <w:rPr>
          <w:del w:id="1821" w:author="Karlsson, Fredrik" w:date="2024-03-14T14:25:00Z"/>
          <w:lang w:val="en-GB"/>
        </w:rPr>
      </w:pPr>
      <w:del w:id="1822" w:author="Karlsson, Fredrik" w:date="2024-03-14T14:25:00Z">
        <w:r w:rsidRPr="008F33E4" w:rsidDel="006373AF">
          <w:rPr>
            <w:lang w:val="en-GB"/>
          </w:rPr>
          <w:delText xml:space="preserve">The track and destination data is rendered and displayed on VTS equipment. </w:delText>
        </w:r>
      </w:del>
    </w:p>
    <w:p w14:paraId="4B3191D7" w14:textId="19063303" w:rsidR="008F33E4" w:rsidRPr="008F33E4" w:rsidDel="006373AF" w:rsidRDefault="008F33E4" w:rsidP="004F6822">
      <w:pPr>
        <w:pStyle w:val="Luettelokappale"/>
        <w:numPr>
          <w:ilvl w:val="0"/>
          <w:numId w:val="37"/>
        </w:numPr>
        <w:ind w:left="3676"/>
        <w:rPr>
          <w:del w:id="1823" w:author="Karlsson, Fredrik" w:date="2024-03-14T14:25:00Z"/>
          <w:lang w:val="en-GB"/>
        </w:rPr>
      </w:pPr>
      <w:del w:id="1824" w:author="Karlsson, Fredrik" w:date="2024-03-14T14:25:00Z">
        <w:r w:rsidRPr="008F33E4" w:rsidDel="006373AF">
          <w:rPr>
            <w:lang w:val="en-GB"/>
          </w:rPr>
          <w:delText>The track data is rendered and displayed to the user on board.</w:delText>
        </w:r>
      </w:del>
    </w:p>
    <w:p w14:paraId="47B4BEA5" w14:textId="1DDFA64D" w:rsidR="008F33E4" w:rsidRPr="008F33E4" w:rsidDel="006373AF" w:rsidRDefault="008F33E4" w:rsidP="004F6822">
      <w:pPr>
        <w:pStyle w:val="Luettelokappale"/>
        <w:numPr>
          <w:ilvl w:val="0"/>
          <w:numId w:val="37"/>
        </w:numPr>
        <w:ind w:left="3676"/>
        <w:rPr>
          <w:del w:id="1825" w:author="Karlsson, Fredrik" w:date="2024-03-14T14:25:00Z"/>
          <w:lang w:val="en-GB"/>
        </w:rPr>
      </w:pPr>
      <w:del w:id="1826" w:author="Karlsson, Fredrik" w:date="2024-03-14T14:25:00Z">
        <w:r w:rsidRPr="008F33E4" w:rsidDel="006373AF">
          <w:rPr>
            <w:lang w:val="en-GB"/>
          </w:rPr>
          <w:delText>When information changes VTS sends update to the vessel</w:delText>
        </w:r>
      </w:del>
    </w:p>
    <w:p w14:paraId="7C029C1A" w14:textId="27FB91E5" w:rsidR="008F33E4" w:rsidRPr="008F33E4" w:rsidDel="006373AF" w:rsidRDefault="008F33E4" w:rsidP="004F6822">
      <w:pPr>
        <w:pStyle w:val="Luettelokappale"/>
        <w:numPr>
          <w:ilvl w:val="0"/>
          <w:numId w:val="37"/>
        </w:numPr>
        <w:ind w:left="3676"/>
        <w:rPr>
          <w:del w:id="1827" w:author="Karlsson, Fredrik" w:date="2024-03-14T14:25:00Z"/>
          <w:lang w:val="en-GB"/>
        </w:rPr>
      </w:pPr>
      <w:del w:id="1828" w:author="Karlsson, Fredrik" w:date="2024-03-14T14:25:00Z">
        <w:r w:rsidRPr="008F33E4" w:rsidDel="006373AF">
          <w:rPr>
            <w:lang w:val="en-GB"/>
          </w:rPr>
          <w:delText xml:space="preserve">When destination and track changes vessel sends update to VTS </w:delText>
        </w:r>
      </w:del>
    </w:p>
    <w:p w14:paraId="0B2B7B53" w14:textId="23B7A631" w:rsidR="008F33E4" w:rsidDel="006373AF" w:rsidRDefault="008F33E4" w:rsidP="002657BC">
      <w:pPr>
        <w:ind w:left="2832" w:hanging="2832"/>
        <w:rPr>
          <w:del w:id="1829" w:author="Karlsson, Fredrik" w:date="2024-03-14T14:25:00Z"/>
          <w:sz w:val="22"/>
        </w:rPr>
      </w:pPr>
      <w:del w:id="1830" w:author="Karlsson, Fredrik" w:date="2024-03-14T14:25:00Z">
        <w:r w:rsidRPr="002657BC" w:rsidDel="006373AF">
          <w:rPr>
            <w:sz w:val="22"/>
            <w:u w:val="single"/>
          </w:rPr>
          <w:delText>Post-conditions</w:delText>
        </w:r>
        <w:r w:rsidRPr="002657BC" w:rsidDel="006373AF">
          <w:rPr>
            <w:sz w:val="22"/>
          </w:rPr>
          <w:delText xml:space="preserve">: </w:delText>
        </w:r>
        <w:r w:rsidRPr="002657BC" w:rsidDel="006373AF">
          <w:rPr>
            <w:sz w:val="22"/>
          </w:rPr>
          <w:tab/>
          <w:delText>The correct track and destination information is displayed on the ECDIS/ECS and VTS equipment</w:delText>
        </w:r>
      </w:del>
    </w:p>
    <w:p w14:paraId="2F476D8F" w14:textId="576F6650" w:rsidR="0064719F" w:rsidRPr="002657BC" w:rsidDel="006373AF" w:rsidRDefault="0064719F" w:rsidP="008F33E4">
      <w:pPr>
        <w:ind w:left="2610" w:hanging="2610"/>
        <w:rPr>
          <w:del w:id="1831" w:author="Karlsson, Fredrik" w:date="2024-03-14T14:25:00Z"/>
          <w:sz w:val="22"/>
        </w:rPr>
      </w:pPr>
    </w:p>
    <w:p w14:paraId="052F29F0" w14:textId="67B4F3F6" w:rsidR="0064719F" w:rsidRPr="002657BC" w:rsidDel="006373AF" w:rsidRDefault="0064719F" w:rsidP="0064719F">
      <w:pPr>
        <w:rPr>
          <w:del w:id="1832" w:author="Karlsson, Fredrik" w:date="2024-03-14T14:25:00Z"/>
          <w:b/>
          <w:bCs/>
          <w:sz w:val="22"/>
        </w:rPr>
      </w:pPr>
      <w:del w:id="1833" w:author="Karlsson, Fredrik" w:date="2024-03-14T14:25:00Z">
        <w:r w:rsidRPr="002657BC" w:rsidDel="006373AF">
          <w:rPr>
            <w:b/>
            <w:bCs/>
            <w:sz w:val="22"/>
          </w:rPr>
          <w:delText>Use Case 10</w:delText>
        </w:r>
      </w:del>
    </w:p>
    <w:p w14:paraId="7D6890B5" w14:textId="4C3A0B0E" w:rsidR="0064719F" w:rsidDel="006373AF" w:rsidRDefault="0064719F" w:rsidP="0064719F">
      <w:pPr>
        <w:rPr>
          <w:del w:id="1834" w:author="Karlsson, Fredrik" w:date="2024-03-14T14:25:00Z"/>
          <w:sz w:val="22"/>
        </w:rPr>
      </w:pPr>
      <w:del w:id="1835" w:author="Karlsson, Fredrik" w:date="2024-03-14T14:25:00Z">
        <w:r w:rsidRPr="002657BC" w:rsidDel="006373AF">
          <w:rPr>
            <w:sz w:val="22"/>
            <w:u w:val="single"/>
          </w:rPr>
          <w:delText>Use-case (name):</w:delText>
        </w:r>
        <w:r w:rsidRPr="002657BC" w:rsidDel="006373AF">
          <w:rPr>
            <w:sz w:val="22"/>
          </w:rPr>
          <w:delText xml:space="preserve"> </w:delText>
        </w:r>
        <w:r w:rsidRPr="002657BC" w:rsidDel="006373AF">
          <w:rPr>
            <w:sz w:val="22"/>
          </w:rPr>
          <w:tab/>
        </w:r>
        <w:r w:rsidDel="006373AF">
          <w:rPr>
            <w:sz w:val="22"/>
          </w:rPr>
          <w:tab/>
        </w:r>
        <w:r w:rsidRPr="002657BC" w:rsidDel="006373AF">
          <w:rPr>
            <w:sz w:val="22"/>
          </w:rPr>
          <w:delText xml:space="preserve">Creating a Common Operational Picture </w:delText>
        </w:r>
      </w:del>
    </w:p>
    <w:p w14:paraId="20BBEC11" w14:textId="69C6F1EC" w:rsidR="0064719F" w:rsidRPr="002657BC" w:rsidDel="006373AF" w:rsidRDefault="0064719F" w:rsidP="0064719F">
      <w:pPr>
        <w:rPr>
          <w:del w:id="1836" w:author="Karlsson, Fredrik" w:date="2024-03-14T14:25:00Z"/>
          <w:sz w:val="22"/>
        </w:rPr>
      </w:pPr>
    </w:p>
    <w:p w14:paraId="2F847C9F" w14:textId="0049F96B" w:rsidR="0064719F" w:rsidDel="006373AF" w:rsidRDefault="0064719F" w:rsidP="0064719F">
      <w:pPr>
        <w:ind w:left="2608" w:hanging="2608"/>
        <w:rPr>
          <w:del w:id="1837" w:author="Karlsson, Fredrik" w:date="2024-03-14T14:25:00Z"/>
          <w:sz w:val="22"/>
        </w:rPr>
      </w:pPr>
      <w:del w:id="1838" w:author="Karlsson, Fredrik" w:date="2024-03-14T14:25:00Z">
        <w:r w:rsidRPr="002657BC" w:rsidDel="006373AF">
          <w:rPr>
            <w:sz w:val="22"/>
            <w:u w:val="single"/>
          </w:rPr>
          <w:delText>Description:</w:delText>
        </w:r>
        <w:r w:rsidRPr="002657BC" w:rsidDel="006373AF">
          <w:rPr>
            <w:sz w:val="22"/>
          </w:rPr>
          <w:delText xml:space="preserve"> </w:delText>
        </w:r>
        <w:r w:rsidRPr="002657BC" w:rsidDel="006373AF">
          <w:rPr>
            <w:sz w:val="22"/>
          </w:rPr>
          <w:tab/>
        </w:r>
        <w:r w:rsidDel="006373AF">
          <w:rPr>
            <w:sz w:val="22"/>
          </w:rPr>
          <w:tab/>
        </w:r>
        <w:r w:rsidRPr="002657BC" w:rsidDel="006373AF">
          <w:rPr>
            <w:sz w:val="22"/>
          </w:rPr>
          <w:delText xml:space="preserve">VTS and Ship shares the operational picture </w:delText>
        </w:r>
      </w:del>
    </w:p>
    <w:p w14:paraId="4643344B" w14:textId="30F2388B" w:rsidR="0064719F" w:rsidRPr="002657BC" w:rsidDel="006373AF" w:rsidRDefault="0064719F" w:rsidP="0064719F">
      <w:pPr>
        <w:ind w:left="2608" w:hanging="2608"/>
        <w:rPr>
          <w:del w:id="1839" w:author="Karlsson, Fredrik" w:date="2024-03-14T14:25:00Z"/>
          <w:sz w:val="22"/>
        </w:rPr>
      </w:pPr>
    </w:p>
    <w:p w14:paraId="08ADA5D3" w14:textId="4CE43E59" w:rsidR="0064719F" w:rsidDel="006373AF" w:rsidRDefault="0064719F" w:rsidP="0064719F">
      <w:pPr>
        <w:rPr>
          <w:del w:id="1840" w:author="Karlsson, Fredrik" w:date="2024-03-14T14:25:00Z"/>
          <w:sz w:val="22"/>
        </w:rPr>
      </w:pPr>
      <w:del w:id="1841" w:author="Karlsson, Fredrik" w:date="2024-03-14T14:25:00Z">
        <w:r w:rsidRPr="002657BC" w:rsidDel="006373AF">
          <w:rPr>
            <w:sz w:val="22"/>
            <w:u w:val="single"/>
          </w:rPr>
          <w:delText>Actors:</w:delText>
        </w:r>
        <w:r w:rsidRPr="002657BC" w:rsidDel="006373AF">
          <w:rPr>
            <w:sz w:val="22"/>
          </w:rPr>
          <w:delText xml:space="preserve"> </w:delText>
        </w:r>
        <w:r w:rsidRPr="002657BC" w:rsidDel="006373AF">
          <w:rPr>
            <w:sz w:val="22"/>
          </w:rPr>
          <w:tab/>
        </w:r>
        <w:r w:rsidRPr="002657BC" w:rsidDel="006373AF">
          <w:rPr>
            <w:sz w:val="22"/>
          </w:rPr>
          <w:tab/>
        </w:r>
        <w:r w:rsidDel="006373AF">
          <w:rPr>
            <w:sz w:val="22"/>
          </w:rPr>
          <w:tab/>
        </w:r>
        <w:r w:rsidDel="006373AF">
          <w:rPr>
            <w:sz w:val="22"/>
          </w:rPr>
          <w:tab/>
        </w:r>
        <w:r w:rsidRPr="002657BC" w:rsidDel="006373AF">
          <w:rPr>
            <w:sz w:val="22"/>
          </w:rPr>
          <w:delText xml:space="preserve">Mariner, ECDIS/ECS, VTS </w:delText>
        </w:r>
      </w:del>
    </w:p>
    <w:p w14:paraId="63792CB8" w14:textId="6B38BF9C" w:rsidR="0064719F" w:rsidRPr="002657BC" w:rsidDel="006373AF" w:rsidRDefault="0064719F" w:rsidP="0064719F">
      <w:pPr>
        <w:rPr>
          <w:del w:id="1842" w:author="Karlsson, Fredrik" w:date="2024-03-14T14:25:00Z"/>
          <w:sz w:val="22"/>
        </w:rPr>
      </w:pPr>
    </w:p>
    <w:p w14:paraId="08BF3CC3" w14:textId="39999D0F" w:rsidR="0064719F" w:rsidDel="006373AF" w:rsidRDefault="0064719F" w:rsidP="0064719F">
      <w:pPr>
        <w:ind w:left="2832" w:hanging="2832"/>
        <w:rPr>
          <w:del w:id="1843" w:author="Karlsson, Fredrik" w:date="2024-03-14T14:25:00Z"/>
          <w:sz w:val="22"/>
        </w:rPr>
      </w:pPr>
      <w:del w:id="1844" w:author="Karlsson, Fredrik" w:date="2024-03-14T14:25:00Z">
        <w:r w:rsidRPr="002657BC" w:rsidDel="006373AF">
          <w:rPr>
            <w:sz w:val="22"/>
            <w:u w:val="single"/>
          </w:rPr>
          <w:delText>Frequency of Use</w:delText>
        </w:r>
        <w:r w:rsidRPr="002657BC" w:rsidDel="006373AF">
          <w:rPr>
            <w:sz w:val="22"/>
          </w:rPr>
          <w:delText xml:space="preserve">: </w:delText>
        </w:r>
        <w:r w:rsidRPr="002657BC" w:rsidDel="006373AF">
          <w:rPr>
            <w:sz w:val="22"/>
          </w:rPr>
          <w:tab/>
          <w:delText>Typically triggered once before vessel enters VTS area or leaves berth and the information is updated until leaves the VTS area.</w:delText>
        </w:r>
      </w:del>
    </w:p>
    <w:p w14:paraId="477D02C8" w14:textId="552B23B6" w:rsidR="0064719F" w:rsidRPr="002657BC" w:rsidDel="006373AF" w:rsidRDefault="0064719F" w:rsidP="002657BC">
      <w:pPr>
        <w:ind w:left="2832" w:hanging="2832"/>
        <w:rPr>
          <w:del w:id="1845" w:author="Karlsson, Fredrik" w:date="2024-03-14T14:25:00Z"/>
          <w:sz w:val="22"/>
        </w:rPr>
      </w:pPr>
    </w:p>
    <w:p w14:paraId="2B8AC5A8" w14:textId="2C76AAE6" w:rsidR="0064719F" w:rsidDel="006373AF" w:rsidRDefault="0064719F" w:rsidP="0064719F">
      <w:pPr>
        <w:ind w:left="2832" w:hanging="2832"/>
        <w:rPr>
          <w:del w:id="1846" w:author="Karlsson, Fredrik" w:date="2024-03-14T14:25:00Z"/>
          <w:sz w:val="22"/>
        </w:rPr>
      </w:pPr>
      <w:del w:id="1847" w:author="Karlsson, Fredrik" w:date="2024-03-14T14:25:00Z">
        <w:r w:rsidRPr="002657BC" w:rsidDel="006373AF">
          <w:rPr>
            <w:sz w:val="22"/>
            <w:u w:val="single"/>
          </w:rPr>
          <w:delText>Pre-conditions</w:delText>
        </w:r>
        <w:r w:rsidRPr="002657BC" w:rsidDel="006373AF">
          <w:rPr>
            <w:sz w:val="22"/>
          </w:rPr>
          <w:delText xml:space="preserve">: </w:delText>
        </w:r>
        <w:r w:rsidRPr="002657BC" w:rsidDel="006373AF">
          <w:rPr>
            <w:sz w:val="22"/>
          </w:rPr>
          <w:tab/>
          <w:delText>The available digital communication methods of the vessel is known to the VTS. Vessels with automated use the operational picture within ENC</w:delText>
        </w:r>
      </w:del>
    </w:p>
    <w:p w14:paraId="52C451C2" w14:textId="5F870F1F" w:rsidR="0064719F" w:rsidRPr="002657BC" w:rsidDel="006373AF" w:rsidRDefault="0064719F" w:rsidP="002657BC">
      <w:pPr>
        <w:ind w:left="2832" w:hanging="2832"/>
        <w:rPr>
          <w:del w:id="1848" w:author="Karlsson, Fredrik" w:date="2024-03-14T14:25:00Z"/>
          <w:sz w:val="22"/>
        </w:rPr>
      </w:pPr>
    </w:p>
    <w:p w14:paraId="05CD7615" w14:textId="348B0FB7" w:rsidR="0064719F" w:rsidRPr="002657BC" w:rsidDel="006373AF" w:rsidRDefault="0064719F" w:rsidP="002657BC">
      <w:pPr>
        <w:ind w:left="708" w:hanging="708"/>
        <w:rPr>
          <w:del w:id="1849" w:author="Karlsson, Fredrik" w:date="2024-03-14T14:25:00Z"/>
          <w:sz w:val="22"/>
        </w:rPr>
      </w:pPr>
      <w:del w:id="1850" w:author="Karlsson, Fredrik" w:date="2024-03-14T14:25:00Z">
        <w:r w:rsidRPr="002657BC" w:rsidDel="006373AF">
          <w:rPr>
            <w:sz w:val="22"/>
            <w:u w:val="single"/>
          </w:rPr>
          <w:delText>Ordinary Sequence:</w:delText>
        </w:r>
        <w:r w:rsidRPr="002657BC" w:rsidDel="006373AF">
          <w:rPr>
            <w:sz w:val="22"/>
          </w:rPr>
          <w:delText xml:space="preserve"> </w:delText>
        </w:r>
        <w:r w:rsidRPr="002657BC" w:rsidDel="006373AF">
          <w:rPr>
            <w:sz w:val="22"/>
          </w:rPr>
          <w:tab/>
        </w:r>
        <w:r w:rsidDel="006373AF">
          <w:rPr>
            <w:sz w:val="22"/>
          </w:rPr>
          <w:tab/>
        </w:r>
        <w:r w:rsidRPr="002657BC" w:rsidDel="006373AF">
          <w:rPr>
            <w:sz w:val="22"/>
          </w:rPr>
          <w:delText>Step-by-step description of the process.</w:delText>
        </w:r>
      </w:del>
    </w:p>
    <w:p w14:paraId="3637B203" w14:textId="55E69E32" w:rsidR="0064719F" w:rsidRPr="0064719F" w:rsidDel="006373AF" w:rsidRDefault="0064719F" w:rsidP="004F6822">
      <w:pPr>
        <w:pStyle w:val="Luettelokappale"/>
        <w:numPr>
          <w:ilvl w:val="0"/>
          <w:numId w:val="38"/>
        </w:numPr>
        <w:spacing w:line="259" w:lineRule="auto"/>
        <w:rPr>
          <w:del w:id="1851" w:author="Karlsson, Fredrik" w:date="2024-03-14T14:25:00Z"/>
          <w:lang w:val="en-GB"/>
        </w:rPr>
      </w:pPr>
      <w:del w:id="1852" w:author="Karlsson, Fredrik" w:date="2024-03-14T14:25:00Z">
        <w:r w:rsidRPr="0064719F" w:rsidDel="006373AF">
          <w:rPr>
            <w:lang w:val="en-GB"/>
          </w:rPr>
          <w:delText>The vessel enters VTS area / leaves berth.</w:delText>
        </w:r>
      </w:del>
    </w:p>
    <w:p w14:paraId="11B4E147" w14:textId="0B4FBF48" w:rsidR="0064719F" w:rsidRPr="0064719F" w:rsidDel="006373AF" w:rsidRDefault="0064719F" w:rsidP="004F6822">
      <w:pPr>
        <w:pStyle w:val="Luettelokappale"/>
        <w:numPr>
          <w:ilvl w:val="0"/>
          <w:numId w:val="38"/>
        </w:numPr>
        <w:spacing w:line="259" w:lineRule="auto"/>
        <w:rPr>
          <w:del w:id="1853" w:author="Karlsson, Fredrik" w:date="2024-03-14T14:25:00Z"/>
          <w:lang w:val="en-GB"/>
        </w:rPr>
      </w:pPr>
      <w:del w:id="1854" w:author="Karlsson, Fredrik" w:date="2024-03-14T14:25:00Z">
        <w:r w:rsidRPr="0064719F" w:rsidDel="006373AF">
          <w:rPr>
            <w:lang w:val="en-GB"/>
          </w:rPr>
          <w:lastRenderedPageBreak/>
          <w:delText xml:space="preserve">The ECDIS/ECS  sends requests to VTS for an operational picture </w:delText>
        </w:r>
      </w:del>
    </w:p>
    <w:p w14:paraId="63331F82" w14:textId="0D69DBD7" w:rsidR="0064719F" w:rsidRPr="0064719F" w:rsidDel="006373AF" w:rsidRDefault="0064719F" w:rsidP="004F6822">
      <w:pPr>
        <w:pStyle w:val="Luettelokappale"/>
        <w:numPr>
          <w:ilvl w:val="0"/>
          <w:numId w:val="38"/>
        </w:numPr>
        <w:spacing w:line="259" w:lineRule="auto"/>
        <w:rPr>
          <w:del w:id="1855" w:author="Karlsson, Fredrik" w:date="2024-03-14T14:25:00Z"/>
          <w:lang w:val="en-GB"/>
        </w:rPr>
      </w:pPr>
      <w:del w:id="1856" w:author="Karlsson, Fredrik" w:date="2024-03-14T14:25:00Z">
        <w:r w:rsidRPr="0064719F" w:rsidDel="006373AF">
          <w:rPr>
            <w:lang w:val="en-GB"/>
          </w:rPr>
          <w:delText>The service directly:</w:delText>
        </w:r>
      </w:del>
    </w:p>
    <w:p w14:paraId="3B4C9957" w14:textId="312380CD" w:rsidR="0064719F" w:rsidRPr="0064719F" w:rsidDel="006373AF" w:rsidRDefault="0064719F" w:rsidP="004F6822">
      <w:pPr>
        <w:pStyle w:val="Luettelokappale"/>
        <w:numPr>
          <w:ilvl w:val="4"/>
          <w:numId w:val="38"/>
        </w:numPr>
        <w:spacing w:line="259" w:lineRule="auto"/>
        <w:rPr>
          <w:del w:id="1857" w:author="Karlsson, Fredrik" w:date="2024-03-14T14:25:00Z"/>
          <w:lang w:val="en-GB"/>
        </w:rPr>
      </w:pPr>
      <w:del w:id="1858" w:author="Karlsson, Fredrik" w:date="2024-03-14T14:25:00Z">
        <w:r w:rsidRPr="0064719F" w:rsidDel="006373AF">
          <w:rPr>
            <w:lang w:val="en-GB"/>
          </w:rPr>
          <w:delText xml:space="preserve">answers the request with timely and relevant operational picture </w:delText>
        </w:r>
      </w:del>
    </w:p>
    <w:p w14:paraId="04A373A7" w14:textId="3B2F21CA" w:rsidR="0064719F" w:rsidRPr="0064719F" w:rsidDel="006373AF" w:rsidRDefault="0064719F" w:rsidP="004F6822">
      <w:pPr>
        <w:pStyle w:val="Luettelokappale"/>
        <w:numPr>
          <w:ilvl w:val="4"/>
          <w:numId w:val="38"/>
        </w:numPr>
        <w:spacing w:line="259" w:lineRule="auto"/>
        <w:rPr>
          <w:del w:id="1859" w:author="Karlsson, Fredrik" w:date="2024-03-14T14:25:00Z"/>
          <w:lang w:val="en-GB"/>
        </w:rPr>
      </w:pPr>
      <w:del w:id="1860" w:author="Karlsson, Fredrik" w:date="2024-03-14T14:25:00Z">
        <w:r w:rsidRPr="0064719F" w:rsidDel="006373AF">
          <w:rPr>
            <w:lang w:val="en-GB"/>
          </w:rPr>
          <w:delText>request the vessel to inform VTS about “unknown” objects</w:delText>
        </w:r>
      </w:del>
    </w:p>
    <w:p w14:paraId="0D98875E" w14:textId="1A300958" w:rsidR="0064719F" w:rsidRPr="0064719F" w:rsidDel="006373AF" w:rsidRDefault="0064719F" w:rsidP="004F6822">
      <w:pPr>
        <w:pStyle w:val="Luettelokappale"/>
        <w:numPr>
          <w:ilvl w:val="0"/>
          <w:numId w:val="38"/>
        </w:numPr>
        <w:spacing w:line="259" w:lineRule="auto"/>
        <w:rPr>
          <w:del w:id="1861" w:author="Karlsson, Fredrik" w:date="2024-03-14T14:25:00Z"/>
          <w:lang w:val="en-GB"/>
        </w:rPr>
      </w:pPr>
      <w:del w:id="1862" w:author="Karlsson, Fredrik" w:date="2024-03-14T14:25:00Z">
        <w:r w:rsidRPr="0064719F" w:rsidDel="006373AF">
          <w:rPr>
            <w:lang w:val="en-GB"/>
          </w:rPr>
          <w:delText xml:space="preserve">VTS receives additional information by the vessel about the for the Ship ”unknown” objects and “not received” objects.  </w:delText>
        </w:r>
      </w:del>
    </w:p>
    <w:p w14:paraId="2F8DCF61" w14:textId="3FE328F8" w:rsidR="0064719F" w:rsidRPr="0064719F" w:rsidDel="006373AF" w:rsidRDefault="0064719F" w:rsidP="004F6822">
      <w:pPr>
        <w:pStyle w:val="Luettelokappale"/>
        <w:numPr>
          <w:ilvl w:val="0"/>
          <w:numId w:val="38"/>
        </w:numPr>
        <w:spacing w:line="259" w:lineRule="auto"/>
        <w:rPr>
          <w:del w:id="1863" w:author="Karlsson, Fredrik" w:date="2024-03-14T14:25:00Z"/>
          <w:lang w:val="en-GB"/>
        </w:rPr>
      </w:pPr>
      <w:del w:id="1864" w:author="Karlsson, Fredrik" w:date="2024-03-14T14:25:00Z">
        <w:r w:rsidRPr="0064719F" w:rsidDel="006373AF">
          <w:rPr>
            <w:lang w:val="en-GB"/>
          </w:rPr>
          <w:delText xml:space="preserve">The operational picture is rendered and displayed on ENC equipment. </w:delText>
        </w:r>
      </w:del>
    </w:p>
    <w:p w14:paraId="6E5998D9" w14:textId="1F065D9E" w:rsidR="0064719F" w:rsidRPr="0064719F" w:rsidDel="006373AF" w:rsidRDefault="0064719F" w:rsidP="004F6822">
      <w:pPr>
        <w:pStyle w:val="Luettelokappale"/>
        <w:numPr>
          <w:ilvl w:val="0"/>
          <w:numId w:val="38"/>
        </w:numPr>
        <w:spacing w:line="259" w:lineRule="auto"/>
        <w:rPr>
          <w:del w:id="1865" w:author="Karlsson, Fredrik" w:date="2024-03-14T14:25:00Z"/>
          <w:lang w:val="en-GB"/>
        </w:rPr>
      </w:pPr>
      <w:del w:id="1866" w:author="Karlsson, Fredrik" w:date="2024-03-14T14:25:00Z">
        <w:r w:rsidRPr="0064719F" w:rsidDel="006373AF">
          <w:rPr>
            <w:lang w:val="en-GB"/>
          </w:rPr>
          <w:delText xml:space="preserve">VTS sends timely and relevant update on the “unknown” objects to the vessel. </w:delText>
        </w:r>
      </w:del>
    </w:p>
    <w:p w14:paraId="6B11749B" w14:textId="53B4155A" w:rsidR="0064719F" w:rsidRPr="002657BC" w:rsidDel="006373AF" w:rsidRDefault="0064719F" w:rsidP="004F6822">
      <w:pPr>
        <w:pStyle w:val="Luettelokappale"/>
        <w:numPr>
          <w:ilvl w:val="0"/>
          <w:numId w:val="38"/>
        </w:numPr>
        <w:spacing w:line="259" w:lineRule="auto"/>
        <w:rPr>
          <w:del w:id="1867" w:author="Karlsson, Fredrik" w:date="2024-03-14T14:25:00Z"/>
          <w:lang w:val="en-GB"/>
        </w:rPr>
      </w:pPr>
      <w:del w:id="1868" w:author="Karlsson, Fredrik" w:date="2024-03-14T14:25:00Z">
        <w:r w:rsidRPr="0064719F" w:rsidDel="006373AF">
          <w:rPr>
            <w:lang w:val="en-GB"/>
          </w:rPr>
          <w:delText xml:space="preserve">VTS sends every minute a full operational picture and request the vessel to inform VTS about ”unknown” objects and “not received” objects.  </w:delText>
        </w:r>
      </w:del>
    </w:p>
    <w:p w14:paraId="17B34171" w14:textId="32A9DC76" w:rsidR="0064719F" w:rsidRPr="002657BC" w:rsidDel="006373AF" w:rsidRDefault="0064719F" w:rsidP="0064719F">
      <w:pPr>
        <w:ind w:left="2610" w:hanging="2610"/>
        <w:rPr>
          <w:del w:id="1869" w:author="Karlsson, Fredrik" w:date="2024-03-14T14:25:00Z"/>
          <w:sz w:val="22"/>
        </w:rPr>
      </w:pPr>
      <w:del w:id="1870" w:author="Karlsson, Fredrik" w:date="2024-03-14T14:25:00Z">
        <w:r w:rsidRPr="002657BC" w:rsidDel="006373AF">
          <w:rPr>
            <w:sz w:val="22"/>
            <w:u w:val="single"/>
          </w:rPr>
          <w:delText>Post-conditions</w:delText>
        </w:r>
        <w:r w:rsidRPr="002657BC" w:rsidDel="006373AF">
          <w:rPr>
            <w:sz w:val="22"/>
          </w:rPr>
          <w:delText xml:space="preserve">: </w:delText>
        </w:r>
        <w:r w:rsidRPr="002657BC" w:rsidDel="006373AF">
          <w:rPr>
            <w:sz w:val="22"/>
          </w:rPr>
          <w:tab/>
          <w:delText xml:space="preserve">The operational picture is displayed on the ECDIS/ECS </w:delText>
        </w:r>
      </w:del>
    </w:p>
    <w:p w14:paraId="263C1F15" w14:textId="397B6738" w:rsidR="0031508E" w:rsidDel="006373AF" w:rsidRDefault="0031508E" w:rsidP="0031508E">
      <w:pPr>
        <w:spacing w:after="160" w:line="259" w:lineRule="auto"/>
        <w:rPr>
          <w:del w:id="1871" w:author="Karlsson, Fredrik" w:date="2024-03-14T14:25:00Z"/>
          <w:rFonts w:ascii="Calibri" w:eastAsia="Calibri" w:hAnsi="Calibri" w:cs="Times New Roman"/>
          <w:sz w:val="22"/>
        </w:rPr>
      </w:pPr>
    </w:p>
    <w:p w14:paraId="3E3EA600" w14:textId="7A1BFB0B" w:rsidR="0064719F" w:rsidRPr="0031508E" w:rsidDel="006373AF" w:rsidRDefault="0064719F" w:rsidP="0064719F">
      <w:pPr>
        <w:spacing w:after="160" w:line="259" w:lineRule="auto"/>
        <w:rPr>
          <w:del w:id="1872" w:author="Karlsson, Fredrik" w:date="2024-03-14T14:25:00Z"/>
          <w:rFonts w:ascii="Calibri" w:eastAsia="Calibri" w:hAnsi="Calibri" w:cs="Times New Roman"/>
          <w:b/>
          <w:bCs/>
          <w:sz w:val="22"/>
        </w:rPr>
      </w:pPr>
      <w:del w:id="1873" w:author="Karlsson, Fredrik" w:date="2024-03-14T14:25:00Z">
        <w:r w:rsidRPr="0031508E" w:rsidDel="006373AF">
          <w:rPr>
            <w:rFonts w:ascii="Calibri" w:eastAsia="Calibri" w:hAnsi="Calibri" w:cs="Times New Roman"/>
            <w:b/>
            <w:bCs/>
            <w:sz w:val="22"/>
          </w:rPr>
          <w:delText xml:space="preserve">Use Case </w:delText>
        </w:r>
        <w:r w:rsidDel="006373AF">
          <w:rPr>
            <w:rFonts w:ascii="Calibri" w:eastAsia="Calibri" w:hAnsi="Calibri" w:cs="Times New Roman"/>
            <w:b/>
            <w:bCs/>
            <w:sz w:val="22"/>
          </w:rPr>
          <w:delText>11</w:delText>
        </w:r>
      </w:del>
    </w:p>
    <w:p w14:paraId="04731FE7" w14:textId="78502293" w:rsidR="0064719F" w:rsidRPr="0031508E" w:rsidDel="006373AF" w:rsidRDefault="0064719F" w:rsidP="0064719F">
      <w:pPr>
        <w:spacing w:after="160" w:line="259" w:lineRule="auto"/>
        <w:rPr>
          <w:del w:id="1874" w:author="Karlsson, Fredrik" w:date="2024-03-14T14:25:00Z"/>
          <w:rFonts w:ascii="Calibri" w:eastAsia="Calibri" w:hAnsi="Calibri" w:cs="Times New Roman"/>
          <w:sz w:val="22"/>
        </w:rPr>
      </w:pPr>
      <w:del w:id="1875" w:author="Karlsson, Fredrik" w:date="2024-03-14T14:25:00Z">
        <w:r w:rsidRPr="0031508E" w:rsidDel="006373AF">
          <w:rPr>
            <w:rFonts w:ascii="Calibri" w:eastAsia="Calibri" w:hAnsi="Calibri" w:cs="Times New Roman"/>
            <w:sz w:val="22"/>
            <w:u w:val="single"/>
          </w:rPr>
          <w:delText>Use-case (name):</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r>
        <w:r w:rsidDel="006373AF">
          <w:rPr>
            <w:rFonts w:ascii="Calibri" w:eastAsia="Calibri" w:hAnsi="Calibri" w:cs="Times New Roman"/>
            <w:sz w:val="22"/>
          </w:rPr>
          <w:tab/>
          <w:delText>Flow Management</w:delText>
        </w:r>
      </w:del>
    </w:p>
    <w:p w14:paraId="4F9B827C" w14:textId="314184E2" w:rsidR="0064719F" w:rsidRPr="0031508E" w:rsidDel="006373AF" w:rsidRDefault="0064719F" w:rsidP="0064719F">
      <w:pPr>
        <w:spacing w:after="160" w:line="259" w:lineRule="auto"/>
        <w:ind w:left="2832" w:hanging="2832"/>
        <w:rPr>
          <w:del w:id="1876" w:author="Karlsson, Fredrik" w:date="2024-03-14T14:25:00Z"/>
          <w:rFonts w:ascii="Calibri" w:eastAsia="Calibri" w:hAnsi="Calibri" w:cs="Times New Roman"/>
          <w:sz w:val="22"/>
        </w:rPr>
      </w:pPr>
      <w:del w:id="1877" w:author="Karlsson, Fredrik" w:date="2024-03-14T14:25:00Z">
        <w:r w:rsidRPr="0031508E" w:rsidDel="006373AF">
          <w:rPr>
            <w:rFonts w:ascii="Calibri" w:eastAsia="Calibri" w:hAnsi="Calibri" w:cs="Times New Roman"/>
            <w:sz w:val="22"/>
            <w:u w:val="single"/>
          </w:rPr>
          <w:delText>Description:</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r>
        <w:r w:rsidDel="006373AF">
          <w:rPr>
            <w:rFonts w:ascii="Calibri" w:eastAsia="Calibri" w:hAnsi="Calibri" w:cs="Times New Roman"/>
            <w:sz w:val="22"/>
          </w:rPr>
          <w:delText>Fredrik describes….</w:delText>
        </w:r>
      </w:del>
    </w:p>
    <w:p w14:paraId="1BE9B746" w14:textId="7D8EC180" w:rsidR="0064719F" w:rsidRPr="0031508E" w:rsidDel="006373AF" w:rsidRDefault="0064719F" w:rsidP="0064719F">
      <w:pPr>
        <w:spacing w:after="160" w:line="259" w:lineRule="auto"/>
        <w:rPr>
          <w:del w:id="1878" w:author="Karlsson, Fredrik" w:date="2024-03-14T14:25:00Z"/>
          <w:rFonts w:ascii="Calibri" w:eastAsia="Calibri" w:hAnsi="Calibri" w:cs="Times New Roman"/>
          <w:sz w:val="22"/>
        </w:rPr>
      </w:pPr>
      <w:del w:id="1879" w:author="Karlsson, Fredrik" w:date="2024-03-14T14:25:00Z">
        <w:r w:rsidRPr="0031508E" w:rsidDel="006373AF">
          <w:rPr>
            <w:rFonts w:ascii="Calibri" w:eastAsia="Calibri" w:hAnsi="Calibri" w:cs="Times New Roman"/>
            <w:sz w:val="22"/>
            <w:u w:val="single"/>
          </w:rPr>
          <w:delText>Actors:</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r>
        <w:r w:rsidRPr="0031508E" w:rsidDel="006373AF">
          <w:rPr>
            <w:rFonts w:ascii="Calibri" w:eastAsia="Calibri" w:hAnsi="Calibri" w:cs="Times New Roman"/>
            <w:sz w:val="22"/>
          </w:rPr>
          <w:tab/>
        </w:r>
        <w:r w:rsidDel="006373AF">
          <w:rPr>
            <w:rFonts w:ascii="Calibri" w:eastAsia="Calibri" w:hAnsi="Calibri" w:cs="Times New Roman"/>
            <w:sz w:val="22"/>
          </w:rPr>
          <w:tab/>
        </w:r>
        <w:r w:rsidDel="006373AF">
          <w:rPr>
            <w:rFonts w:ascii="Calibri" w:eastAsia="Calibri" w:hAnsi="Calibri" w:cs="Times New Roman"/>
            <w:sz w:val="22"/>
          </w:rPr>
          <w:tab/>
        </w:r>
        <w:r w:rsidRPr="0031508E" w:rsidDel="006373AF">
          <w:rPr>
            <w:rFonts w:ascii="Calibri" w:eastAsia="Calibri" w:hAnsi="Calibri" w:cs="Times New Roman"/>
            <w:sz w:val="22"/>
          </w:rPr>
          <w:delText xml:space="preserve">Mariner, ECDIS/ECS, VTS </w:delText>
        </w:r>
      </w:del>
    </w:p>
    <w:p w14:paraId="7028C54E" w14:textId="343F35B9" w:rsidR="0064719F" w:rsidRPr="0031508E" w:rsidDel="006373AF" w:rsidRDefault="0064719F" w:rsidP="0064719F">
      <w:pPr>
        <w:spacing w:after="160" w:line="259" w:lineRule="auto"/>
        <w:rPr>
          <w:del w:id="1880" w:author="Karlsson, Fredrik" w:date="2024-03-14T14:25:00Z"/>
          <w:rFonts w:ascii="Calibri" w:eastAsia="Calibri" w:hAnsi="Calibri" w:cs="Times New Roman"/>
          <w:sz w:val="22"/>
        </w:rPr>
      </w:pPr>
      <w:del w:id="1881" w:author="Karlsson, Fredrik" w:date="2024-03-14T14:25:00Z">
        <w:r w:rsidRPr="0031508E" w:rsidDel="006373AF">
          <w:rPr>
            <w:rFonts w:ascii="Calibri" w:eastAsia="Calibri" w:hAnsi="Calibri" w:cs="Times New Roman"/>
            <w:sz w:val="22"/>
            <w:u w:val="single"/>
          </w:rPr>
          <w:delText>Frequency of Use</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r>
      </w:del>
    </w:p>
    <w:p w14:paraId="6726291C" w14:textId="38DE47DA" w:rsidR="0064719F" w:rsidRPr="0031508E" w:rsidDel="006373AF" w:rsidRDefault="0064719F" w:rsidP="0064719F">
      <w:pPr>
        <w:spacing w:after="160" w:line="259" w:lineRule="auto"/>
        <w:ind w:left="2608" w:hanging="2608"/>
        <w:rPr>
          <w:del w:id="1882" w:author="Karlsson, Fredrik" w:date="2024-03-14T14:25:00Z"/>
          <w:rFonts w:ascii="Calibri" w:eastAsia="Calibri" w:hAnsi="Calibri" w:cs="Times New Roman"/>
          <w:sz w:val="22"/>
        </w:rPr>
      </w:pPr>
      <w:del w:id="1883" w:author="Karlsson, Fredrik" w:date="2024-03-14T14:25:00Z">
        <w:r w:rsidRPr="0031508E" w:rsidDel="006373AF">
          <w:rPr>
            <w:rFonts w:ascii="Calibri" w:eastAsia="Calibri" w:hAnsi="Calibri" w:cs="Times New Roman"/>
            <w:sz w:val="22"/>
            <w:u w:val="single"/>
          </w:rPr>
          <w:delText>Pre-conditions</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r>
      </w:del>
    </w:p>
    <w:p w14:paraId="3E04070A" w14:textId="75438694" w:rsidR="0064719F" w:rsidRPr="0031508E" w:rsidDel="006373AF" w:rsidRDefault="0064719F" w:rsidP="0064719F">
      <w:pPr>
        <w:spacing w:after="160" w:line="259" w:lineRule="auto"/>
        <w:rPr>
          <w:del w:id="1884" w:author="Karlsson, Fredrik" w:date="2024-03-14T14:25:00Z"/>
          <w:rFonts w:ascii="Calibri" w:eastAsia="Calibri" w:hAnsi="Calibri" w:cs="Times New Roman"/>
          <w:sz w:val="22"/>
        </w:rPr>
      </w:pPr>
      <w:del w:id="1885" w:author="Karlsson, Fredrik" w:date="2024-03-14T14:25:00Z">
        <w:r w:rsidRPr="0031508E" w:rsidDel="006373AF">
          <w:rPr>
            <w:rFonts w:ascii="Calibri" w:eastAsia="Calibri" w:hAnsi="Calibri" w:cs="Times New Roman"/>
            <w:sz w:val="22"/>
            <w:u w:val="single"/>
          </w:rPr>
          <w:delText>Ordinary Sequence:</w:delText>
        </w:r>
        <w:r w:rsidRPr="0031508E" w:rsidDel="006373AF">
          <w:rPr>
            <w:rFonts w:ascii="Calibri" w:eastAsia="Calibri" w:hAnsi="Calibri" w:cs="Times New Roman"/>
            <w:sz w:val="22"/>
          </w:rPr>
          <w:delText xml:space="preserve"> </w:delText>
        </w:r>
        <w:r w:rsidRPr="0031508E" w:rsidDel="006373AF">
          <w:rPr>
            <w:rFonts w:ascii="Calibri" w:eastAsia="Calibri" w:hAnsi="Calibri" w:cs="Times New Roman"/>
            <w:sz w:val="22"/>
          </w:rPr>
          <w:tab/>
        </w:r>
      </w:del>
    </w:p>
    <w:p w14:paraId="3B8EEBBE" w14:textId="139FA19B" w:rsidR="0064719F" w:rsidRPr="0031508E" w:rsidDel="006373AF" w:rsidRDefault="0064719F" w:rsidP="0064719F">
      <w:pPr>
        <w:spacing w:after="160" w:line="259" w:lineRule="auto"/>
        <w:rPr>
          <w:del w:id="1886" w:author="Karlsson, Fredrik" w:date="2024-03-14T14:25:00Z"/>
          <w:rFonts w:ascii="Calibri" w:eastAsia="Calibri" w:hAnsi="Calibri" w:cs="Times New Roman"/>
          <w:sz w:val="22"/>
        </w:rPr>
      </w:pPr>
      <w:del w:id="1887" w:author="Karlsson, Fredrik" w:date="2024-03-14T14:25:00Z">
        <w:r w:rsidRPr="0031508E" w:rsidDel="006373AF">
          <w:rPr>
            <w:rFonts w:ascii="Calibri" w:eastAsia="Calibri" w:hAnsi="Calibri" w:cs="Times New Roman"/>
            <w:sz w:val="22"/>
            <w:u w:val="single"/>
          </w:rPr>
          <w:delText>Post-conditions</w:delText>
        </w:r>
        <w:r w:rsidRPr="0031508E" w:rsidDel="006373AF">
          <w:rPr>
            <w:rFonts w:ascii="Calibri" w:eastAsia="Calibri" w:hAnsi="Calibri" w:cs="Times New Roman"/>
            <w:sz w:val="22"/>
          </w:rPr>
          <w:delText>:</w:delText>
        </w:r>
        <w:r w:rsidRPr="0031508E" w:rsidDel="006373AF">
          <w:rPr>
            <w:rFonts w:ascii="Calibri" w:eastAsia="Calibri" w:hAnsi="Calibri" w:cs="Times New Roman"/>
            <w:sz w:val="22"/>
          </w:rPr>
          <w:tab/>
        </w:r>
      </w:del>
    </w:p>
    <w:p w14:paraId="1260BEA1" w14:textId="6E076DB4" w:rsidR="0064719F" w:rsidDel="006373AF" w:rsidRDefault="0064719F" w:rsidP="0031508E">
      <w:pPr>
        <w:spacing w:after="160" w:line="259" w:lineRule="auto"/>
        <w:rPr>
          <w:ins w:id="1888" w:author="Remi Hoeve [2]" w:date="2024-03-13T09:54:00Z"/>
          <w:del w:id="1889" w:author="Karlsson, Fredrik" w:date="2024-03-14T14:25:00Z"/>
          <w:rFonts w:ascii="Calibri" w:eastAsia="Calibri" w:hAnsi="Calibri" w:cs="Times New Roman"/>
          <w:sz w:val="22"/>
        </w:rPr>
      </w:pPr>
    </w:p>
    <w:p w14:paraId="04F7711C" w14:textId="2E088DA6" w:rsidR="00946173" w:rsidDel="006373AF" w:rsidRDefault="00946173" w:rsidP="0031508E">
      <w:pPr>
        <w:spacing w:after="160" w:line="259" w:lineRule="auto"/>
        <w:rPr>
          <w:ins w:id="1890" w:author="Remi Hoeve [2]" w:date="2024-03-13T09:54:00Z"/>
          <w:del w:id="1891" w:author="Karlsson, Fredrik" w:date="2024-03-14T14:25:00Z"/>
          <w:rFonts w:ascii="Calibri" w:eastAsia="Calibri" w:hAnsi="Calibri" w:cs="Times New Roman"/>
          <w:sz w:val="22"/>
        </w:rPr>
      </w:pPr>
    </w:p>
    <w:p w14:paraId="0A712048" w14:textId="192EEB81" w:rsidR="00946173" w:rsidDel="006373AF" w:rsidRDefault="00946173">
      <w:pPr>
        <w:spacing w:after="200" w:line="276" w:lineRule="auto"/>
        <w:rPr>
          <w:ins w:id="1892" w:author="Remi Hoeve [2]" w:date="2024-03-13T09:54:00Z"/>
          <w:del w:id="1893" w:author="Karlsson, Fredrik" w:date="2024-03-14T14:25:00Z"/>
          <w:rFonts w:ascii="Calibri" w:eastAsia="Calibri" w:hAnsi="Calibri" w:cs="Times New Roman"/>
          <w:sz w:val="22"/>
        </w:rPr>
      </w:pPr>
      <w:ins w:id="1894" w:author="Remi Hoeve [2]" w:date="2024-03-13T09:54:00Z">
        <w:del w:id="1895" w:author="Karlsson, Fredrik" w:date="2024-03-14T14:25:00Z">
          <w:r w:rsidDel="006373AF">
            <w:rPr>
              <w:rFonts w:ascii="Calibri" w:eastAsia="Calibri" w:hAnsi="Calibri" w:cs="Times New Roman"/>
              <w:sz w:val="22"/>
            </w:rPr>
            <w:br w:type="page"/>
          </w:r>
        </w:del>
      </w:ins>
    </w:p>
    <w:p w14:paraId="03FECA0E" w14:textId="5E86E36A" w:rsidR="00946173" w:rsidDel="006373AF" w:rsidRDefault="00946173" w:rsidP="00946173">
      <w:pPr>
        <w:spacing w:after="160" w:line="259" w:lineRule="auto"/>
        <w:rPr>
          <w:ins w:id="1896" w:author="Remi Hoeve [2]" w:date="2024-03-13T09:58:00Z"/>
          <w:del w:id="1897" w:author="Karlsson, Fredrik" w:date="2024-03-14T14:25:00Z"/>
          <w:rFonts w:ascii="Calibri" w:eastAsia="Calibri" w:hAnsi="Calibri" w:cs="Times New Roman"/>
          <w:b/>
          <w:bCs/>
          <w:sz w:val="22"/>
        </w:rPr>
      </w:pPr>
      <w:commentRangeStart w:id="1898"/>
      <w:ins w:id="1899" w:author="Remi Hoeve [2]" w:date="2024-03-13T09:58:00Z">
        <w:del w:id="1900" w:author="Karlsson, Fredrik" w:date="2024-03-14T14:25:00Z">
          <w:r w:rsidDel="006373AF">
            <w:rPr>
              <w:rFonts w:ascii="Calibri" w:eastAsia="Calibri" w:hAnsi="Calibri" w:cs="Times New Roman"/>
              <w:b/>
              <w:bCs/>
              <w:sz w:val="22"/>
            </w:rPr>
            <w:lastRenderedPageBreak/>
            <w:delText xml:space="preserve">ROUTE EXCHANGE </w:delText>
          </w:r>
        </w:del>
      </w:ins>
      <w:ins w:id="1901" w:author="Remi Hoeve [2]" w:date="2024-03-13T09:59:00Z">
        <w:del w:id="1902" w:author="Karlsson, Fredrik" w:date="2024-03-14T14:25:00Z">
          <w:r w:rsidDel="006373AF">
            <w:rPr>
              <w:rFonts w:ascii="Calibri" w:eastAsia="Calibri" w:hAnsi="Calibri" w:cs="Times New Roman"/>
              <w:b/>
              <w:bCs/>
              <w:sz w:val="22"/>
            </w:rPr>
            <w:delText>SERVICE</w:delText>
          </w:r>
        </w:del>
      </w:ins>
      <w:commentRangeEnd w:id="1898"/>
      <w:del w:id="1903" w:author="Karlsson, Fredrik" w:date="2024-03-14T14:25:00Z">
        <w:r w:rsidR="00E92EA8" w:rsidDel="006373AF">
          <w:rPr>
            <w:rStyle w:val="Kommentinviite"/>
          </w:rPr>
          <w:commentReference w:id="1898"/>
        </w:r>
      </w:del>
    </w:p>
    <w:p w14:paraId="1F551509" w14:textId="05AC44C5" w:rsidR="00946173" w:rsidRPr="00946173" w:rsidDel="006373AF" w:rsidRDefault="00946173" w:rsidP="00946173">
      <w:pPr>
        <w:spacing w:after="160" w:line="259" w:lineRule="auto"/>
        <w:rPr>
          <w:ins w:id="1904" w:author="Remi Hoeve [2]" w:date="2024-03-13T09:54:00Z"/>
          <w:del w:id="1905" w:author="Karlsson, Fredrik" w:date="2024-03-14T14:25:00Z"/>
          <w:rFonts w:ascii="Calibri" w:eastAsia="Calibri" w:hAnsi="Calibri" w:cs="Times New Roman"/>
          <w:b/>
          <w:bCs/>
          <w:sz w:val="22"/>
        </w:rPr>
      </w:pPr>
      <w:ins w:id="1906" w:author="Remi Hoeve [2]" w:date="2024-03-13T09:54:00Z">
        <w:del w:id="1907" w:author="Karlsson, Fredrik" w:date="2024-03-14T14:25:00Z">
          <w:r w:rsidRPr="00946173" w:rsidDel="006373AF">
            <w:rPr>
              <w:rFonts w:ascii="Calibri" w:eastAsia="Calibri" w:hAnsi="Calibri" w:cs="Times New Roman"/>
              <w:b/>
              <w:bCs/>
              <w:sz w:val="22"/>
            </w:rPr>
            <w:delText xml:space="preserve">Use Case </w:delText>
          </w:r>
          <w:r w:rsidDel="006373AF">
            <w:rPr>
              <w:rFonts w:ascii="Calibri" w:eastAsia="Calibri" w:hAnsi="Calibri" w:cs="Times New Roman"/>
              <w:b/>
              <w:bCs/>
              <w:sz w:val="22"/>
            </w:rPr>
            <w:delText>X</w:delText>
          </w:r>
        </w:del>
      </w:ins>
    </w:p>
    <w:p w14:paraId="1E14BDC8" w14:textId="10F387F3" w:rsidR="00946173" w:rsidRPr="00946173" w:rsidDel="006373AF" w:rsidRDefault="00946173" w:rsidP="00946173">
      <w:pPr>
        <w:spacing w:after="160" w:line="259" w:lineRule="auto"/>
        <w:rPr>
          <w:ins w:id="1908" w:author="Remi Hoeve [2]" w:date="2024-03-13T09:54:00Z"/>
          <w:del w:id="1909" w:author="Karlsson, Fredrik" w:date="2024-03-14T14:25:00Z"/>
          <w:rFonts w:ascii="Calibri" w:eastAsia="Calibri" w:hAnsi="Calibri" w:cs="Times New Roman"/>
          <w:sz w:val="22"/>
        </w:rPr>
      </w:pPr>
      <w:ins w:id="1910" w:author="Remi Hoeve [2]" w:date="2024-03-13T09:54:00Z">
        <w:del w:id="1911" w:author="Karlsson, Fredrik" w:date="2024-03-14T14:25:00Z">
          <w:r w:rsidRPr="00946173" w:rsidDel="006373AF">
            <w:rPr>
              <w:rFonts w:ascii="Calibri" w:eastAsia="Calibri" w:hAnsi="Calibri" w:cs="Times New Roman"/>
              <w:sz w:val="22"/>
              <w:u w:val="single"/>
            </w:rPr>
            <w:delText>Use-case (name):</w:delText>
          </w:r>
          <w:r w:rsidRPr="00946173" w:rsidDel="006373AF">
            <w:rPr>
              <w:rFonts w:ascii="Calibri" w:eastAsia="Calibri" w:hAnsi="Calibri" w:cs="Times New Roman"/>
              <w:sz w:val="22"/>
            </w:rPr>
            <w:delText xml:space="preserve"> </w:delText>
          </w:r>
          <w:r w:rsidRPr="00946173" w:rsidDel="006373AF">
            <w:rPr>
              <w:rFonts w:ascii="Calibri" w:eastAsia="Calibri" w:hAnsi="Calibri" w:cs="Times New Roman"/>
              <w:sz w:val="22"/>
            </w:rPr>
            <w:tab/>
          </w:r>
          <w:r w:rsidRPr="00946173" w:rsidDel="006373AF">
            <w:rPr>
              <w:rFonts w:ascii="Calibri" w:eastAsia="Calibri" w:hAnsi="Calibri" w:cs="Times New Roman"/>
              <w:sz w:val="22"/>
            </w:rPr>
            <w:tab/>
          </w:r>
        </w:del>
      </w:ins>
      <w:ins w:id="1912" w:author="Remi Hoeve [2]" w:date="2024-03-13T09:58:00Z">
        <w:del w:id="1913" w:author="Karlsson, Fredrik" w:date="2024-03-14T14:25:00Z">
          <w:r w:rsidDel="006373AF">
            <w:rPr>
              <w:rFonts w:ascii="Calibri" w:eastAsia="Calibri" w:hAnsi="Calibri" w:cs="Times New Roman"/>
              <w:sz w:val="22"/>
              <w:u w:val="single"/>
            </w:rPr>
            <w:delText>Departing vessels from berth or anchorage</w:delText>
          </w:r>
        </w:del>
      </w:ins>
      <w:ins w:id="1914" w:author="Remi Hoeve [2]" w:date="2024-03-13T10:12:00Z">
        <w:del w:id="1915" w:author="Karlsson, Fredrik" w:date="2024-03-14T14:25:00Z">
          <w:r w:rsidDel="006373AF">
            <w:rPr>
              <w:rFonts w:ascii="Calibri" w:eastAsia="Calibri" w:hAnsi="Calibri" w:cs="Times New Roman"/>
              <w:sz w:val="22"/>
              <w:u w:val="single"/>
            </w:rPr>
            <w:delText xml:space="preserve"> within the VTS area</w:delText>
          </w:r>
        </w:del>
      </w:ins>
    </w:p>
    <w:p w14:paraId="1CC16E63" w14:textId="57CEF6B9" w:rsidR="00946173" w:rsidRPr="00946173" w:rsidDel="006373AF" w:rsidRDefault="00946173" w:rsidP="00946173">
      <w:pPr>
        <w:spacing w:after="160" w:line="259" w:lineRule="auto"/>
        <w:rPr>
          <w:ins w:id="1916" w:author="Remi Hoeve [2]" w:date="2024-03-13T09:54:00Z"/>
          <w:del w:id="1917" w:author="Karlsson, Fredrik" w:date="2024-03-14T14:25:00Z"/>
          <w:rFonts w:ascii="Calibri" w:eastAsia="Calibri" w:hAnsi="Calibri" w:cs="Times New Roman"/>
          <w:sz w:val="22"/>
        </w:rPr>
      </w:pPr>
      <w:ins w:id="1918" w:author="Remi Hoeve [2]" w:date="2024-03-13T09:54:00Z">
        <w:del w:id="1919" w:author="Karlsson, Fredrik" w:date="2024-03-14T14:25:00Z">
          <w:r w:rsidRPr="00946173" w:rsidDel="006373AF">
            <w:rPr>
              <w:rFonts w:ascii="Calibri" w:eastAsia="Calibri" w:hAnsi="Calibri" w:cs="Times New Roman"/>
              <w:sz w:val="22"/>
              <w:u w:val="single"/>
            </w:rPr>
            <w:delText>Description:</w:delText>
          </w:r>
          <w:r w:rsidRPr="00946173" w:rsidDel="006373AF">
            <w:rPr>
              <w:rFonts w:ascii="Calibri" w:eastAsia="Calibri" w:hAnsi="Calibri" w:cs="Times New Roman"/>
              <w:sz w:val="22"/>
            </w:rPr>
            <w:delText xml:space="preserve"> </w:delText>
          </w:r>
          <w:r w:rsidRPr="00946173" w:rsidDel="006373AF">
            <w:rPr>
              <w:rFonts w:ascii="Calibri" w:eastAsia="Calibri" w:hAnsi="Calibri" w:cs="Times New Roman"/>
              <w:sz w:val="22"/>
            </w:rPr>
            <w:tab/>
          </w:r>
        </w:del>
      </w:ins>
      <w:ins w:id="1920" w:author="Remi Hoeve [2]" w:date="2024-03-13T09:55:00Z">
        <w:del w:id="1921" w:author="Karlsson, Fredrik" w:date="2024-03-14T14:25:00Z">
          <w:r w:rsidDel="006373AF">
            <w:rPr>
              <w:rFonts w:ascii="Calibri" w:eastAsia="Calibri" w:hAnsi="Calibri" w:cs="Times New Roman"/>
              <w:sz w:val="22"/>
            </w:rPr>
            <w:tab/>
          </w:r>
          <w:r w:rsidDel="006373AF">
            <w:rPr>
              <w:rFonts w:ascii="Calibri" w:eastAsia="Calibri" w:hAnsi="Calibri" w:cs="Times New Roman"/>
              <w:sz w:val="22"/>
            </w:rPr>
            <w:tab/>
          </w:r>
        </w:del>
      </w:ins>
      <w:ins w:id="1922" w:author="Remi Hoeve [2]" w:date="2024-03-13T09:59:00Z">
        <w:del w:id="1923" w:author="Karlsson, Fredrik" w:date="2024-03-14T14:25:00Z">
          <w:r w:rsidDel="006373AF">
            <w:rPr>
              <w:rFonts w:ascii="Calibri" w:eastAsia="Calibri" w:hAnsi="Calibri" w:cs="Times New Roman"/>
              <w:sz w:val="22"/>
            </w:rPr>
            <w:delText>Vessel intends to leave berth</w:delText>
          </w:r>
        </w:del>
      </w:ins>
      <w:ins w:id="1924" w:author="Remi Hoeve [2]" w:date="2024-03-13T10:00:00Z">
        <w:del w:id="1925" w:author="Karlsson, Fredrik" w:date="2024-03-14T14:25:00Z">
          <w:r w:rsidDel="006373AF">
            <w:rPr>
              <w:rFonts w:ascii="Calibri" w:eastAsia="Calibri" w:hAnsi="Calibri" w:cs="Times New Roman"/>
              <w:sz w:val="22"/>
            </w:rPr>
            <w:delText xml:space="preserve"> or anchorage and shares intended route with the VTS.</w:delText>
          </w:r>
        </w:del>
      </w:ins>
    </w:p>
    <w:p w14:paraId="43B47F71" w14:textId="466D6303" w:rsidR="00946173" w:rsidRPr="00946173" w:rsidDel="006373AF" w:rsidRDefault="00946173" w:rsidP="00946173">
      <w:pPr>
        <w:spacing w:after="160" w:line="259" w:lineRule="auto"/>
        <w:rPr>
          <w:ins w:id="1926" w:author="Remi Hoeve [2]" w:date="2024-03-13T09:54:00Z"/>
          <w:del w:id="1927" w:author="Karlsson, Fredrik" w:date="2024-03-14T14:25:00Z"/>
          <w:rFonts w:ascii="Calibri" w:eastAsia="Calibri" w:hAnsi="Calibri" w:cs="Times New Roman"/>
          <w:sz w:val="22"/>
        </w:rPr>
      </w:pPr>
      <w:ins w:id="1928" w:author="Remi Hoeve [2]" w:date="2024-03-13T09:54:00Z">
        <w:del w:id="1929" w:author="Karlsson, Fredrik" w:date="2024-03-14T14:25:00Z">
          <w:r w:rsidRPr="00946173" w:rsidDel="006373AF">
            <w:rPr>
              <w:rFonts w:ascii="Calibri" w:eastAsia="Calibri" w:hAnsi="Calibri" w:cs="Times New Roman"/>
              <w:sz w:val="22"/>
              <w:u w:val="single"/>
            </w:rPr>
            <w:delText>Actors:</w:delText>
          </w:r>
          <w:r w:rsidRPr="00946173" w:rsidDel="006373AF">
            <w:rPr>
              <w:rFonts w:ascii="Calibri" w:eastAsia="Calibri" w:hAnsi="Calibri" w:cs="Times New Roman"/>
              <w:sz w:val="22"/>
            </w:rPr>
            <w:delText xml:space="preserve"> </w:delText>
          </w:r>
          <w:r w:rsidRPr="00946173" w:rsidDel="006373AF">
            <w:rPr>
              <w:rFonts w:ascii="Calibri" w:eastAsia="Calibri" w:hAnsi="Calibri" w:cs="Times New Roman"/>
              <w:sz w:val="22"/>
            </w:rPr>
            <w:tab/>
          </w:r>
          <w:r w:rsidRPr="00946173" w:rsidDel="006373AF">
            <w:rPr>
              <w:rFonts w:ascii="Calibri" w:eastAsia="Calibri" w:hAnsi="Calibri" w:cs="Times New Roman"/>
              <w:sz w:val="22"/>
            </w:rPr>
            <w:tab/>
          </w:r>
          <w:r w:rsidRPr="00946173" w:rsidDel="006373AF">
            <w:rPr>
              <w:rFonts w:ascii="Calibri" w:eastAsia="Calibri" w:hAnsi="Calibri" w:cs="Times New Roman"/>
              <w:sz w:val="22"/>
            </w:rPr>
            <w:tab/>
          </w:r>
          <w:r w:rsidRPr="00946173" w:rsidDel="006373AF">
            <w:rPr>
              <w:rFonts w:ascii="Calibri" w:eastAsia="Calibri" w:hAnsi="Calibri" w:cs="Times New Roman"/>
              <w:sz w:val="22"/>
            </w:rPr>
            <w:tab/>
            <w:delText xml:space="preserve">Mariner, ECDIS/ECS, VTS </w:delText>
          </w:r>
        </w:del>
      </w:ins>
    </w:p>
    <w:p w14:paraId="7E89E3B8" w14:textId="19ACD32D" w:rsidR="00946173" w:rsidRPr="00946173" w:rsidDel="006373AF" w:rsidRDefault="00946173" w:rsidP="00946173">
      <w:pPr>
        <w:spacing w:after="160" w:line="259" w:lineRule="auto"/>
        <w:rPr>
          <w:ins w:id="1930" w:author="Remi Hoeve [2]" w:date="2024-03-13T09:54:00Z"/>
          <w:del w:id="1931" w:author="Karlsson, Fredrik" w:date="2024-03-14T14:25:00Z"/>
          <w:rFonts w:ascii="Calibri" w:eastAsia="Calibri" w:hAnsi="Calibri" w:cs="Times New Roman"/>
          <w:sz w:val="22"/>
        </w:rPr>
      </w:pPr>
      <w:ins w:id="1932" w:author="Remi Hoeve [2]" w:date="2024-03-13T09:54:00Z">
        <w:del w:id="1933" w:author="Karlsson, Fredrik" w:date="2024-03-14T14:25:00Z">
          <w:r w:rsidRPr="00946173" w:rsidDel="006373AF">
            <w:rPr>
              <w:rFonts w:ascii="Calibri" w:eastAsia="Calibri" w:hAnsi="Calibri" w:cs="Times New Roman"/>
              <w:sz w:val="22"/>
              <w:u w:val="single"/>
            </w:rPr>
            <w:delText>Frequency of Use</w:delText>
          </w:r>
          <w:r w:rsidRPr="00946173" w:rsidDel="006373AF">
            <w:rPr>
              <w:rFonts w:ascii="Calibri" w:eastAsia="Calibri" w:hAnsi="Calibri" w:cs="Times New Roman"/>
              <w:sz w:val="22"/>
            </w:rPr>
            <w:delText xml:space="preserve">: </w:delText>
          </w:r>
          <w:r w:rsidRPr="00946173" w:rsidDel="006373AF">
            <w:rPr>
              <w:rFonts w:ascii="Calibri" w:eastAsia="Calibri" w:hAnsi="Calibri" w:cs="Times New Roman"/>
              <w:sz w:val="22"/>
            </w:rPr>
            <w:tab/>
          </w:r>
        </w:del>
      </w:ins>
      <w:ins w:id="1934" w:author="Remi Hoeve [2]" w:date="2024-03-13T10:00:00Z">
        <w:del w:id="1935" w:author="Karlsson, Fredrik" w:date="2024-03-14T14:25:00Z">
          <w:r w:rsidDel="006373AF">
            <w:rPr>
              <w:rFonts w:ascii="Calibri" w:eastAsia="Calibri" w:hAnsi="Calibri" w:cs="Times New Roman"/>
              <w:sz w:val="22"/>
            </w:rPr>
            <w:tab/>
            <w:delText>Trigge</w:delText>
          </w:r>
        </w:del>
      </w:ins>
      <w:ins w:id="1936" w:author="Remi Hoeve [2]" w:date="2024-03-13T10:01:00Z">
        <w:del w:id="1937" w:author="Karlsson, Fredrik" w:date="2024-03-14T14:25:00Z">
          <w:r w:rsidDel="006373AF">
            <w:rPr>
              <w:rFonts w:ascii="Calibri" w:eastAsia="Calibri" w:hAnsi="Calibri" w:cs="Times New Roman"/>
              <w:sz w:val="22"/>
            </w:rPr>
            <w:delText>red before leaving berth or anchorage</w:delText>
          </w:r>
        </w:del>
      </w:ins>
      <w:ins w:id="1938" w:author="Remi Hoeve [2]" w:date="2024-03-13T10:02:00Z">
        <w:del w:id="1939" w:author="Karlsson, Fredrik" w:date="2024-03-14T14:25:00Z">
          <w:r w:rsidDel="006373AF">
            <w:rPr>
              <w:rFonts w:ascii="Calibri" w:eastAsia="Calibri" w:hAnsi="Calibri" w:cs="Times New Roman"/>
              <w:sz w:val="22"/>
            </w:rPr>
            <w:delText xml:space="preserve"> or when an update  is available.</w:delText>
          </w:r>
        </w:del>
      </w:ins>
    </w:p>
    <w:p w14:paraId="0AF2099A" w14:textId="269CE4AC" w:rsidR="00946173" w:rsidRPr="00946173" w:rsidDel="006373AF" w:rsidRDefault="00946173" w:rsidP="00946173">
      <w:pPr>
        <w:spacing w:after="160" w:line="259" w:lineRule="auto"/>
        <w:rPr>
          <w:ins w:id="1940" w:author="Remi Hoeve [2]" w:date="2024-03-13T09:54:00Z"/>
          <w:del w:id="1941" w:author="Karlsson, Fredrik" w:date="2024-03-14T14:25:00Z"/>
          <w:rFonts w:ascii="Calibri" w:eastAsia="Calibri" w:hAnsi="Calibri" w:cs="Times New Roman"/>
          <w:sz w:val="22"/>
        </w:rPr>
      </w:pPr>
      <w:ins w:id="1942" w:author="Remi Hoeve [2]" w:date="2024-03-13T09:54:00Z">
        <w:del w:id="1943" w:author="Karlsson, Fredrik" w:date="2024-03-14T14:25:00Z">
          <w:r w:rsidRPr="00946173" w:rsidDel="006373AF">
            <w:rPr>
              <w:rFonts w:ascii="Calibri" w:eastAsia="Calibri" w:hAnsi="Calibri" w:cs="Times New Roman"/>
              <w:sz w:val="22"/>
              <w:u w:val="single"/>
            </w:rPr>
            <w:delText>Pre-conditions</w:delText>
          </w:r>
          <w:r w:rsidRPr="00946173" w:rsidDel="006373AF">
            <w:rPr>
              <w:rFonts w:ascii="Calibri" w:eastAsia="Calibri" w:hAnsi="Calibri" w:cs="Times New Roman"/>
              <w:sz w:val="22"/>
            </w:rPr>
            <w:delText xml:space="preserve">: </w:delText>
          </w:r>
          <w:r w:rsidRPr="00946173" w:rsidDel="006373AF">
            <w:rPr>
              <w:rFonts w:ascii="Calibri" w:eastAsia="Calibri" w:hAnsi="Calibri" w:cs="Times New Roman"/>
              <w:sz w:val="22"/>
            </w:rPr>
            <w:tab/>
          </w:r>
        </w:del>
      </w:ins>
      <w:ins w:id="1944" w:author="Remi Hoeve [2]" w:date="2024-03-13T10:03:00Z">
        <w:del w:id="1945" w:author="Karlsson, Fredrik" w:date="2024-03-14T14:25:00Z">
          <w:r w:rsidDel="006373AF">
            <w:rPr>
              <w:rFonts w:ascii="Calibri" w:eastAsia="Calibri" w:hAnsi="Calibri" w:cs="Times New Roman"/>
              <w:sz w:val="22"/>
            </w:rPr>
            <w:tab/>
          </w:r>
          <w:r w:rsidDel="006373AF">
            <w:rPr>
              <w:rFonts w:ascii="Calibri" w:eastAsia="Calibri" w:hAnsi="Calibri" w:cs="Times New Roman"/>
              <w:sz w:val="22"/>
            </w:rPr>
            <w:tab/>
          </w:r>
        </w:del>
      </w:ins>
      <w:ins w:id="1946" w:author="Remi Hoeve [2]" w:date="2024-03-13T10:14:00Z">
        <w:del w:id="1947" w:author="Karlsson, Fredrik" w:date="2024-03-14T14:25:00Z">
          <w:r w:rsidR="00470124" w:rsidDel="006373AF">
            <w:rPr>
              <w:rFonts w:ascii="Calibri" w:eastAsia="Calibri" w:hAnsi="Calibri" w:cs="Times New Roman"/>
              <w:sz w:val="22"/>
            </w:rPr>
            <w:delText xml:space="preserve">Vessel is on the anchorage or at the berth. Vessel is still sailing and is already providing </w:delText>
          </w:r>
        </w:del>
      </w:ins>
      <w:ins w:id="1948" w:author="Remi Hoeve [2]" w:date="2024-03-13T10:15:00Z">
        <w:del w:id="1949" w:author="Karlsson, Fredrik" w:date="2024-03-14T14:25:00Z">
          <w:r w:rsidR="00470124" w:rsidDel="006373AF">
            <w:rPr>
              <w:rFonts w:ascii="Calibri" w:eastAsia="Calibri" w:hAnsi="Calibri" w:cs="Times New Roman"/>
              <w:sz w:val="22"/>
            </w:rPr>
            <w:delText>r</w:delText>
          </w:r>
        </w:del>
      </w:ins>
      <w:ins w:id="1950" w:author="Remi Hoeve [2]" w:date="2024-03-13T10:16:00Z">
        <w:del w:id="1951" w:author="Karlsson, Fredrik" w:date="2024-03-14T14:25:00Z">
          <w:r w:rsidR="00470124" w:rsidDel="006373AF">
            <w:rPr>
              <w:rFonts w:ascii="Calibri" w:eastAsia="Calibri" w:hAnsi="Calibri" w:cs="Times New Roman"/>
              <w:sz w:val="22"/>
            </w:rPr>
            <w:delText xml:space="preserve">oute </w:delText>
          </w:r>
        </w:del>
      </w:ins>
      <w:ins w:id="1952" w:author="Remi Hoeve [2]" w:date="2024-03-13T10:14:00Z">
        <w:del w:id="1953" w:author="Karlsson, Fredrik" w:date="2024-03-14T14:25:00Z">
          <w:r w:rsidR="00470124" w:rsidDel="006373AF">
            <w:rPr>
              <w:rFonts w:ascii="Calibri" w:eastAsia="Calibri" w:hAnsi="Calibri" w:cs="Times New Roman"/>
              <w:sz w:val="22"/>
            </w:rPr>
            <w:delText>information abou</w:delText>
          </w:r>
        </w:del>
      </w:ins>
      <w:ins w:id="1954" w:author="Remi Hoeve [2]" w:date="2024-03-13T10:15:00Z">
        <w:del w:id="1955" w:author="Karlsson, Fredrik" w:date="2024-03-14T14:25:00Z">
          <w:r w:rsidR="00470124" w:rsidDel="006373AF">
            <w:rPr>
              <w:rFonts w:ascii="Calibri" w:eastAsia="Calibri" w:hAnsi="Calibri" w:cs="Times New Roman"/>
              <w:sz w:val="22"/>
            </w:rPr>
            <w:delText>t its departure.</w:delText>
          </w:r>
        </w:del>
      </w:ins>
      <w:ins w:id="1956" w:author="Remi Hoeve [2]" w:date="2024-03-13T10:19:00Z">
        <w:del w:id="1957" w:author="Karlsson, Fredrik" w:date="2024-03-14T14:25:00Z">
          <w:r w:rsidR="00470124" w:rsidDel="006373AF">
            <w:rPr>
              <w:rFonts w:ascii="Calibri" w:eastAsia="Calibri" w:hAnsi="Calibri" w:cs="Times New Roman"/>
              <w:sz w:val="22"/>
            </w:rPr>
            <w:delText xml:space="preserve"> </w:delText>
          </w:r>
        </w:del>
      </w:ins>
    </w:p>
    <w:p w14:paraId="026700E3" w14:textId="76387582" w:rsidR="00946173" w:rsidDel="006373AF" w:rsidRDefault="00470124" w:rsidP="00946173">
      <w:pPr>
        <w:spacing w:after="160" w:line="259" w:lineRule="auto"/>
        <w:rPr>
          <w:ins w:id="1958" w:author="Remi Hoeve [2]" w:date="2024-03-13T10:03:00Z"/>
          <w:del w:id="1959" w:author="Karlsson, Fredrik" w:date="2024-03-14T14:25:00Z"/>
          <w:rFonts w:ascii="Calibri" w:eastAsia="Calibri" w:hAnsi="Calibri" w:cs="Times New Roman"/>
          <w:sz w:val="22"/>
        </w:rPr>
      </w:pPr>
      <w:ins w:id="1960" w:author="Remi Hoeve [2]" w:date="2024-03-13T10:24:00Z">
        <w:del w:id="1961" w:author="Karlsson, Fredrik" w:date="2024-03-14T14:25:00Z">
          <w:r w:rsidDel="006373AF">
            <w:rPr>
              <w:rFonts w:ascii="Calibri" w:eastAsia="Calibri" w:hAnsi="Calibri" w:cs="Times New Roman"/>
              <w:sz w:val="22"/>
              <w:u w:val="single"/>
            </w:rPr>
            <w:delText>Nominal s</w:delText>
          </w:r>
        </w:del>
      </w:ins>
      <w:ins w:id="1962" w:author="Remi Hoeve [2]" w:date="2024-03-13T09:54:00Z">
        <w:del w:id="1963" w:author="Karlsson, Fredrik" w:date="2024-03-14T14:25:00Z">
          <w:r w:rsidR="00946173" w:rsidRPr="00946173" w:rsidDel="006373AF">
            <w:rPr>
              <w:rFonts w:ascii="Calibri" w:eastAsia="Calibri" w:hAnsi="Calibri" w:cs="Times New Roman"/>
              <w:sz w:val="22"/>
              <w:u w:val="single"/>
            </w:rPr>
            <w:delText>equence</w:delText>
          </w:r>
        </w:del>
      </w:ins>
      <w:ins w:id="1964" w:author="Remi Hoeve [2]" w:date="2024-03-13T10:24:00Z">
        <w:del w:id="1965" w:author="Karlsson, Fredrik" w:date="2024-03-14T14:25:00Z">
          <w:r w:rsidDel="006373AF">
            <w:rPr>
              <w:rFonts w:ascii="Calibri" w:eastAsia="Calibri" w:hAnsi="Calibri" w:cs="Times New Roman"/>
              <w:sz w:val="22"/>
              <w:u w:val="single"/>
            </w:rPr>
            <w:delText xml:space="preserve"> scenario</w:delText>
          </w:r>
        </w:del>
      </w:ins>
      <w:ins w:id="1966" w:author="Remi Hoeve [2]" w:date="2024-03-13T09:54:00Z">
        <w:del w:id="1967" w:author="Karlsson, Fredrik" w:date="2024-03-14T14:25:00Z">
          <w:r w:rsidR="00946173" w:rsidRPr="00946173" w:rsidDel="006373AF">
            <w:rPr>
              <w:rFonts w:ascii="Calibri" w:eastAsia="Calibri" w:hAnsi="Calibri" w:cs="Times New Roman"/>
              <w:sz w:val="22"/>
              <w:u w:val="single"/>
            </w:rPr>
            <w:delText>:</w:delText>
          </w:r>
          <w:r w:rsidR="00946173" w:rsidRPr="00946173" w:rsidDel="006373AF">
            <w:rPr>
              <w:rFonts w:ascii="Calibri" w:eastAsia="Calibri" w:hAnsi="Calibri" w:cs="Times New Roman"/>
              <w:sz w:val="22"/>
            </w:rPr>
            <w:delText xml:space="preserve"> </w:delText>
          </w:r>
          <w:r w:rsidR="00946173" w:rsidRPr="00946173" w:rsidDel="006373AF">
            <w:rPr>
              <w:rFonts w:ascii="Calibri" w:eastAsia="Calibri" w:hAnsi="Calibri" w:cs="Times New Roman"/>
              <w:sz w:val="22"/>
            </w:rPr>
            <w:tab/>
          </w:r>
        </w:del>
      </w:ins>
      <w:ins w:id="1968" w:author="Remi Hoeve [2]" w:date="2024-03-13T10:03:00Z">
        <w:del w:id="1969" w:author="Karlsson, Fredrik" w:date="2024-03-14T14:25:00Z">
          <w:r w:rsidR="00946173" w:rsidDel="006373AF">
            <w:rPr>
              <w:rFonts w:ascii="Calibri" w:eastAsia="Calibri" w:hAnsi="Calibri" w:cs="Times New Roman"/>
              <w:sz w:val="22"/>
            </w:rPr>
            <w:tab/>
          </w:r>
        </w:del>
      </w:ins>
    </w:p>
    <w:p w14:paraId="2FAB087D" w14:textId="0090ED36" w:rsidR="00946173" w:rsidRPr="00946173" w:rsidDel="006373AF" w:rsidRDefault="00946173" w:rsidP="00946173">
      <w:pPr>
        <w:spacing w:line="259" w:lineRule="auto"/>
        <w:rPr>
          <w:ins w:id="1970" w:author="Remi Hoeve [2]" w:date="2024-03-13T10:04:00Z"/>
          <w:del w:id="1971" w:author="Karlsson, Fredrik" w:date="2024-03-14T14:25:00Z"/>
          <w:rFonts w:ascii="Calibri" w:eastAsia="Calibri" w:hAnsi="Calibri" w:cs="Times New Roman"/>
          <w:sz w:val="22"/>
          <w:szCs w:val="28"/>
          <w:rPrChange w:id="1972" w:author="Remi Hoeve [2]" w:date="2024-03-13T10:04:00Z">
            <w:rPr>
              <w:ins w:id="1973" w:author="Remi Hoeve [2]" w:date="2024-03-13T10:04:00Z"/>
              <w:del w:id="1974" w:author="Karlsson, Fredrik" w:date="2024-03-14T14:25:00Z"/>
              <w:rFonts w:ascii="Calibri" w:eastAsia="Calibri" w:hAnsi="Calibri" w:cs="Times New Roman"/>
            </w:rPr>
          </w:rPrChange>
        </w:rPr>
      </w:pPr>
      <w:bookmarkStart w:id="1975" w:name="_Hlk161218270"/>
      <w:ins w:id="1976" w:author="Remi Hoeve [2]" w:date="2024-03-13T10:04:00Z">
        <w:del w:id="1977" w:author="Karlsson, Fredrik" w:date="2024-03-14T14:25:00Z">
          <w:r w:rsidRPr="00946173" w:rsidDel="006373AF">
            <w:rPr>
              <w:rFonts w:ascii="Calibri" w:eastAsia="Calibri" w:hAnsi="Calibri" w:cs="Times New Roman"/>
              <w:sz w:val="22"/>
              <w:szCs w:val="28"/>
              <w:rPrChange w:id="1978" w:author="Remi Hoeve [2]" w:date="2024-03-13T10:04:00Z">
                <w:rPr>
                  <w:rFonts w:ascii="Calibri" w:eastAsia="Calibri" w:hAnsi="Calibri" w:cs="Times New Roman"/>
                </w:rPr>
              </w:rPrChange>
            </w:rPr>
            <w:delText xml:space="preserve">1.  </w:delText>
          </w:r>
        </w:del>
      </w:ins>
      <w:ins w:id="1979" w:author="Remi Hoeve [2]" w:date="2024-03-13T10:05:00Z">
        <w:del w:id="1980" w:author="Karlsson, Fredrik" w:date="2024-03-14T14:25:00Z">
          <w:r w:rsidDel="006373AF">
            <w:rPr>
              <w:rFonts w:ascii="Calibri" w:eastAsia="Calibri" w:hAnsi="Calibri" w:cs="Times New Roman"/>
              <w:sz w:val="22"/>
              <w:szCs w:val="28"/>
            </w:rPr>
            <w:tab/>
          </w:r>
        </w:del>
      </w:ins>
      <w:ins w:id="1981" w:author="Remi Hoeve [2]" w:date="2024-03-13T10:04:00Z">
        <w:del w:id="1982" w:author="Karlsson, Fredrik" w:date="2024-03-14T14:25:00Z">
          <w:r w:rsidRPr="00946173" w:rsidDel="006373AF">
            <w:rPr>
              <w:rFonts w:ascii="Calibri" w:eastAsia="Calibri" w:hAnsi="Calibri" w:cs="Times New Roman"/>
              <w:sz w:val="22"/>
              <w:szCs w:val="28"/>
              <w:rPrChange w:id="1983" w:author="Remi Hoeve [2]" w:date="2024-03-13T10:04:00Z">
                <w:rPr>
                  <w:rFonts w:ascii="Calibri" w:eastAsia="Calibri" w:hAnsi="Calibri" w:cs="Times New Roman"/>
                </w:rPr>
              </w:rPrChange>
            </w:rPr>
            <w:delText>The route is planned in ECDIS/ECS by the vessel</w:delText>
          </w:r>
        </w:del>
      </w:ins>
    </w:p>
    <w:p w14:paraId="4F71656C" w14:textId="1A296FC9" w:rsidR="00946173" w:rsidRPr="00470124" w:rsidDel="006373AF" w:rsidRDefault="00946173" w:rsidP="00946173">
      <w:pPr>
        <w:spacing w:line="259" w:lineRule="auto"/>
        <w:rPr>
          <w:ins w:id="1984" w:author="Remi Hoeve [2]" w:date="2024-03-13T10:04:00Z"/>
          <w:del w:id="1985" w:author="Karlsson, Fredrik" w:date="2024-03-14T14:25:00Z"/>
          <w:rFonts w:ascii="Calibri" w:eastAsia="Calibri" w:hAnsi="Calibri" w:cs="Times New Roman"/>
          <w:i/>
          <w:iCs/>
          <w:sz w:val="22"/>
          <w:szCs w:val="28"/>
          <w:rPrChange w:id="1986" w:author="Remi Hoeve [2]" w:date="2024-03-13T10:21:00Z">
            <w:rPr>
              <w:ins w:id="1987" w:author="Remi Hoeve [2]" w:date="2024-03-13T10:04:00Z"/>
              <w:del w:id="1988" w:author="Karlsson, Fredrik" w:date="2024-03-14T14:25:00Z"/>
              <w:rFonts w:ascii="Calibri" w:eastAsia="Calibri" w:hAnsi="Calibri" w:cs="Times New Roman"/>
            </w:rPr>
          </w:rPrChange>
        </w:rPr>
      </w:pPr>
      <w:ins w:id="1989" w:author="Remi Hoeve [2]" w:date="2024-03-13T10:04:00Z">
        <w:del w:id="1990" w:author="Karlsson, Fredrik" w:date="2024-03-14T14:25:00Z">
          <w:r w:rsidRPr="00946173" w:rsidDel="006373AF">
            <w:rPr>
              <w:rFonts w:ascii="Calibri" w:eastAsia="Calibri" w:hAnsi="Calibri" w:cs="Times New Roman"/>
              <w:sz w:val="22"/>
              <w:szCs w:val="28"/>
              <w:rPrChange w:id="1991" w:author="Remi Hoeve [2]" w:date="2024-03-13T10:04:00Z">
                <w:rPr>
                  <w:rFonts w:ascii="Calibri" w:eastAsia="Calibri" w:hAnsi="Calibri" w:cs="Times New Roman"/>
                </w:rPr>
              </w:rPrChange>
            </w:rPr>
            <w:delText xml:space="preserve">2.       </w:delText>
          </w:r>
        </w:del>
      </w:ins>
      <w:ins w:id="1992" w:author="Remi Hoeve [2]" w:date="2024-03-13T10:05:00Z">
        <w:del w:id="1993" w:author="Karlsson, Fredrik" w:date="2024-03-14T14:25:00Z">
          <w:r w:rsidDel="006373AF">
            <w:rPr>
              <w:rFonts w:ascii="Calibri" w:eastAsia="Calibri" w:hAnsi="Calibri" w:cs="Times New Roman"/>
              <w:sz w:val="22"/>
              <w:szCs w:val="28"/>
            </w:rPr>
            <w:tab/>
          </w:r>
        </w:del>
      </w:ins>
      <w:ins w:id="1994" w:author="Remi Hoeve [2]" w:date="2024-03-13T10:04:00Z">
        <w:del w:id="1995" w:author="Karlsson, Fredrik" w:date="2024-03-14T14:25:00Z">
          <w:r w:rsidRPr="00946173" w:rsidDel="006373AF">
            <w:rPr>
              <w:rFonts w:ascii="Calibri" w:eastAsia="Calibri" w:hAnsi="Calibri" w:cs="Times New Roman"/>
              <w:sz w:val="22"/>
              <w:szCs w:val="28"/>
              <w:rPrChange w:id="1996" w:author="Remi Hoeve [2]" w:date="2024-03-13T10:04:00Z">
                <w:rPr>
                  <w:rFonts w:ascii="Calibri" w:eastAsia="Calibri" w:hAnsi="Calibri" w:cs="Times New Roman"/>
                </w:rPr>
              </w:rPrChange>
            </w:rPr>
            <w:delText xml:space="preserve">The ECDIS/ECS sends </w:delText>
          </w:r>
        </w:del>
      </w:ins>
      <w:ins w:id="1997" w:author="Remi Hoeve [2]" w:date="2024-03-13T10:20:00Z">
        <w:del w:id="1998" w:author="Karlsson, Fredrik" w:date="2024-03-14T14:25:00Z">
          <w:r w:rsidR="00470124" w:rsidDel="006373AF">
            <w:rPr>
              <w:rFonts w:ascii="Calibri" w:eastAsia="Calibri" w:hAnsi="Calibri" w:cs="Times New Roman"/>
              <w:sz w:val="22"/>
              <w:szCs w:val="28"/>
            </w:rPr>
            <w:delText>(</w:delText>
          </w:r>
        </w:del>
      </w:ins>
      <w:ins w:id="1999" w:author="Remi Hoeve [2]" w:date="2024-03-13T10:04:00Z">
        <w:del w:id="2000" w:author="Karlsson, Fredrik" w:date="2024-03-14T14:25:00Z">
          <w:r w:rsidRPr="00946173" w:rsidDel="006373AF">
            <w:rPr>
              <w:rFonts w:ascii="Calibri" w:eastAsia="Calibri" w:hAnsi="Calibri" w:cs="Times New Roman"/>
              <w:sz w:val="22"/>
              <w:szCs w:val="28"/>
              <w:rPrChange w:id="2001" w:author="Remi Hoeve [2]" w:date="2024-03-13T10:04:00Z">
                <w:rPr>
                  <w:rFonts w:ascii="Calibri" w:eastAsia="Calibri" w:hAnsi="Calibri" w:cs="Times New Roman"/>
                </w:rPr>
              </w:rPrChange>
            </w:rPr>
            <w:delText>intended</w:delText>
          </w:r>
        </w:del>
      </w:ins>
      <w:ins w:id="2002" w:author="Remi Hoeve [2]" w:date="2024-03-13T10:20:00Z">
        <w:del w:id="2003" w:author="Karlsson, Fredrik" w:date="2024-03-14T14:25:00Z">
          <w:r w:rsidR="00470124" w:rsidDel="006373AF">
            <w:rPr>
              <w:rFonts w:ascii="Calibri" w:eastAsia="Calibri" w:hAnsi="Calibri" w:cs="Times New Roman"/>
              <w:sz w:val="22"/>
              <w:szCs w:val="28"/>
            </w:rPr>
            <w:delText>)</w:delText>
          </w:r>
        </w:del>
      </w:ins>
      <w:ins w:id="2004" w:author="Remi Hoeve [2]" w:date="2024-03-13T10:04:00Z">
        <w:del w:id="2005" w:author="Karlsson, Fredrik" w:date="2024-03-14T14:25:00Z">
          <w:r w:rsidRPr="00946173" w:rsidDel="006373AF">
            <w:rPr>
              <w:rFonts w:ascii="Calibri" w:eastAsia="Calibri" w:hAnsi="Calibri" w:cs="Times New Roman"/>
              <w:sz w:val="22"/>
              <w:szCs w:val="28"/>
              <w:rPrChange w:id="2006" w:author="Remi Hoeve [2]" w:date="2024-03-13T10:04:00Z">
                <w:rPr>
                  <w:rFonts w:ascii="Calibri" w:eastAsia="Calibri" w:hAnsi="Calibri" w:cs="Times New Roman"/>
                </w:rPr>
              </w:rPrChange>
            </w:rPr>
            <w:delText xml:space="preserve"> route, which includes the schedule [including ET</w:delText>
          </w:r>
        </w:del>
      </w:ins>
      <w:ins w:id="2007" w:author="Remi Hoeve [2]" w:date="2024-03-13T10:06:00Z">
        <w:del w:id="2008" w:author="Karlsson, Fredrik" w:date="2024-03-14T14:25:00Z">
          <w:r w:rsidDel="006373AF">
            <w:rPr>
              <w:rFonts w:ascii="Calibri" w:eastAsia="Calibri" w:hAnsi="Calibri" w:cs="Times New Roman"/>
              <w:sz w:val="22"/>
              <w:szCs w:val="28"/>
            </w:rPr>
            <w:delText>D</w:delText>
          </w:r>
        </w:del>
      </w:ins>
      <w:ins w:id="2009" w:author="Remi Hoeve [2]" w:date="2024-03-13T10:04:00Z">
        <w:del w:id="2010" w:author="Karlsson, Fredrik" w:date="2024-03-14T14:25:00Z">
          <w:r w:rsidRPr="00946173" w:rsidDel="006373AF">
            <w:rPr>
              <w:rFonts w:ascii="Calibri" w:eastAsia="Calibri" w:hAnsi="Calibri" w:cs="Times New Roman"/>
              <w:sz w:val="22"/>
              <w:szCs w:val="28"/>
              <w:rPrChange w:id="2011" w:author="Remi Hoeve [2]" w:date="2024-03-13T10:04:00Z">
                <w:rPr>
                  <w:rFonts w:ascii="Calibri" w:eastAsia="Calibri" w:hAnsi="Calibri" w:cs="Times New Roman"/>
                </w:rPr>
              </w:rPrChange>
            </w:rPr>
            <w:delText>], to VTS</w:delText>
          </w:r>
        </w:del>
      </w:ins>
      <w:ins w:id="2012" w:author="Remi Hoeve [2]" w:date="2024-03-13T10:20:00Z">
        <w:del w:id="2013" w:author="Karlsson, Fredrik" w:date="2024-03-14T14:25:00Z">
          <w:r w:rsidR="00470124" w:rsidDel="006373AF">
            <w:rPr>
              <w:rFonts w:ascii="Calibri" w:eastAsia="Calibri" w:hAnsi="Calibri" w:cs="Times New Roman"/>
              <w:sz w:val="22"/>
              <w:szCs w:val="28"/>
            </w:rPr>
            <w:delText xml:space="preserve"> </w:delText>
          </w:r>
          <w:r w:rsidR="00470124" w:rsidRPr="00470124" w:rsidDel="006373AF">
            <w:rPr>
              <w:rFonts w:ascii="Calibri" w:eastAsia="Calibri" w:hAnsi="Calibri" w:cs="Times New Roman"/>
              <w:i/>
              <w:iCs/>
              <w:sz w:val="22"/>
              <w:szCs w:val="28"/>
              <w:rPrChange w:id="2014" w:author="Remi Hoeve [2]" w:date="2024-03-13T10:21:00Z">
                <w:rPr>
                  <w:rFonts w:ascii="Calibri" w:eastAsia="Calibri" w:hAnsi="Calibri" w:cs="Times New Roman"/>
                  <w:sz w:val="22"/>
                  <w:szCs w:val="28"/>
                </w:rPr>
              </w:rPrChange>
            </w:rPr>
            <w:delText>(route for monitoring / ECDIS -status)</w:delText>
          </w:r>
        </w:del>
      </w:ins>
    </w:p>
    <w:p w14:paraId="4C4CBB0C" w14:textId="42B22772" w:rsidR="00946173" w:rsidRPr="00946173" w:rsidDel="006373AF" w:rsidRDefault="00946173" w:rsidP="00946173">
      <w:pPr>
        <w:spacing w:line="259" w:lineRule="auto"/>
        <w:rPr>
          <w:ins w:id="2015" w:author="Remi Hoeve [2]" w:date="2024-03-13T10:04:00Z"/>
          <w:del w:id="2016" w:author="Karlsson, Fredrik" w:date="2024-03-14T14:25:00Z"/>
          <w:rFonts w:ascii="Calibri" w:eastAsia="Calibri" w:hAnsi="Calibri" w:cs="Times New Roman"/>
          <w:sz w:val="22"/>
          <w:szCs w:val="28"/>
          <w:rPrChange w:id="2017" w:author="Remi Hoeve [2]" w:date="2024-03-13T10:04:00Z">
            <w:rPr>
              <w:ins w:id="2018" w:author="Remi Hoeve [2]" w:date="2024-03-13T10:04:00Z"/>
              <w:del w:id="2019" w:author="Karlsson, Fredrik" w:date="2024-03-14T14:25:00Z"/>
              <w:rFonts w:ascii="Calibri" w:eastAsia="Calibri" w:hAnsi="Calibri" w:cs="Times New Roman"/>
            </w:rPr>
          </w:rPrChange>
        </w:rPr>
      </w:pPr>
      <w:ins w:id="2020" w:author="Remi Hoeve [2]" w:date="2024-03-13T10:04:00Z">
        <w:del w:id="2021" w:author="Karlsson, Fredrik" w:date="2024-03-14T14:25:00Z">
          <w:r w:rsidRPr="00946173" w:rsidDel="006373AF">
            <w:rPr>
              <w:rFonts w:ascii="Calibri" w:eastAsia="Calibri" w:hAnsi="Calibri" w:cs="Times New Roman"/>
              <w:sz w:val="22"/>
              <w:szCs w:val="28"/>
              <w:rPrChange w:id="2022" w:author="Remi Hoeve [2]" w:date="2024-03-13T10:04:00Z">
                <w:rPr>
                  <w:rFonts w:ascii="Calibri" w:eastAsia="Calibri" w:hAnsi="Calibri" w:cs="Times New Roman"/>
                </w:rPr>
              </w:rPrChange>
            </w:rPr>
            <w:delText>3.           VTS sends route received acknowledgement automatically.</w:delText>
          </w:r>
        </w:del>
      </w:ins>
    </w:p>
    <w:p w14:paraId="684F0A71" w14:textId="614A81BF" w:rsidR="00946173" w:rsidRPr="00946173" w:rsidDel="006373AF" w:rsidRDefault="00946173" w:rsidP="00946173">
      <w:pPr>
        <w:spacing w:line="259" w:lineRule="auto"/>
        <w:rPr>
          <w:ins w:id="2023" w:author="Remi Hoeve [2]" w:date="2024-03-13T10:04:00Z"/>
          <w:del w:id="2024" w:author="Karlsson, Fredrik" w:date="2024-03-14T14:25:00Z"/>
          <w:rFonts w:ascii="Calibri" w:eastAsia="Calibri" w:hAnsi="Calibri" w:cs="Times New Roman"/>
          <w:sz w:val="22"/>
          <w:szCs w:val="28"/>
          <w:rPrChange w:id="2025" w:author="Remi Hoeve [2]" w:date="2024-03-13T10:04:00Z">
            <w:rPr>
              <w:ins w:id="2026" w:author="Remi Hoeve [2]" w:date="2024-03-13T10:04:00Z"/>
              <w:del w:id="2027" w:author="Karlsson, Fredrik" w:date="2024-03-14T14:25:00Z"/>
              <w:rFonts w:ascii="Calibri" w:eastAsia="Calibri" w:hAnsi="Calibri" w:cs="Times New Roman"/>
            </w:rPr>
          </w:rPrChange>
        </w:rPr>
      </w:pPr>
      <w:ins w:id="2028" w:author="Remi Hoeve [2]" w:date="2024-03-13T10:04:00Z">
        <w:del w:id="2029" w:author="Karlsson, Fredrik" w:date="2024-03-14T14:25:00Z">
          <w:r w:rsidRPr="00946173" w:rsidDel="006373AF">
            <w:rPr>
              <w:rFonts w:ascii="Calibri" w:eastAsia="Calibri" w:hAnsi="Calibri" w:cs="Times New Roman"/>
              <w:sz w:val="22"/>
              <w:szCs w:val="28"/>
              <w:rPrChange w:id="2030" w:author="Remi Hoeve [2]" w:date="2024-03-13T10:04:00Z">
                <w:rPr>
                  <w:rFonts w:ascii="Calibri" w:eastAsia="Calibri" w:hAnsi="Calibri" w:cs="Times New Roman"/>
                </w:rPr>
              </w:rPrChange>
            </w:rPr>
            <w:delText>4.           The data is rendered and available in the VTS system</w:delText>
          </w:r>
        </w:del>
      </w:ins>
    </w:p>
    <w:bookmarkEnd w:id="1975"/>
    <w:p w14:paraId="2C3563BA" w14:textId="0260545B" w:rsidR="00946173" w:rsidDel="006373AF" w:rsidRDefault="00946173" w:rsidP="00946173">
      <w:pPr>
        <w:spacing w:line="259" w:lineRule="auto"/>
        <w:rPr>
          <w:ins w:id="2031" w:author="Remi Hoeve [2]" w:date="2024-03-13T10:34:00Z"/>
          <w:del w:id="2032" w:author="Karlsson, Fredrik" w:date="2024-03-14T14:25:00Z"/>
          <w:rFonts w:ascii="Calibri" w:eastAsia="Calibri" w:hAnsi="Calibri" w:cs="Times New Roman"/>
        </w:rPr>
      </w:pPr>
    </w:p>
    <w:p w14:paraId="45CE7F48" w14:textId="05A97A20" w:rsidR="00112571" w:rsidDel="006373AF" w:rsidRDefault="00112571" w:rsidP="00946173">
      <w:pPr>
        <w:spacing w:line="259" w:lineRule="auto"/>
        <w:rPr>
          <w:ins w:id="2033" w:author="Remi Hoeve [2]" w:date="2024-03-13T10:34:00Z"/>
          <w:del w:id="2034" w:author="Karlsson, Fredrik" w:date="2024-03-14T14:25:00Z"/>
          <w:rFonts w:ascii="Calibri" w:eastAsia="Calibri" w:hAnsi="Calibri" w:cs="Times New Roman"/>
        </w:rPr>
      </w:pPr>
    </w:p>
    <w:p w14:paraId="4317AB7E" w14:textId="51BED479" w:rsidR="00112571" w:rsidDel="006373AF" w:rsidRDefault="00112571" w:rsidP="00946173">
      <w:pPr>
        <w:spacing w:line="259" w:lineRule="auto"/>
        <w:rPr>
          <w:ins w:id="2035" w:author="Remi Hoeve [2]" w:date="2024-03-13T10:34:00Z"/>
          <w:del w:id="2036" w:author="Karlsson, Fredrik" w:date="2024-03-14T14:25:00Z"/>
          <w:rFonts w:ascii="Calibri" w:eastAsia="Calibri" w:hAnsi="Calibri" w:cs="Times New Roman"/>
        </w:rPr>
      </w:pPr>
    </w:p>
    <w:p w14:paraId="6FFB13D7" w14:textId="20E9FE4D" w:rsidR="00112571" w:rsidRPr="00946173" w:rsidDel="006373AF" w:rsidRDefault="00112571">
      <w:pPr>
        <w:spacing w:line="259" w:lineRule="auto"/>
        <w:rPr>
          <w:ins w:id="2037" w:author="Remi Hoeve [2]" w:date="2024-03-13T09:54:00Z"/>
          <w:del w:id="2038" w:author="Karlsson, Fredrik" w:date="2024-03-14T14:25:00Z"/>
          <w:rFonts w:ascii="Calibri" w:eastAsia="Calibri" w:hAnsi="Calibri" w:cs="Times New Roman"/>
          <w:rPrChange w:id="2039" w:author="Remi Hoeve [2]" w:date="2024-03-13T10:04:00Z">
            <w:rPr>
              <w:ins w:id="2040" w:author="Remi Hoeve [2]" w:date="2024-03-13T09:54:00Z"/>
              <w:del w:id="2041" w:author="Karlsson, Fredrik" w:date="2024-03-14T14:25:00Z"/>
            </w:rPr>
          </w:rPrChange>
        </w:rPr>
        <w:pPrChange w:id="2042" w:author="Remi Hoeve [2]" w:date="2024-03-13T10:04:00Z">
          <w:pPr>
            <w:spacing w:after="160" w:line="259" w:lineRule="auto"/>
          </w:pPr>
        </w:pPrChange>
      </w:pPr>
    </w:p>
    <w:p w14:paraId="0DF0A90E" w14:textId="6DC45687" w:rsidR="00946173" w:rsidDel="006373AF" w:rsidRDefault="00946173" w:rsidP="00946173">
      <w:pPr>
        <w:spacing w:after="160" w:line="259" w:lineRule="auto"/>
        <w:rPr>
          <w:ins w:id="2043" w:author="Remi Hoeve [2]" w:date="2024-03-13T10:16:00Z"/>
          <w:del w:id="2044" w:author="Karlsson, Fredrik" w:date="2024-03-14T14:25:00Z"/>
          <w:rFonts w:ascii="Calibri" w:eastAsia="Calibri" w:hAnsi="Calibri" w:cs="Times New Roman"/>
          <w:sz w:val="22"/>
        </w:rPr>
      </w:pPr>
      <w:ins w:id="2045" w:author="Remi Hoeve [2]" w:date="2024-03-13T09:54:00Z">
        <w:del w:id="2046" w:author="Karlsson, Fredrik" w:date="2024-03-14T14:25:00Z">
          <w:r w:rsidRPr="00946173" w:rsidDel="006373AF">
            <w:rPr>
              <w:rFonts w:ascii="Calibri" w:eastAsia="Calibri" w:hAnsi="Calibri" w:cs="Times New Roman"/>
              <w:sz w:val="22"/>
              <w:u w:val="single"/>
            </w:rPr>
            <w:delText>Post-conditions</w:delText>
          </w:r>
          <w:r w:rsidRPr="00946173" w:rsidDel="006373AF">
            <w:rPr>
              <w:rFonts w:ascii="Calibri" w:eastAsia="Calibri" w:hAnsi="Calibri" w:cs="Times New Roman"/>
              <w:sz w:val="22"/>
            </w:rPr>
            <w:delText>:</w:delText>
          </w:r>
          <w:r w:rsidRPr="00946173" w:rsidDel="006373AF">
            <w:rPr>
              <w:rFonts w:ascii="Calibri" w:eastAsia="Calibri" w:hAnsi="Calibri" w:cs="Times New Roman"/>
              <w:sz w:val="22"/>
            </w:rPr>
            <w:tab/>
          </w:r>
        </w:del>
      </w:ins>
    </w:p>
    <w:p w14:paraId="76456415" w14:textId="203864DE" w:rsidR="00470124" w:rsidDel="006373AF" w:rsidRDefault="00470124" w:rsidP="00946173">
      <w:pPr>
        <w:spacing w:after="160" w:line="259" w:lineRule="auto"/>
        <w:rPr>
          <w:ins w:id="2047" w:author="Remi Hoeve [2]" w:date="2024-03-13T10:16:00Z"/>
          <w:del w:id="2048" w:author="Karlsson, Fredrik" w:date="2024-03-14T14:25:00Z"/>
          <w:rFonts w:ascii="Calibri" w:eastAsia="Calibri" w:hAnsi="Calibri" w:cs="Times New Roman"/>
          <w:sz w:val="22"/>
        </w:rPr>
      </w:pPr>
    </w:p>
    <w:p w14:paraId="5A6269B5" w14:textId="661F0491" w:rsidR="00470124" w:rsidRPr="00946173" w:rsidDel="006373AF" w:rsidRDefault="00470124" w:rsidP="00470124">
      <w:pPr>
        <w:spacing w:after="160" w:line="259" w:lineRule="auto"/>
        <w:rPr>
          <w:ins w:id="2049" w:author="Remi Hoeve [2]" w:date="2024-03-13T10:17:00Z"/>
          <w:del w:id="2050" w:author="Karlsson, Fredrik" w:date="2024-03-14T14:25:00Z"/>
          <w:rFonts w:ascii="Calibri" w:eastAsia="Calibri" w:hAnsi="Calibri" w:cs="Times New Roman"/>
          <w:b/>
          <w:bCs/>
          <w:sz w:val="22"/>
        </w:rPr>
      </w:pPr>
      <w:ins w:id="2051" w:author="Remi Hoeve [2]" w:date="2024-03-13T10:17:00Z">
        <w:del w:id="2052" w:author="Karlsson, Fredrik" w:date="2024-03-14T14:25:00Z">
          <w:r w:rsidRPr="00946173" w:rsidDel="006373AF">
            <w:rPr>
              <w:rFonts w:ascii="Calibri" w:eastAsia="Calibri" w:hAnsi="Calibri" w:cs="Times New Roman"/>
              <w:b/>
              <w:bCs/>
              <w:sz w:val="22"/>
            </w:rPr>
            <w:delText xml:space="preserve">Use Case </w:delText>
          </w:r>
          <w:r w:rsidDel="006373AF">
            <w:rPr>
              <w:rFonts w:ascii="Calibri" w:eastAsia="Calibri" w:hAnsi="Calibri" w:cs="Times New Roman"/>
              <w:b/>
              <w:bCs/>
              <w:sz w:val="22"/>
            </w:rPr>
            <w:delText>Y</w:delText>
          </w:r>
        </w:del>
      </w:ins>
    </w:p>
    <w:p w14:paraId="0C7E3753" w14:textId="0717762A" w:rsidR="00470124" w:rsidRPr="00946173" w:rsidDel="006373AF" w:rsidRDefault="00470124" w:rsidP="00470124">
      <w:pPr>
        <w:spacing w:after="160" w:line="259" w:lineRule="auto"/>
        <w:rPr>
          <w:ins w:id="2053" w:author="Remi Hoeve [2]" w:date="2024-03-13T10:17:00Z"/>
          <w:del w:id="2054" w:author="Karlsson, Fredrik" w:date="2024-03-14T14:25:00Z"/>
          <w:rFonts w:ascii="Calibri" w:eastAsia="Calibri" w:hAnsi="Calibri" w:cs="Times New Roman"/>
          <w:sz w:val="22"/>
        </w:rPr>
      </w:pPr>
      <w:ins w:id="2055" w:author="Remi Hoeve [2]" w:date="2024-03-13T10:17:00Z">
        <w:del w:id="2056" w:author="Karlsson, Fredrik" w:date="2024-03-14T14:25:00Z">
          <w:r w:rsidRPr="00946173" w:rsidDel="006373AF">
            <w:rPr>
              <w:rFonts w:ascii="Calibri" w:eastAsia="Calibri" w:hAnsi="Calibri" w:cs="Times New Roman"/>
              <w:sz w:val="22"/>
              <w:u w:val="single"/>
            </w:rPr>
            <w:delText>Use-case (name):</w:delText>
          </w:r>
          <w:r w:rsidRPr="00946173" w:rsidDel="006373AF">
            <w:rPr>
              <w:rFonts w:ascii="Calibri" w:eastAsia="Calibri" w:hAnsi="Calibri" w:cs="Times New Roman"/>
              <w:sz w:val="22"/>
            </w:rPr>
            <w:delText xml:space="preserve"> </w:delText>
          </w:r>
        </w:del>
      </w:ins>
      <w:ins w:id="2057" w:author="Remi Hoeve [2]" w:date="2024-03-13T10:19:00Z">
        <w:del w:id="2058" w:author="Karlsson, Fredrik" w:date="2024-03-14T14:25:00Z">
          <w:r w:rsidDel="006373AF">
            <w:rPr>
              <w:rFonts w:ascii="Calibri" w:eastAsia="Calibri" w:hAnsi="Calibri" w:cs="Times New Roman"/>
              <w:sz w:val="22"/>
            </w:rPr>
            <w:tab/>
          </w:r>
          <w:r w:rsidDel="006373AF">
            <w:rPr>
              <w:rFonts w:ascii="Calibri" w:eastAsia="Calibri" w:hAnsi="Calibri" w:cs="Times New Roman"/>
              <w:sz w:val="22"/>
            </w:rPr>
            <w:tab/>
          </w:r>
        </w:del>
      </w:ins>
      <w:ins w:id="2059" w:author="Remi Hoeve [2]" w:date="2024-03-13T10:21:00Z">
        <w:del w:id="2060" w:author="Karlsson, Fredrik" w:date="2024-03-14T14:25:00Z">
          <w:r w:rsidDel="006373AF">
            <w:rPr>
              <w:rFonts w:ascii="Calibri" w:eastAsia="Calibri" w:hAnsi="Calibri" w:cs="Times New Roman"/>
              <w:sz w:val="22"/>
              <w:u w:val="single"/>
            </w:rPr>
            <w:delText xml:space="preserve">Arriving vessels </w:delText>
          </w:r>
        </w:del>
      </w:ins>
      <w:ins w:id="2061" w:author="Remi Hoeve [2]" w:date="2024-03-13T10:23:00Z">
        <w:del w:id="2062" w:author="Karlsson, Fredrik" w:date="2024-03-14T14:25:00Z">
          <w:r w:rsidDel="006373AF">
            <w:rPr>
              <w:rFonts w:ascii="Calibri" w:eastAsia="Calibri" w:hAnsi="Calibri" w:cs="Times New Roman"/>
              <w:sz w:val="22"/>
              <w:u w:val="single"/>
            </w:rPr>
            <w:delText xml:space="preserve">outside the VTS area </w:delText>
          </w:r>
        </w:del>
      </w:ins>
      <w:ins w:id="2063" w:author="Remi Hoeve [2]" w:date="2024-03-13T10:21:00Z">
        <w:del w:id="2064" w:author="Karlsson, Fredrik" w:date="2024-03-14T14:25:00Z">
          <w:r w:rsidDel="006373AF">
            <w:rPr>
              <w:rFonts w:ascii="Calibri" w:eastAsia="Calibri" w:hAnsi="Calibri" w:cs="Times New Roman"/>
              <w:sz w:val="22"/>
              <w:u w:val="single"/>
            </w:rPr>
            <w:delText xml:space="preserve">heading for berth or anchorage in </w:delText>
          </w:r>
        </w:del>
      </w:ins>
      <w:ins w:id="2065" w:author="Remi Hoeve [2]" w:date="2024-03-13T10:22:00Z">
        <w:del w:id="2066" w:author="Karlsson, Fredrik" w:date="2024-03-14T14:25:00Z">
          <w:r w:rsidDel="006373AF">
            <w:rPr>
              <w:rFonts w:ascii="Calibri" w:eastAsia="Calibri" w:hAnsi="Calibri" w:cs="Times New Roman"/>
              <w:sz w:val="22"/>
              <w:u w:val="single"/>
            </w:rPr>
            <w:delText>the VTS area</w:delText>
          </w:r>
        </w:del>
      </w:ins>
      <w:ins w:id="2067" w:author="Remi Hoeve [2]" w:date="2024-03-13T10:32:00Z">
        <w:del w:id="2068" w:author="Karlsson, Fredrik" w:date="2024-03-14T14:25:00Z">
          <w:r w:rsidR="00112571" w:rsidDel="006373AF">
            <w:rPr>
              <w:rFonts w:ascii="Calibri" w:eastAsia="Calibri" w:hAnsi="Calibri" w:cs="Times New Roman"/>
              <w:sz w:val="22"/>
              <w:u w:val="single"/>
            </w:rPr>
            <w:delText xml:space="preserve"> or transits the VTS area.</w:delText>
          </w:r>
        </w:del>
      </w:ins>
    </w:p>
    <w:p w14:paraId="611D1436" w14:textId="61671B98" w:rsidR="00470124" w:rsidRPr="00946173" w:rsidDel="006373AF" w:rsidRDefault="00470124" w:rsidP="00470124">
      <w:pPr>
        <w:spacing w:after="160" w:line="259" w:lineRule="auto"/>
        <w:rPr>
          <w:ins w:id="2069" w:author="Remi Hoeve [2]" w:date="2024-03-13T10:17:00Z"/>
          <w:del w:id="2070" w:author="Karlsson, Fredrik" w:date="2024-03-14T14:25:00Z"/>
          <w:rFonts w:ascii="Calibri" w:eastAsia="Calibri" w:hAnsi="Calibri" w:cs="Times New Roman"/>
          <w:sz w:val="22"/>
        </w:rPr>
      </w:pPr>
      <w:ins w:id="2071" w:author="Remi Hoeve [2]" w:date="2024-03-13T10:17:00Z">
        <w:del w:id="2072" w:author="Karlsson, Fredrik" w:date="2024-03-14T14:25:00Z">
          <w:r w:rsidRPr="00946173" w:rsidDel="006373AF">
            <w:rPr>
              <w:rFonts w:ascii="Calibri" w:eastAsia="Calibri" w:hAnsi="Calibri" w:cs="Times New Roman"/>
              <w:sz w:val="22"/>
              <w:u w:val="single"/>
            </w:rPr>
            <w:delText>Description:</w:delText>
          </w:r>
          <w:r w:rsidRPr="00946173" w:rsidDel="006373AF">
            <w:rPr>
              <w:rFonts w:ascii="Calibri" w:eastAsia="Calibri" w:hAnsi="Calibri" w:cs="Times New Roman"/>
              <w:sz w:val="22"/>
            </w:rPr>
            <w:delText xml:space="preserve"> </w:delText>
          </w:r>
          <w:r w:rsidRPr="00946173" w:rsidDel="006373AF">
            <w:rPr>
              <w:rFonts w:ascii="Calibri" w:eastAsia="Calibri" w:hAnsi="Calibri" w:cs="Times New Roman"/>
              <w:sz w:val="22"/>
            </w:rPr>
            <w:tab/>
          </w:r>
          <w:r w:rsidDel="006373AF">
            <w:rPr>
              <w:rFonts w:ascii="Calibri" w:eastAsia="Calibri" w:hAnsi="Calibri" w:cs="Times New Roman"/>
              <w:sz w:val="22"/>
            </w:rPr>
            <w:tab/>
          </w:r>
          <w:r w:rsidDel="006373AF">
            <w:rPr>
              <w:rFonts w:ascii="Calibri" w:eastAsia="Calibri" w:hAnsi="Calibri" w:cs="Times New Roman"/>
              <w:sz w:val="22"/>
            </w:rPr>
            <w:tab/>
          </w:r>
        </w:del>
      </w:ins>
      <w:ins w:id="2073" w:author="Remi Hoeve [2]" w:date="2024-03-13T10:26:00Z">
        <w:del w:id="2074" w:author="Karlsson, Fredrik" w:date="2024-03-14T14:25:00Z">
          <w:r w:rsidDel="006373AF">
            <w:rPr>
              <w:rFonts w:ascii="Calibri" w:eastAsia="Calibri" w:hAnsi="Calibri" w:cs="Times New Roman"/>
              <w:sz w:val="22"/>
            </w:rPr>
            <w:delText xml:space="preserve">Vessel intends to enter a VTS area </w:delText>
          </w:r>
          <w:r w:rsidR="00005D7F" w:rsidDel="006373AF">
            <w:rPr>
              <w:rFonts w:ascii="Calibri" w:eastAsia="Calibri" w:hAnsi="Calibri" w:cs="Times New Roman"/>
              <w:sz w:val="22"/>
            </w:rPr>
            <w:delText>and shares intende</w:delText>
          </w:r>
        </w:del>
      </w:ins>
      <w:ins w:id="2075" w:author="Remi Hoeve [2]" w:date="2024-03-13T10:27:00Z">
        <w:del w:id="2076" w:author="Karlsson, Fredrik" w:date="2024-03-14T14:25:00Z">
          <w:r w:rsidR="00005D7F" w:rsidDel="006373AF">
            <w:rPr>
              <w:rFonts w:ascii="Calibri" w:eastAsia="Calibri" w:hAnsi="Calibri" w:cs="Times New Roman"/>
              <w:sz w:val="22"/>
            </w:rPr>
            <w:delText>d route with the VTS.</w:delText>
          </w:r>
        </w:del>
      </w:ins>
    </w:p>
    <w:p w14:paraId="339D4A23" w14:textId="04168415" w:rsidR="00470124" w:rsidRPr="00946173" w:rsidDel="006373AF" w:rsidRDefault="00470124" w:rsidP="00470124">
      <w:pPr>
        <w:spacing w:after="160" w:line="259" w:lineRule="auto"/>
        <w:rPr>
          <w:ins w:id="2077" w:author="Remi Hoeve [2]" w:date="2024-03-13T10:17:00Z"/>
          <w:del w:id="2078" w:author="Karlsson, Fredrik" w:date="2024-03-14T14:25:00Z"/>
          <w:rFonts w:ascii="Calibri" w:eastAsia="Calibri" w:hAnsi="Calibri" w:cs="Times New Roman"/>
          <w:sz w:val="22"/>
        </w:rPr>
      </w:pPr>
      <w:ins w:id="2079" w:author="Remi Hoeve [2]" w:date="2024-03-13T10:17:00Z">
        <w:del w:id="2080" w:author="Karlsson, Fredrik" w:date="2024-03-14T14:25:00Z">
          <w:r w:rsidRPr="00946173" w:rsidDel="006373AF">
            <w:rPr>
              <w:rFonts w:ascii="Calibri" w:eastAsia="Calibri" w:hAnsi="Calibri" w:cs="Times New Roman"/>
              <w:sz w:val="22"/>
              <w:u w:val="single"/>
            </w:rPr>
            <w:delText>Actors:</w:delText>
          </w:r>
          <w:r w:rsidRPr="00946173" w:rsidDel="006373AF">
            <w:rPr>
              <w:rFonts w:ascii="Calibri" w:eastAsia="Calibri" w:hAnsi="Calibri" w:cs="Times New Roman"/>
              <w:sz w:val="22"/>
            </w:rPr>
            <w:delText xml:space="preserve"> </w:delText>
          </w:r>
          <w:r w:rsidRPr="00946173" w:rsidDel="006373AF">
            <w:rPr>
              <w:rFonts w:ascii="Calibri" w:eastAsia="Calibri" w:hAnsi="Calibri" w:cs="Times New Roman"/>
              <w:sz w:val="22"/>
            </w:rPr>
            <w:tab/>
          </w:r>
          <w:r w:rsidRPr="00946173" w:rsidDel="006373AF">
            <w:rPr>
              <w:rFonts w:ascii="Calibri" w:eastAsia="Calibri" w:hAnsi="Calibri" w:cs="Times New Roman"/>
              <w:sz w:val="22"/>
            </w:rPr>
            <w:tab/>
          </w:r>
          <w:r w:rsidRPr="00946173" w:rsidDel="006373AF">
            <w:rPr>
              <w:rFonts w:ascii="Calibri" w:eastAsia="Calibri" w:hAnsi="Calibri" w:cs="Times New Roman"/>
              <w:sz w:val="22"/>
            </w:rPr>
            <w:tab/>
          </w:r>
          <w:r w:rsidRPr="00946173" w:rsidDel="006373AF">
            <w:rPr>
              <w:rFonts w:ascii="Calibri" w:eastAsia="Calibri" w:hAnsi="Calibri" w:cs="Times New Roman"/>
              <w:sz w:val="22"/>
            </w:rPr>
            <w:tab/>
            <w:delText xml:space="preserve">Mariner, ECDIS/ECS, VTS </w:delText>
          </w:r>
        </w:del>
      </w:ins>
    </w:p>
    <w:p w14:paraId="3431F77C" w14:textId="1B35F465" w:rsidR="00470124" w:rsidRPr="00946173" w:rsidDel="006373AF" w:rsidRDefault="00470124" w:rsidP="00470124">
      <w:pPr>
        <w:spacing w:after="160" w:line="259" w:lineRule="auto"/>
        <w:rPr>
          <w:ins w:id="2081" w:author="Remi Hoeve [2]" w:date="2024-03-13T10:17:00Z"/>
          <w:del w:id="2082" w:author="Karlsson, Fredrik" w:date="2024-03-14T14:25:00Z"/>
          <w:rFonts w:ascii="Calibri" w:eastAsia="Calibri" w:hAnsi="Calibri" w:cs="Times New Roman"/>
          <w:sz w:val="22"/>
        </w:rPr>
      </w:pPr>
      <w:ins w:id="2083" w:author="Remi Hoeve [2]" w:date="2024-03-13T10:17:00Z">
        <w:del w:id="2084" w:author="Karlsson, Fredrik" w:date="2024-03-14T14:25:00Z">
          <w:r w:rsidRPr="00946173" w:rsidDel="006373AF">
            <w:rPr>
              <w:rFonts w:ascii="Calibri" w:eastAsia="Calibri" w:hAnsi="Calibri" w:cs="Times New Roman"/>
              <w:sz w:val="22"/>
              <w:u w:val="single"/>
            </w:rPr>
            <w:delText>Frequency of Use</w:delText>
          </w:r>
          <w:r w:rsidRPr="00946173" w:rsidDel="006373AF">
            <w:rPr>
              <w:rFonts w:ascii="Calibri" w:eastAsia="Calibri" w:hAnsi="Calibri" w:cs="Times New Roman"/>
              <w:sz w:val="22"/>
            </w:rPr>
            <w:delText xml:space="preserve">: </w:delText>
          </w:r>
          <w:r w:rsidRPr="00946173" w:rsidDel="006373AF">
            <w:rPr>
              <w:rFonts w:ascii="Calibri" w:eastAsia="Calibri" w:hAnsi="Calibri" w:cs="Times New Roman"/>
              <w:sz w:val="22"/>
            </w:rPr>
            <w:tab/>
          </w:r>
          <w:r w:rsidDel="006373AF">
            <w:rPr>
              <w:rFonts w:ascii="Calibri" w:eastAsia="Calibri" w:hAnsi="Calibri" w:cs="Times New Roman"/>
              <w:sz w:val="22"/>
            </w:rPr>
            <w:tab/>
            <w:delText>Triggered before</w:delText>
          </w:r>
        </w:del>
      </w:ins>
      <w:ins w:id="2085" w:author="Remi Hoeve [2]" w:date="2024-03-13T10:25:00Z">
        <w:del w:id="2086" w:author="Karlsson, Fredrik" w:date="2024-03-14T14:25:00Z">
          <w:r w:rsidDel="006373AF">
            <w:rPr>
              <w:rFonts w:ascii="Calibri" w:eastAsia="Calibri" w:hAnsi="Calibri" w:cs="Times New Roman"/>
              <w:sz w:val="22"/>
            </w:rPr>
            <w:delText xml:space="preserve"> entering the VTS area to a</w:delText>
          </w:r>
        </w:del>
      </w:ins>
      <w:ins w:id="2087" w:author="Remi Hoeve [2]" w:date="2024-03-13T10:17:00Z">
        <w:del w:id="2088" w:author="Karlsson, Fredrik" w:date="2024-03-14T14:25:00Z">
          <w:r w:rsidDel="006373AF">
            <w:rPr>
              <w:rFonts w:ascii="Calibri" w:eastAsia="Calibri" w:hAnsi="Calibri" w:cs="Times New Roman"/>
              <w:sz w:val="22"/>
            </w:rPr>
            <w:delText xml:space="preserve"> berth or anchorage</w:delText>
          </w:r>
        </w:del>
      </w:ins>
      <w:ins w:id="2089" w:author="Remi Hoeve [2]" w:date="2024-03-13T10:25:00Z">
        <w:del w:id="2090" w:author="Karlsson, Fredrik" w:date="2024-03-14T14:25:00Z">
          <w:r w:rsidDel="006373AF">
            <w:rPr>
              <w:rFonts w:ascii="Calibri" w:eastAsia="Calibri" w:hAnsi="Calibri" w:cs="Times New Roman"/>
              <w:sz w:val="22"/>
            </w:rPr>
            <w:delText xml:space="preserve"> in the VTS area</w:delText>
          </w:r>
        </w:del>
      </w:ins>
      <w:ins w:id="2091" w:author="Remi Hoeve [2]" w:date="2024-03-13T10:17:00Z">
        <w:del w:id="2092" w:author="Karlsson, Fredrik" w:date="2024-03-14T14:25:00Z">
          <w:r w:rsidDel="006373AF">
            <w:rPr>
              <w:rFonts w:ascii="Calibri" w:eastAsia="Calibri" w:hAnsi="Calibri" w:cs="Times New Roman"/>
              <w:sz w:val="22"/>
            </w:rPr>
            <w:delText xml:space="preserve"> or when an update  is available.</w:delText>
          </w:r>
        </w:del>
      </w:ins>
    </w:p>
    <w:p w14:paraId="7BF0108F" w14:textId="1B1736A2" w:rsidR="00470124" w:rsidRPr="00946173" w:rsidDel="006373AF" w:rsidRDefault="00470124" w:rsidP="00470124">
      <w:pPr>
        <w:spacing w:after="160" w:line="259" w:lineRule="auto"/>
        <w:rPr>
          <w:ins w:id="2093" w:author="Remi Hoeve [2]" w:date="2024-03-13T10:17:00Z"/>
          <w:del w:id="2094" w:author="Karlsson, Fredrik" w:date="2024-03-14T14:25:00Z"/>
          <w:rFonts w:ascii="Calibri" w:eastAsia="Calibri" w:hAnsi="Calibri" w:cs="Times New Roman"/>
          <w:sz w:val="22"/>
        </w:rPr>
      </w:pPr>
      <w:ins w:id="2095" w:author="Remi Hoeve [2]" w:date="2024-03-13T10:17:00Z">
        <w:del w:id="2096" w:author="Karlsson, Fredrik" w:date="2024-03-14T14:25:00Z">
          <w:r w:rsidRPr="00946173" w:rsidDel="006373AF">
            <w:rPr>
              <w:rFonts w:ascii="Calibri" w:eastAsia="Calibri" w:hAnsi="Calibri" w:cs="Times New Roman"/>
              <w:sz w:val="22"/>
              <w:u w:val="single"/>
            </w:rPr>
            <w:delText>Pre-conditions</w:delText>
          </w:r>
          <w:r w:rsidRPr="00946173" w:rsidDel="006373AF">
            <w:rPr>
              <w:rFonts w:ascii="Calibri" w:eastAsia="Calibri" w:hAnsi="Calibri" w:cs="Times New Roman"/>
              <w:sz w:val="22"/>
            </w:rPr>
            <w:delText xml:space="preserve">: </w:delText>
          </w:r>
          <w:r w:rsidRPr="00946173" w:rsidDel="006373AF">
            <w:rPr>
              <w:rFonts w:ascii="Calibri" w:eastAsia="Calibri" w:hAnsi="Calibri" w:cs="Times New Roman"/>
              <w:sz w:val="22"/>
            </w:rPr>
            <w:tab/>
          </w:r>
          <w:r w:rsidDel="006373AF">
            <w:rPr>
              <w:rFonts w:ascii="Calibri" w:eastAsia="Calibri" w:hAnsi="Calibri" w:cs="Times New Roman"/>
              <w:sz w:val="22"/>
            </w:rPr>
            <w:tab/>
          </w:r>
          <w:r w:rsidDel="006373AF">
            <w:rPr>
              <w:rFonts w:ascii="Calibri" w:eastAsia="Calibri" w:hAnsi="Calibri" w:cs="Times New Roman"/>
              <w:sz w:val="22"/>
            </w:rPr>
            <w:tab/>
          </w:r>
        </w:del>
      </w:ins>
      <w:ins w:id="2097" w:author="Remi Hoeve [2]" w:date="2024-03-13T10:27:00Z">
        <w:del w:id="2098" w:author="Karlsson, Fredrik" w:date="2024-03-14T14:25:00Z">
          <w:r w:rsidR="00005D7F" w:rsidDel="006373AF">
            <w:rPr>
              <w:rFonts w:ascii="Calibri" w:eastAsia="Calibri" w:hAnsi="Calibri" w:cs="Times New Roman"/>
              <w:sz w:val="22"/>
            </w:rPr>
            <w:delText>Vessel is</w:delText>
          </w:r>
        </w:del>
      </w:ins>
      <w:ins w:id="2099" w:author="Remi Hoeve [2]" w:date="2024-03-13T10:28:00Z">
        <w:del w:id="2100" w:author="Karlsson, Fredrik" w:date="2024-03-14T14:25:00Z">
          <w:r w:rsidR="00005D7F" w:rsidDel="006373AF">
            <w:rPr>
              <w:rFonts w:ascii="Calibri" w:eastAsia="Calibri" w:hAnsi="Calibri" w:cs="Times New Roman"/>
              <w:sz w:val="22"/>
            </w:rPr>
            <w:delText xml:space="preserve"> sailing outside the VTS area. Or Vessel </w:delText>
          </w:r>
        </w:del>
      </w:ins>
      <w:ins w:id="2101" w:author="Remi Hoeve [2]" w:date="2024-03-13T10:29:00Z">
        <w:del w:id="2102" w:author="Karlsson, Fredrik" w:date="2024-03-14T14:25:00Z">
          <w:r w:rsidR="00005D7F" w:rsidDel="006373AF">
            <w:rPr>
              <w:rFonts w:ascii="Calibri" w:eastAsia="Calibri" w:hAnsi="Calibri" w:cs="Times New Roman"/>
              <w:sz w:val="22"/>
            </w:rPr>
            <w:delText xml:space="preserve">still in other  port or anchorage and is already providing route information about </w:delText>
          </w:r>
        </w:del>
      </w:ins>
      <w:ins w:id="2103" w:author="Remi Hoeve [2]" w:date="2024-03-13T10:30:00Z">
        <w:del w:id="2104" w:author="Karlsson, Fredrik" w:date="2024-03-14T14:25:00Z">
          <w:r w:rsidR="00005D7F" w:rsidDel="006373AF">
            <w:rPr>
              <w:rFonts w:ascii="Calibri" w:eastAsia="Calibri" w:hAnsi="Calibri" w:cs="Times New Roman"/>
              <w:sz w:val="22"/>
            </w:rPr>
            <w:delText>its arrival.</w:delText>
          </w:r>
        </w:del>
      </w:ins>
    </w:p>
    <w:p w14:paraId="43B826D9" w14:textId="13486FB7" w:rsidR="00470124" w:rsidDel="006373AF" w:rsidRDefault="00470124" w:rsidP="00470124">
      <w:pPr>
        <w:spacing w:after="160" w:line="259" w:lineRule="auto"/>
        <w:rPr>
          <w:ins w:id="2105" w:author="Remi Hoeve [2]" w:date="2024-03-13T10:17:00Z"/>
          <w:del w:id="2106" w:author="Karlsson, Fredrik" w:date="2024-03-14T14:25:00Z"/>
          <w:rFonts w:ascii="Calibri" w:eastAsia="Calibri" w:hAnsi="Calibri" w:cs="Times New Roman"/>
          <w:sz w:val="22"/>
        </w:rPr>
      </w:pPr>
      <w:ins w:id="2107" w:author="Remi Hoeve [2]" w:date="2024-03-13T10:25:00Z">
        <w:del w:id="2108" w:author="Karlsson, Fredrik" w:date="2024-03-14T14:25:00Z">
          <w:r w:rsidDel="006373AF">
            <w:rPr>
              <w:rFonts w:ascii="Calibri" w:eastAsia="Calibri" w:hAnsi="Calibri" w:cs="Times New Roman"/>
              <w:sz w:val="22"/>
              <w:u w:val="single"/>
            </w:rPr>
            <w:delText>Nominal s</w:delText>
          </w:r>
        </w:del>
      </w:ins>
      <w:ins w:id="2109" w:author="Remi Hoeve [2]" w:date="2024-03-13T10:17:00Z">
        <w:del w:id="2110" w:author="Karlsson, Fredrik" w:date="2024-03-14T14:25:00Z">
          <w:r w:rsidRPr="00946173" w:rsidDel="006373AF">
            <w:rPr>
              <w:rFonts w:ascii="Calibri" w:eastAsia="Calibri" w:hAnsi="Calibri" w:cs="Times New Roman"/>
              <w:sz w:val="22"/>
              <w:u w:val="single"/>
            </w:rPr>
            <w:delText>equence</w:delText>
          </w:r>
        </w:del>
      </w:ins>
      <w:ins w:id="2111" w:author="Remi Hoeve [2]" w:date="2024-03-13T10:25:00Z">
        <w:del w:id="2112" w:author="Karlsson, Fredrik" w:date="2024-03-14T14:25:00Z">
          <w:r w:rsidDel="006373AF">
            <w:rPr>
              <w:rFonts w:ascii="Calibri" w:eastAsia="Calibri" w:hAnsi="Calibri" w:cs="Times New Roman"/>
              <w:sz w:val="22"/>
              <w:u w:val="single"/>
            </w:rPr>
            <w:delText xml:space="preserve"> scenario</w:delText>
          </w:r>
        </w:del>
      </w:ins>
      <w:ins w:id="2113" w:author="Remi Hoeve [2]" w:date="2024-03-13T10:17:00Z">
        <w:del w:id="2114" w:author="Karlsson, Fredrik" w:date="2024-03-14T14:25:00Z">
          <w:r w:rsidRPr="00946173" w:rsidDel="006373AF">
            <w:rPr>
              <w:rFonts w:ascii="Calibri" w:eastAsia="Calibri" w:hAnsi="Calibri" w:cs="Times New Roman"/>
              <w:sz w:val="22"/>
              <w:u w:val="single"/>
            </w:rPr>
            <w:delText>:</w:delText>
          </w:r>
          <w:r w:rsidRPr="00946173" w:rsidDel="006373AF">
            <w:rPr>
              <w:rFonts w:ascii="Calibri" w:eastAsia="Calibri" w:hAnsi="Calibri" w:cs="Times New Roman"/>
              <w:sz w:val="22"/>
            </w:rPr>
            <w:delText xml:space="preserve"> </w:delText>
          </w:r>
          <w:r w:rsidRPr="00946173" w:rsidDel="006373AF">
            <w:rPr>
              <w:rFonts w:ascii="Calibri" w:eastAsia="Calibri" w:hAnsi="Calibri" w:cs="Times New Roman"/>
              <w:sz w:val="22"/>
            </w:rPr>
            <w:tab/>
          </w:r>
          <w:r w:rsidDel="006373AF">
            <w:rPr>
              <w:rFonts w:ascii="Calibri" w:eastAsia="Calibri" w:hAnsi="Calibri" w:cs="Times New Roman"/>
              <w:sz w:val="22"/>
            </w:rPr>
            <w:tab/>
          </w:r>
        </w:del>
      </w:ins>
    </w:p>
    <w:p w14:paraId="4AD178DF" w14:textId="0865E124" w:rsidR="00005D7F" w:rsidRPr="00665082" w:rsidDel="006373AF" w:rsidRDefault="00005D7F" w:rsidP="00005D7F">
      <w:pPr>
        <w:spacing w:line="259" w:lineRule="auto"/>
        <w:rPr>
          <w:ins w:id="2115" w:author="Remi Hoeve [2]" w:date="2024-03-13T10:31:00Z"/>
          <w:del w:id="2116" w:author="Karlsson, Fredrik" w:date="2024-03-14T14:25:00Z"/>
          <w:rFonts w:ascii="Calibri" w:eastAsia="Calibri" w:hAnsi="Calibri" w:cs="Times New Roman"/>
          <w:sz w:val="22"/>
          <w:szCs w:val="28"/>
        </w:rPr>
      </w:pPr>
      <w:ins w:id="2117" w:author="Remi Hoeve [2]" w:date="2024-03-13T10:31:00Z">
        <w:del w:id="2118" w:author="Karlsson, Fredrik" w:date="2024-03-14T14:25:00Z">
          <w:r w:rsidRPr="00665082" w:rsidDel="006373AF">
            <w:rPr>
              <w:rFonts w:ascii="Calibri" w:eastAsia="Calibri" w:hAnsi="Calibri" w:cs="Times New Roman"/>
              <w:sz w:val="22"/>
              <w:szCs w:val="28"/>
            </w:rPr>
            <w:delText xml:space="preserve">1.  </w:delText>
          </w:r>
          <w:r w:rsidDel="006373AF">
            <w:rPr>
              <w:rFonts w:ascii="Calibri" w:eastAsia="Calibri" w:hAnsi="Calibri" w:cs="Times New Roman"/>
              <w:sz w:val="22"/>
              <w:szCs w:val="28"/>
            </w:rPr>
            <w:tab/>
          </w:r>
          <w:r w:rsidRPr="00665082" w:rsidDel="006373AF">
            <w:rPr>
              <w:rFonts w:ascii="Calibri" w:eastAsia="Calibri" w:hAnsi="Calibri" w:cs="Times New Roman"/>
              <w:sz w:val="22"/>
              <w:szCs w:val="28"/>
            </w:rPr>
            <w:delText>The route is planned in ECDIS/ECS by the vessel</w:delText>
          </w:r>
        </w:del>
      </w:ins>
    </w:p>
    <w:p w14:paraId="6116CDB7" w14:textId="51162778" w:rsidR="00005D7F" w:rsidRPr="00665082" w:rsidDel="006373AF" w:rsidRDefault="00005D7F" w:rsidP="00005D7F">
      <w:pPr>
        <w:spacing w:line="259" w:lineRule="auto"/>
        <w:rPr>
          <w:ins w:id="2119" w:author="Remi Hoeve [2]" w:date="2024-03-13T10:31:00Z"/>
          <w:del w:id="2120" w:author="Karlsson, Fredrik" w:date="2024-03-14T14:25:00Z"/>
          <w:rFonts w:ascii="Calibri" w:eastAsia="Calibri" w:hAnsi="Calibri" w:cs="Times New Roman"/>
          <w:i/>
          <w:iCs/>
          <w:sz w:val="22"/>
          <w:szCs w:val="28"/>
        </w:rPr>
      </w:pPr>
      <w:ins w:id="2121" w:author="Remi Hoeve [2]" w:date="2024-03-13T10:31:00Z">
        <w:del w:id="2122" w:author="Karlsson, Fredrik" w:date="2024-03-14T14:25:00Z">
          <w:r w:rsidRPr="00665082" w:rsidDel="006373AF">
            <w:rPr>
              <w:rFonts w:ascii="Calibri" w:eastAsia="Calibri" w:hAnsi="Calibri" w:cs="Times New Roman"/>
              <w:sz w:val="22"/>
              <w:szCs w:val="28"/>
            </w:rPr>
            <w:delText xml:space="preserve">2.       </w:delText>
          </w:r>
          <w:r w:rsidDel="006373AF">
            <w:rPr>
              <w:rFonts w:ascii="Calibri" w:eastAsia="Calibri" w:hAnsi="Calibri" w:cs="Times New Roman"/>
              <w:sz w:val="22"/>
              <w:szCs w:val="28"/>
            </w:rPr>
            <w:tab/>
          </w:r>
          <w:r w:rsidRPr="00665082" w:rsidDel="006373AF">
            <w:rPr>
              <w:rFonts w:ascii="Calibri" w:eastAsia="Calibri" w:hAnsi="Calibri" w:cs="Times New Roman"/>
              <w:sz w:val="22"/>
              <w:szCs w:val="28"/>
            </w:rPr>
            <w:delText xml:space="preserve">The ECDIS/ECS sends </w:delText>
          </w:r>
          <w:r w:rsidDel="006373AF">
            <w:rPr>
              <w:rFonts w:ascii="Calibri" w:eastAsia="Calibri" w:hAnsi="Calibri" w:cs="Times New Roman"/>
              <w:sz w:val="22"/>
              <w:szCs w:val="28"/>
            </w:rPr>
            <w:delText>(</w:delText>
          </w:r>
          <w:r w:rsidRPr="00665082" w:rsidDel="006373AF">
            <w:rPr>
              <w:rFonts w:ascii="Calibri" w:eastAsia="Calibri" w:hAnsi="Calibri" w:cs="Times New Roman"/>
              <w:sz w:val="22"/>
              <w:szCs w:val="28"/>
            </w:rPr>
            <w:delText>intended</w:delText>
          </w:r>
          <w:r w:rsidDel="006373AF">
            <w:rPr>
              <w:rFonts w:ascii="Calibri" w:eastAsia="Calibri" w:hAnsi="Calibri" w:cs="Times New Roman"/>
              <w:sz w:val="22"/>
              <w:szCs w:val="28"/>
            </w:rPr>
            <w:delText>)</w:delText>
          </w:r>
          <w:r w:rsidRPr="00665082" w:rsidDel="006373AF">
            <w:rPr>
              <w:rFonts w:ascii="Calibri" w:eastAsia="Calibri" w:hAnsi="Calibri" w:cs="Times New Roman"/>
              <w:sz w:val="22"/>
              <w:szCs w:val="28"/>
            </w:rPr>
            <w:delText xml:space="preserve"> route, which includes the schedule [including ET</w:delText>
          </w:r>
          <w:r w:rsidDel="006373AF">
            <w:rPr>
              <w:rFonts w:ascii="Calibri" w:eastAsia="Calibri" w:hAnsi="Calibri" w:cs="Times New Roman"/>
              <w:sz w:val="22"/>
              <w:szCs w:val="28"/>
            </w:rPr>
            <w:delText>A</w:delText>
          </w:r>
          <w:r w:rsidRPr="00665082" w:rsidDel="006373AF">
            <w:rPr>
              <w:rFonts w:ascii="Calibri" w:eastAsia="Calibri" w:hAnsi="Calibri" w:cs="Times New Roman"/>
              <w:sz w:val="22"/>
              <w:szCs w:val="28"/>
            </w:rPr>
            <w:delText>], to VTS</w:delText>
          </w:r>
          <w:r w:rsidDel="006373AF">
            <w:rPr>
              <w:rFonts w:ascii="Calibri" w:eastAsia="Calibri" w:hAnsi="Calibri" w:cs="Times New Roman"/>
              <w:sz w:val="22"/>
              <w:szCs w:val="28"/>
            </w:rPr>
            <w:delText xml:space="preserve"> </w:delText>
          </w:r>
          <w:r w:rsidRPr="00665082" w:rsidDel="006373AF">
            <w:rPr>
              <w:rFonts w:ascii="Calibri" w:eastAsia="Calibri" w:hAnsi="Calibri" w:cs="Times New Roman"/>
              <w:i/>
              <w:iCs/>
              <w:sz w:val="22"/>
              <w:szCs w:val="28"/>
            </w:rPr>
            <w:delText>(route for monitoring / ECDIS -status)</w:delText>
          </w:r>
        </w:del>
      </w:ins>
    </w:p>
    <w:p w14:paraId="42DEC2FE" w14:textId="59F5084D" w:rsidR="00005D7F" w:rsidRPr="00665082" w:rsidDel="006373AF" w:rsidRDefault="00005D7F" w:rsidP="00005D7F">
      <w:pPr>
        <w:spacing w:line="259" w:lineRule="auto"/>
        <w:rPr>
          <w:ins w:id="2123" w:author="Remi Hoeve [2]" w:date="2024-03-13T10:31:00Z"/>
          <w:del w:id="2124" w:author="Karlsson, Fredrik" w:date="2024-03-14T14:25:00Z"/>
          <w:rFonts w:ascii="Calibri" w:eastAsia="Calibri" w:hAnsi="Calibri" w:cs="Times New Roman"/>
          <w:sz w:val="22"/>
          <w:szCs w:val="28"/>
        </w:rPr>
      </w:pPr>
      <w:ins w:id="2125" w:author="Remi Hoeve [2]" w:date="2024-03-13T10:31:00Z">
        <w:del w:id="2126" w:author="Karlsson, Fredrik" w:date="2024-03-14T14:25:00Z">
          <w:r w:rsidRPr="00665082" w:rsidDel="006373AF">
            <w:rPr>
              <w:rFonts w:ascii="Calibri" w:eastAsia="Calibri" w:hAnsi="Calibri" w:cs="Times New Roman"/>
              <w:sz w:val="22"/>
              <w:szCs w:val="28"/>
            </w:rPr>
            <w:delText>3.           VTS sends route received acknowledgement automatically.</w:delText>
          </w:r>
        </w:del>
      </w:ins>
    </w:p>
    <w:p w14:paraId="76EB581F" w14:textId="284C466B" w:rsidR="00005D7F" w:rsidRPr="00665082" w:rsidDel="006373AF" w:rsidRDefault="00005D7F" w:rsidP="00005D7F">
      <w:pPr>
        <w:spacing w:line="259" w:lineRule="auto"/>
        <w:rPr>
          <w:ins w:id="2127" w:author="Remi Hoeve [2]" w:date="2024-03-13T10:31:00Z"/>
          <w:del w:id="2128" w:author="Karlsson, Fredrik" w:date="2024-03-14T14:25:00Z"/>
          <w:rFonts w:ascii="Calibri" w:eastAsia="Calibri" w:hAnsi="Calibri" w:cs="Times New Roman"/>
          <w:sz w:val="22"/>
          <w:szCs w:val="28"/>
        </w:rPr>
      </w:pPr>
      <w:ins w:id="2129" w:author="Remi Hoeve [2]" w:date="2024-03-13T10:31:00Z">
        <w:del w:id="2130" w:author="Karlsson, Fredrik" w:date="2024-03-14T14:25:00Z">
          <w:r w:rsidRPr="00665082" w:rsidDel="006373AF">
            <w:rPr>
              <w:rFonts w:ascii="Calibri" w:eastAsia="Calibri" w:hAnsi="Calibri" w:cs="Times New Roman"/>
              <w:sz w:val="22"/>
              <w:szCs w:val="28"/>
            </w:rPr>
            <w:delText>4.           The data is rendered and available in the VTS system</w:delText>
          </w:r>
        </w:del>
      </w:ins>
    </w:p>
    <w:p w14:paraId="0DD8DB36" w14:textId="1136458D" w:rsidR="00470124" w:rsidRPr="00665082" w:rsidDel="006373AF" w:rsidRDefault="00470124" w:rsidP="00470124">
      <w:pPr>
        <w:spacing w:line="259" w:lineRule="auto"/>
        <w:rPr>
          <w:ins w:id="2131" w:author="Remi Hoeve [2]" w:date="2024-03-13T10:17:00Z"/>
          <w:del w:id="2132" w:author="Karlsson, Fredrik" w:date="2024-03-14T14:25:00Z"/>
          <w:rFonts w:ascii="Calibri" w:eastAsia="Calibri" w:hAnsi="Calibri" w:cs="Times New Roman"/>
        </w:rPr>
      </w:pPr>
    </w:p>
    <w:p w14:paraId="535E5A18" w14:textId="3DE250F1" w:rsidR="00470124" w:rsidRPr="008F33E4" w:rsidDel="006373AF" w:rsidRDefault="00470124" w:rsidP="00470124">
      <w:pPr>
        <w:spacing w:after="160" w:line="259" w:lineRule="auto"/>
        <w:rPr>
          <w:ins w:id="2133" w:author="Remi Hoeve [2]" w:date="2024-03-13T10:17:00Z"/>
          <w:del w:id="2134" w:author="Karlsson, Fredrik" w:date="2024-03-14T14:25:00Z"/>
          <w:rFonts w:ascii="Calibri" w:eastAsia="Calibri" w:hAnsi="Calibri" w:cs="Times New Roman"/>
          <w:sz w:val="22"/>
        </w:rPr>
      </w:pPr>
      <w:ins w:id="2135" w:author="Remi Hoeve [2]" w:date="2024-03-13T10:17:00Z">
        <w:del w:id="2136" w:author="Karlsson, Fredrik" w:date="2024-03-14T14:25:00Z">
          <w:r w:rsidRPr="00946173" w:rsidDel="006373AF">
            <w:rPr>
              <w:rFonts w:ascii="Calibri" w:eastAsia="Calibri" w:hAnsi="Calibri" w:cs="Times New Roman"/>
              <w:sz w:val="22"/>
              <w:u w:val="single"/>
            </w:rPr>
            <w:delText>Post-conditions</w:delText>
          </w:r>
          <w:r w:rsidRPr="00946173" w:rsidDel="006373AF">
            <w:rPr>
              <w:rFonts w:ascii="Calibri" w:eastAsia="Calibri" w:hAnsi="Calibri" w:cs="Times New Roman"/>
              <w:sz w:val="22"/>
            </w:rPr>
            <w:delText>:</w:delText>
          </w:r>
          <w:r w:rsidRPr="00946173" w:rsidDel="006373AF">
            <w:rPr>
              <w:rFonts w:ascii="Calibri" w:eastAsia="Calibri" w:hAnsi="Calibri" w:cs="Times New Roman"/>
              <w:sz w:val="22"/>
            </w:rPr>
            <w:tab/>
          </w:r>
        </w:del>
      </w:ins>
    </w:p>
    <w:p w14:paraId="1761AA44" w14:textId="77777777" w:rsidR="00470124" w:rsidRPr="008F33E4" w:rsidRDefault="00470124" w:rsidP="00946173">
      <w:pPr>
        <w:spacing w:after="160" w:line="259" w:lineRule="auto"/>
        <w:rPr>
          <w:rFonts w:ascii="Calibri" w:eastAsia="Calibri" w:hAnsi="Calibri" w:cs="Times New Roman"/>
          <w:sz w:val="22"/>
        </w:rPr>
      </w:pPr>
    </w:p>
    <w:sectPr w:rsidR="00470124" w:rsidRPr="008F33E4" w:rsidSect="006304CF">
      <w:headerReference w:type="even" r:id="rId31"/>
      <w:headerReference w:type="default" r:id="rId32"/>
      <w:footerReference w:type="even" r:id="rId33"/>
      <w:headerReference w:type="first" r:id="rId34"/>
      <w:footerReference w:type="first" r:id="rId35"/>
      <w:pgSz w:w="11906" w:h="16838" w:code="9"/>
      <w:pgMar w:top="567" w:right="794" w:bottom="567" w:left="90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3" w:author="Karlsson, Fredrik" w:date="2024-03-14T14:11:00Z" w:initials="KF">
    <w:p w14:paraId="6D247E37" w14:textId="00378DAF" w:rsidR="000E542C" w:rsidRDefault="000E542C">
      <w:pPr>
        <w:pStyle w:val="Kommentinteksti"/>
      </w:pPr>
      <w:r>
        <w:rPr>
          <w:rStyle w:val="Kommentinviite"/>
        </w:rPr>
        <w:annotationRef/>
      </w:r>
      <w:r>
        <w:t>Who created this task, ask that person…</w:t>
      </w:r>
    </w:p>
  </w:comment>
  <w:comment w:id="383" w:author="Karlsson, Fredrik" w:date="2024-03-14T11:29:00Z" w:initials="KF">
    <w:p w14:paraId="516D8929" w14:textId="1926AD0E" w:rsidR="009F2B58" w:rsidRDefault="009F2B58">
      <w:pPr>
        <w:pStyle w:val="Kommentinteksti"/>
      </w:pPr>
      <w:r>
        <w:rPr>
          <w:rStyle w:val="Kommentinviite"/>
        </w:rPr>
        <w:annotationRef/>
      </w:r>
      <w:r>
        <w:t xml:space="preserve">Integrate nicely… About capacities of ship </w:t>
      </w:r>
    </w:p>
  </w:comment>
  <w:comment w:id="388" w:author="Karlsson, Fredrik" w:date="2024-03-14T12:36:00Z" w:initials="KF">
    <w:p w14:paraId="3662C62D" w14:textId="6982AECC" w:rsidR="0047624A" w:rsidRDefault="0047624A">
      <w:pPr>
        <w:pStyle w:val="Kommentinteksti"/>
      </w:pPr>
      <w:r>
        <w:rPr>
          <w:rStyle w:val="Kommentinviite"/>
        </w:rPr>
        <w:annotationRef/>
      </w:r>
      <w:r>
        <w:t xml:space="preserve">Stolen from </w:t>
      </w:r>
      <w:r w:rsidR="004336CA">
        <w:t>“</w:t>
      </w:r>
      <w:r>
        <w:t>G1132</w:t>
      </w:r>
      <w:r w:rsidR="004336CA">
        <w:t xml:space="preserve"> -</w:t>
      </w:r>
      <w:r w:rsidR="004336CA" w:rsidRPr="004336CA">
        <w:rPr>
          <w:rFonts w:ascii="Arial" w:hAnsi="Arial" w:cs="Arial"/>
          <w:color w:val="4D5156"/>
          <w:sz w:val="21"/>
          <w:szCs w:val="21"/>
          <w:shd w:val="clear" w:color="auto" w:fill="FFFFFF"/>
        </w:rPr>
        <w:t xml:space="preserve"> </w:t>
      </w:r>
      <w:r w:rsidR="004336CA">
        <w:rPr>
          <w:rFonts w:ascii="Arial" w:hAnsi="Arial" w:cs="Arial"/>
          <w:color w:val="4D5156"/>
          <w:sz w:val="21"/>
          <w:szCs w:val="21"/>
          <w:shd w:val="clear" w:color="auto" w:fill="FFFFFF"/>
        </w:rPr>
        <w:t>VTS Voice Communications and Phraseology” may not be applicable for this GL…</w:t>
      </w:r>
    </w:p>
  </w:comment>
  <w:comment w:id="405" w:author="Karlsson, Fredrik" w:date="2024-03-14T11:33:00Z" w:initials="KF">
    <w:p w14:paraId="28EAAD52" w14:textId="45E02ACD" w:rsidR="009F2B58" w:rsidRDefault="009F2B58">
      <w:pPr>
        <w:pStyle w:val="Kommentinteksti"/>
      </w:pPr>
      <w:r>
        <w:rPr>
          <w:rStyle w:val="Kommentinviite"/>
        </w:rPr>
        <w:annotationRef/>
      </w:r>
      <w:r>
        <w:t xml:space="preserve">Consider move to other chapter, maybe moved to uscase description. </w:t>
      </w:r>
    </w:p>
  </w:comment>
  <w:comment w:id="406" w:author="Karlsson, Fredrik" w:date="2024-03-14T07:50:00Z" w:initials="KF">
    <w:p w14:paraId="02144DD5" w14:textId="1418AFDD" w:rsidR="00FE6132" w:rsidRDefault="00FE6132">
      <w:pPr>
        <w:pStyle w:val="Kommentinteksti"/>
      </w:pPr>
      <w:r>
        <w:rPr>
          <w:rStyle w:val="Kommentinviite"/>
        </w:rPr>
        <w:annotationRef/>
      </w:r>
      <w:r>
        <w:t xml:space="preserve">Revise… </w:t>
      </w:r>
    </w:p>
  </w:comment>
  <w:comment w:id="408" w:author="Karlsson, Fredrik" w:date="2024-03-14T07:52:00Z" w:initials="KF">
    <w:p w14:paraId="2BA71ADB" w14:textId="5586977E" w:rsidR="00FE6132" w:rsidRDefault="00FE6132">
      <w:pPr>
        <w:pStyle w:val="Kommentinteksti"/>
      </w:pPr>
      <w:r>
        <w:rPr>
          <w:rStyle w:val="Kommentinviite"/>
        </w:rPr>
        <w:annotationRef/>
      </w:r>
      <w:r>
        <w:t xml:space="preserve">Hans will provide a couple of sentences of the operational aspects </w:t>
      </w:r>
    </w:p>
  </w:comment>
  <w:comment w:id="428" w:author="Karlsson, Fredrik" w:date="2024-03-14T07:56:00Z" w:initials="KF">
    <w:p w14:paraId="6538437C" w14:textId="770ED8EB" w:rsidR="00FE6132" w:rsidRDefault="00FE6132">
      <w:pPr>
        <w:pStyle w:val="Kommentinteksti"/>
      </w:pPr>
      <w:r>
        <w:rPr>
          <w:rStyle w:val="Kommentinviite"/>
        </w:rPr>
        <w:annotationRef/>
      </w:r>
      <w:r>
        <w:t>Maiju and Juri will provide something in relations to Message markers and/or alert levels (G1110) this might replace the “levels” presentment a couple of lines further down</w:t>
      </w:r>
    </w:p>
  </w:comment>
  <w:comment w:id="429" w:author="Karlsson, Fredrik" w:date="2024-03-14T07:56:00Z" w:initials="KF">
    <w:p w14:paraId="39011043" w14:textId="13D8200E" w:rsidR="00FE6132" w:rsidRDefault="00FE6132">
      <w:pPr>
        <w:pStyle w:val="Kommentinteksti"/>
      </w:pPr>
      <w:r>
        <w:rPr>
          <w:rStyle w:val="Kommentinviite"/>
        </w:rPr>
        <w:annotationRef/>
      </w:r>
      <w:r>
        <w:t>Consider deletion if not used anywhere else i.e. in our us cases</w:t>
      </w:r>
    </w:p>
  </w:comment>
  <w:comment w:id="455" w:author="Karlsson, Fredrik" w:date="2024-03-14T12:16:00Z" w:initials="KF">
    <w:p w14:paraId="0F2A4C64" w14:textId="078B4085" w:rsidR="00925012" w:rsidRDefault="00925012">
      <w:pPr>
        <w:pStyle w:val="Kommentinteksti"/>
      </w:pPr>
      <w:r>
        <w:rPr>
          <w:rStyle w:val="Kommentinviite"/>
        </w:rPr>
        <w:annotationRef/>
      </w:r>
      <w:r>
        <w:t>Shorten and update</w:t>
      </w:r>
    </w:p>
  </w:comment>
  <w:comment w:id="456" w:author="Tuomas Martikainen" w:date="2023-05-31T15:42:00Z" w:initials="MT">
    <w:p w14:paraId="49D14B22" w14:textId="0F5E056F" w:rsidR="00FE6132" w:rsidRDefault="00FE6132">
      <w:pPr>
        <w:pStyle w:val="Kommentinteksti"/>
      </w:pPr>
      <w:r>
        <w:rPr>
          <w:rStyle w:val="Kommentinviite"/>
        </w:rPr>
        <w:annotationRef/>
      </w:r>
      <w:r>
        <w:t>from G1111</w:t>
      </w:r>
    </w:p>
  </w:comment>
  <w:comment w:id="457" w:author="Tuomas Martikainen" w:date="2023-09-20T13:24:00Z" w:initials="MT">
    <w:p w14:paraId="73D18F3F" w14:textId="77777777" w:rsidR="00FE6132" w:rsidRDefault="00FE6132">
      <w:pPr>
        <w:pStyle w:val="Kommentinteksti"/>
      </w:pPr>
      <w:r>
        <w:rPr>
          <w:rStyle w:val="Kommentinviite"/>
        </w:rPr>
        <w:annotationRef/>
      </w:r>
      <w:r>
        <w:t xml:space="preserve">Approved at NCSR 10, </w:t>
      </w:r>
    </w:p>
    <w:p w14:paraId="46A1078C" w14:textId="26FDCAF4" w:rsidR="00FE6132" w:rsidRDefault="00FE6132">
      <w:pPr>
        <w:pStyle w:val="Kommentinteksti"/>
      </w:pPr>
      <w:r>
        <w:t>Final approval will at MSC 108</w:t>
      </w:r>
    </w:p>
  </w:comment>
  <w:comment w:id="459" w:author="Remi Hoeve" w:date="2024-03-12T15:10:00Z" w:initials="RH">
    <w:p w14:paraId="2676E352" w14:textId="77777777" w:rsidR="00FE6132" w:rsidRDefault="00FE6132" w:rsidP="002D4930">
      <w:pPr>
        <w:pStyle w:val="Kommentinteksti"/>
      </w:pPr>
      <w:r>
        <w:rPr>
          <w:rStyle w:val="Kommentinviite"/>
        </w:rPr>
        <w:annotationRef/>
      </w:r>
      <w:r>
        <w:t>In my opinion we can delete this paragraph. It doesn’t add much to the purpose of this guideline. Maybe only mention that the vessel and VTS needs an apropriate system if they want to make use of digital communication. For example AIS, VDES, ASM</w:t>
      </w:r>
    </w:p>
  </w:comment>
  <w:comment w:id="519" w:author="Remi Hoeve" w:date="2024-03-12T15:23:00Z" w:initials="RH">
    <w:p w14:paraId="0D1DE507" w14:textId="77777777" w:rsidR="00FE6132" w:rsidRDefault="00FE6132" w:rsidP="00841504">
      <w:pPr>
        <w:pStyle w:val="Kommentinteksti"/>
      </w:pPr>
      <w:r>
        <w:rPr>
          <w:rStyle w:val="Kommentinviite"/>
        </w:rPr>
        <w:annotationRef/>
      </w:r>
      <w:r>
        <w:t>Introduction of the paragrapph and remark that techincal services are not limited</w:t>
      </w:r>
    </w:p>
  </w:comment>
  <w:comment w:id="529" w:author="Tuomas Martikainen" w:date="2023-05-31T15:53:00Z" w:initials="MT">
    <w:p w14:paraId="1CB660C4" w14:textId="6110534D" w:rsidR="00FE6132" w:rsidRDefault="00FE6132">
      <w:pPr>
        <w:pStyle w:val="Kommentinteksti"/>
      </w:pPr>
      <w:r>
        <w:rPr>
          <w:rStyle w:val="Kommentinviite"/>
        </w:rPr>
        <w:annotationRef/>
      </w:r>
      <w:r>
        <w:t>From MSC.467</w:t>
      </w:r>
    </w:p>
  </w:comment>
  <w:comment w:id="530" w:author="Tuomas Martikainen" w:date="2023-05-31T15:54:00Z" w:initials="MT">
    <w:p w14:paraId="7CD10643" w14:textId="403F9D2B" w:rsidR="00FE6132" w:rsidRDefault="00FE6132">
      <w:pPr>
        <w:pStyle w:val="Kommentinteksti"/>
      </w:pPr>
      <w:r>
        <w:rPr>
          <w:rStyle w:val="Kommentinviite"/>
        </w:rPr>
        <w:annotationRef/>
      </w:r>
      <w:r>
        <w:t>From G1128</w:t>
      </w:r>
    </w:p>
  </w:comment>
  <w:comment w:id="1448" w:author="Karlsson, Fredrik" w:date="2024-03-14T14:23:00Z" w:initials="KF">
    <w:p w14:paraId="5A706E69" w14:textId="2AF3735C" w:rsidR="00A25873" w:rsidRPr="006373AF" w:rsidRDefault="00A25873">
      <w:pPr>
        <w:pStyle w:val="Kommentinteksti"/>
      </w:pPr>
      <w:r>
        <w:rPr>
          <w:rStyle w:val="Kommentinviite"/>
        </w:rPr>
        <w:annotationRef/>
      </w:r>
      <w:r w:rsidR="006373AF" w:rsidRPr="006373AF">
        <w:t>Do we need more “parts?”</w:t>
      </w:r>
    </w:p>
  </w:comment>
  <w:comment w:id="1493" w:author="Remi Hoeve" w:date="2024-03-12T16:55:00Z" w:initials="RH">
    <w:p w14:paraId="0C6A587A" w14:textId="77777777" w:rsidR="00FE6132" w:rsidRDefault="00FE6132" w:rsidP="00084B5B">
      <w:pPr>
        <w:pStyle w:val="Kommentinteksti"/>
      </w:pPr>
      <w:r>
        <w:rPr>
          <w:rStyle w:val="Kommentinviite"/>
        </w:rPr>
        <w:annotationRef/>
      </w:r>
      <w:r>
        <w:t>We should discuss  if these use cases include traffic clearance. If yes we can delete them (are now part of pg 5.3.2). If not we should decide to which service they belong.</w:t>
      </w:r>
    </w:p>
  </w:comment>
  <w:comment w:id="1898" w:author="Kaski Maiju" w:date="2024-03-13T16:04:00Z" w:initials="KM">
    <w:p w14:paraId="7A41FF14" w14:textId="77777777" w:rsidR="00FE6132" w:rsidRDefault="00FE6132" w:rsidP="00E92EA8">
      <w:pPr>
        <w:pStyle w:val="Kommentinteksti"/>
      </w:pPr>
      <w:r>
        <w:rPr>
          <w:rStyle w:val="Kommentinviite"/>
        </w:rPr>
        <w:annotationRef/>
      </w:r>
      <w:r>
        <w:t>Moved under route exchange service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D247E37" w15:done="0"/>
  <w15:commentEx w15:paraId="516D8929" w15:done="0"/>
  <w15:commentEx w15:paraId="3662C62D" w15:done="0"/>
  <w15:commentEx w15:paraId="28EAAD52" w15:done="0"/>
  <w15:commentEx w15:paraId="02144DD5" w15:done="0"/>
  <w15:commentEx w15:paraId="2BA71ADB" w15:done="0"/>
  <w15:commentEx w15:paraId="6538437C" w15:done="0"/>
  <w15:commentEx w15:paraId="39011043" w15:done="0"/>
  <w15:commentEx w15:paraId="0F2A4C64" w15:done="0"/>
  <w15:commentEx w15:paraId="49D14B22" w15:done="0"/>
  <w15:commentEx w15:paraId="46A1078C" w15:done="0"/>
  <w15:commentEx w15:paraId="2676E352" w15:done="0"/>
  <w15:commentEx w15:paraId="0D1DE507" w15:done="0"/>
  <w15:commentEx w15:paraId="1CB660C4" w15:done="0"/>
  <w15:commentEx w15:paraId="7CD10643" w15:done="0"/>
  <w15:commentEx w15:paraId="5A706E69" w15:done="0"/>
  <w15:commentEx w15:paraId="0C6A587A" w15:done="0"/>
  <w15:commentEx w15:paraId="7A41FF1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21E977" w16cex:dateUtc="2023-05-31T12:42:00Z"/>
  <w16cex:commentExtensible w16cex:durableId="28B57126" w16cex:dateUtc="2023-09-20T10:24:00Z"/>
  <w16cex:commentExtensible w16cex:durableId="267639A6" w16cex:dateUtc="2024-03-12T14:10:00Z"/>
  <w16cex:commentExtensible w16cex:durableId="507180BA" w16cex:dateUtc="2024-03-12T14:23:00Z"/>
  <w16cex:commentExtensible w16cex:durableId="2821EBEB" w16cex:dateUtc="2023-05-31T12:53:00Z"/>
  <w16cex:commentExtensible w16cex:durableId="2821EC39" w16cex:dateUtc="2023-05-31T12:54:00Z"/>
  <w16cex:commentExtensible w16cex:durableId="6673420C" w16cex:dateUtc="2024-03-12T15:55:00Z"/>
  <w16cex:commentExtensible w16cex:durableId="1D727CAD" w16cex:dateUtc="2024-03-13T14: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D247E37" w16cid:durableId="3E1553FA"/>
  <w16cid:commentId w16cid:paraId="516D8929" w16cid:durableId="787FBEA8"/>
  <w16cid:commentId w16cid:paraId="3662C62D" w16cid:durableId="2C42DAF9"/>
  <w16cid:commentId w16cid:paraId="28EAAD52" w16cid:durableId="05ACDADB"/>
  <w16cid:commentId w16cid:paraId="02144DD5" w16cid:durableId="0484FD37"/>
  <w16cid:commentId w16cid:paraId="2BA71ADB" w16cid:durableId="55FD890E"/>
  <w16cid:commentId w16cid:paraId="6538437C" w16cid:durableId="05199A3C"/>
  <w16cid:commentId w16cid:paraId="39011043" w16cid:durableId="010DFEB7"/>
  <w16cid:commentId w16cid:paraId="0F2A4C64" w16cid:durableId="10F5F476"/>
  <w16cid:commentId w16cid:paraId="49D14B22" w16cid:durableId="2821E977"/>
  <w16cid:commentId w16cid:paraId="46A1078C" w16cid:durableId="28B57126"/>
  <w16cid:commentId w16cid:paraId="2676E352" w16cid:durableId="267639A6"/>
  <w16cid:commentId w16cid:paraId="0D1DE507" w16cid:durableId="507180BA"/>
  <w16cid:commentId w16cid:paraId="1CB660C4" w16cid:durableId="2821EBEB"/>
  <w16cid:commentId w16cid:paraId="7CD10643" w16cid:durableId="2821EC39"/>
  <w16cid:commentId w16cid:paraId="5A706E69" w16cid:durableId="51DFB361"/>
  <w16cid:commentId w16cid:paraId="0C6A587A" w16cid:durableId="6673420C"/>
  <w16cid:commentId w16cid:paraId="7A41FF14" w16cid:durableId="1D727CA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06027" w14:textId="77777777" w:rsidR="006304CF" w:rsidRDefault="006304CF" w:rsidP="003274DB">
      <w:r>
        <w:separator/>
      </w:r>
    </w:p>
    <w:p w14:paraId="44759D3F" w14:textId="77777777" w:rsidR="006304CF" w:rsidRDefault="006304CF"/>
  </w:endnote>
  <w:endnote w:type="continuationSeparator" w:id="0">
    <w:p w14:paraId="79AFB60A" w14:textId="77777777" w:rsidR="006304CF" w:rsidRDefault="006304CF" w:rsidP="003274DB">
      <w:r>
        <w:continuationSeparator/>
      </w:r>
    </w:p>
    <w:p w14:paraId="64E7A421" w14:textId="77777777" w:rsidR="006304CF" w:rsidRDefault="006304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4090E" w14:textId="77777777" w:rsidR="00FE6132" w:rsidRDefault="00FE6132" w:rsidP="00EC7C87">
    <w:pPr>
      <w:pStyle w:val="Alatunniste"/>
      <w:framePr w:wrap="none" w:vAnchor="text" w:hAnchor="margin" w:xAlign="right" w:y="1"/>
      <w:rPr>
        <w:rStyle w:val="Sivunumero"/>
      </w:rPr>
    </w:pPr>
    <w:r>
      <w:rPr>
        <w:rStyle w:val="Sivunumero"/>
      </w:rPr>
      <w:fldChar w:fldCharType="begin"/>
    </w:r>
    <w:r>
      <w:rPr>
        <w:rStyle w:val="Sivunumero"/>
      </w:rPr>
      <w:instrText xml:space="preserve">PAGE  </w:instrText>
    </w:r>
    <w:r>
      <w:rPr>
        <w:rStyle w:val="Sivunumero"/>
      </w:rPr>
      <w:fldChar w:fldCharType="end"/>
    </w:r>
  </w:p>
  <w:p w14:paraId="332C518D" w14:textId="77777777" w:rsidR="00FE6132" w:rsidRDefault="00FE6132" w:rsidP="00C907DF">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4641649D" w14:textId="77777777" w:rsidR="00FE6132" w:rsidRDefault="00FE6132" w:rsidP="00A97900">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55BDC56F" w14:textId="77777777" w:rsidR="00FE6132" w:rsidRDefault="00FE6132" w:rsidP="005378A6">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6C4C0A77" w14:textId="77777777" w:rsidR="00FE6132" w:rsidRDefault="00FE6132" w:rsidP="005378A6">
    <w:pPr>
      <w:pStyle w:val="Alatunnist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200F0" w14:textId="77777777" w:rsidR="00FE6132" w:rsidRDefault="00FE6132" w:rsidP="008747E0">
    <w:pPr>
      <w:pStyle w:val="Alatunniste"/>
    </w:pPr>
    <w:r>
      <w:rPr>
        <w:noProof/>
        <w:lang w:val="sv-SE" w:eastAsia="sv-SE"/>
      </w:rPr>
      <mc:AlternateContent>
        <mc:Choice Requires="wps">
          <w:drawing>
            <wp:anchor distT="0" distB="0" distL="114300" distR="114300" simplePos="0" relativeHeight="25166950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94D5A3"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val="sv-SE" w:eastAsia="sv-SE"/>
      </w:rPr>
      <w:drawing>
        <wp:anchor distT="0" distB="0" distL="114300" distR="114300" simplePos="0" relativeHeight="251661312"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FE6132" w:rsidRPr="00ED2A8D" w:rsidRDefault="00FE6132" w:rsidP="008747E0">
    <w:pPr>
      <w:pStyle w:val="Alatunniste"/>
    </w:pPr>
  </w:p>
  <w:p w14:paraId="3BE57E7C" w14:textId="77777777" w:rsidR="00FE6132" w:rsidRPr="00ED2A8D" w:rsidRDefault="00FE6132" w:rsidP="002735DD">
    <w:pPr>
      <w:pStyle w:val="Alatunniste"/>
      <w:tabs>
        <w:tab w:val="left" w:pos="1781"/>
      </w:tabs>
    </w:pPr>
    <w:r>
      <w:tab/>
    </w:r>
  </w:p>
  <w:p w14:paraId="6E3234A9" w14:textId="77777777" w:rsidR="00FE6132" w:rsidRPr="00ED2A8D" w:rsidRDefault="00FE6132" w:rsidP="008747E0">
    <w:pPr>
      <w:pStyle w:val="Alatunniste"/>
    </w:pPr>
  </w:p>
  <w:p w14:paraId="171B1A87" w14:textId="77777777" w:rsidR="00FE6132" w:rsidRPr="00ED2A8D" w:rsidRDefault="00FE6132" w:rsidP="002735DD">
    <w:pPr>
      <w:pStyle w:val="Alatunniste"/>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7CD2B" w14:textId="77777777" w:rsidR="00FE6132" w:rsidRDefault="00FE6132" w:rsidP="00525922">
    <w:r>
      <w:rPr>
        <w:noProof/>
        <w:lang w:val="sv-SE" w:eastAsia="sv-SE"/>
      </w:rPr>
      <mc:AlternateContent>
        <mc:Choice Requires="wps">
          <w:drawing>
            <wp:anchor distT="0" distB="0" distL="114300" distR="114300" simplePos="0" relativeHeight="251691008"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8512A67"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2A26AB96" w14:textId="77777777" w:rsidR="00FE6132" w:rsidRPr="00C907DF" w:rsidRDefault="00FE6132" w:rsidP="00525922">
    <w:pPr>
      <w:rPr>
        <w:rStyle w:val="Sivunumero"/>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28915F7A" w14:textId="77777777" w:rsidR="00FE6132" w:rsidRPr="00525922" w:rsidRDefault="00FE6132"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Sivunumero"/>
        <w:szCs w:val="15"/>
      </w:rPr>
      <w:fldChar w:fldCharType="begin"/>
    </w:r>
    <w:r w:rsidRPr="00C907DF">
      <w:rPr>
        <w:rStyle w:val="Sivunumero"/>
        <w:szCs w:val="15"/>
      </w:rPr>
      <w:instrText xml:space="preserve">PAGE  </w:instrText>
    </w:r>
    <w:r w:rsidRPr="00C907DF">
      <w:rPr>
        <w:rStyle w:val="Sivunumero"/>
        <w:szCs w:val="15"/>
      </w:rPr>
      <w:fldChar w:fldCharType="separate"/>
    </w:r>
    <w:r>
      <w:rPr>
        <w:rStyle w:val="Sivunumero"/>
        <w:noProof/>
        <w:szCs w:val="15"/>
      </w:rPr>
      <w:t>3</w:t>
    </w:r>
    <w:r w:rsidRPr="00C907DF">
      <w:rPr>
        <w:rStyle w:val="Sivunumero"/>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CABF8" w14:textId="77777777" w:rsidR="00FE6132" w:rsidRPr="00553815" w:rsidRDefault="00FE6132" w:rsidP="00827301">
    <w:pPr>
      <w:pStyle w:val="Footerportrait"/>
    </w:pPr>
  </w:p>
  <w:p w14:paraId="1CBE1034" w14:textId="68E934D3" w:rsidR="00FE6132" w:rsidRPr="000D1024" w:rsidRDefault="00000000" w:rsidP="00827301">
    <w:pPr>
      <w:pStyle w:val="Footerportrait"/>
      <w:rPr>
        <w:rStyle w:val="Sivunumero"/>
        <w:szCs w:val="15"/>
      </w:rPr>
    </w:pPr>
    <w:fldSimple w:instr=" STYLEREF  &quot;Document type&quot;  \* MERGEFORMAT ">
      <w:r w:rsidR="000B6FAC">
        <w:t>IALA Guideline</w:t>
      </w:r>
    </w:fldSimple>
    <w:r w:rsidR="00FE6132" w:rsidRPr="000D1024">
      <w:t xml:space="preserve"> </w:t>
    </w:r>
    <w:fldSimple w:instr=" STYLEREF &quot;Document number&quot; \* MERGEFORMAT ">
      <w:r w:rsidR="000B6FAC">
        <w:t>Gnnnn</w:t>
      </w:r>
    </w:fldSimple>
    <w:r w:rsidR="00FE6132" w:rsidRPr="000D1024">
      <w:t xml:space="preserve"> </w:t>
    </w:r>
    <w:fldSimple w:instr=" STYLEREF &quot;Document name&quot; \* MERGEFORMAT ">
      <w:r w:rsidR="000B6FAC">
        <w:t>Guideline on VTS Digital Communications -– DRAFT 2024-03-14</w:t>
      </w:r>
    </w:fldSimple>
  </w:p>
  <w:p w14:paraId="42805CD4" w14:textId="74545B6D" w:rsidR="00FE6132" w:rsidRPr="00C907DF" w:rsidRDefault="00000000" w:rsidP="00827301">
    <w:pPr>
      <w:pStyle w:val="Footerportrait"/>
    </w:pPr>
    <w:fldSimple w:instr=" STYLEREF &quot;Edition number&quot; \* MERGEFORMAT ">
      <w:r w:rsidR="000B6FAC">
        <w:t>Edition x.x</w:t>
      </w:r>
    </w:fldSimple>
    <w:r w:rsidR="00FE6132">
      <w:t xml:space="preserve"> </w:t>
    </w:r>
    <w:fldSimple w:instr=" STYLEREF  MRN  \* MERGEFORMAT ">
      <w:r w:rsidR="000B6FAC">
        <w:t>urn:mrn:iala:pub:gnnnn</w:t>
      </w:r>
    </w:fldSimple>
    <w:r w:rsidR="00FE6132" w:rsidRPr="00C907DF">
      <w:tab/>
    </w:r>
    <w:r w:rsidR="00FE6132">
      <w:t xml:space="preserve">P </w:t>
    </w:r>
    <w:r w:rsidR="00FE6132" w:rsidRPr="00C907DF">
      <w:rPr>
        <w:rStyle w:val="Sivunumero"/>
        <w:szCs w:val="15"/>
      </w:rPr>
      <w:fldChar w:fldCharType="begin"/>
    </w:r>
    <w:r w:rsidR="00FE6132" w:rsidRPr="00C907DF">
      <w:rPr>
        <w:rStyle w:val="Sivunumero"/>
        <w:szCs w:val="15"/>
      </w:rPr>
      <w:instrText xml:space="preserve">PAGE  </w:instrText>
    </w:r>
    <w:r w:rsidR="00FE6132" w:rsidRPr="00C907DF">
      <w:rPr>
        <w:rStyle w:val="Sivunumero"/>
        <w:szCs w:val="15"/>
      </w:rPr>
      <w:fldChar w:fldCharType="separate"/>
    </w:r>
    <w:r w:rsidR="005E52DE">
      <w:rPr>
        <w:rStyle w:val="Sivunumero"/>
        <w:szCs w:val="15"/>
      </w:rPr>
      <w:t>21</w:t>
    </w:r>
    <w:r w:rsidR="00FE6132" w:rsidRPr="00C907DF">
      <w:rPr>
        <w:rStyle w:val="Sivunumero"/>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86DC2" w14:textId="77777777" w:rsidR="00FE6132" w:rsidRPr="00553815" w:rsidRDefault="00FE6132" w:rsidP="00827301">
    <w:pPr>
      <w:pStyle w:val="Footerportrait"/>
    </w:pPr>
  </w:p>
  <w:p w14:paraId="11A77AE7" w14:textId="77777777" w:rsidR="00FE6132" w:rsidRPr="00C907DF" w:rsidRDefault="00000000" w:rsidP="00827301">
    <w:pPr>
      <w:pStyle w:val="Footerportrait"/>
      <w:rPr>
        <w:rStyle w:val="Sivunumero"/>
        <w:szCs w:val="15"/>
      </w:rPr>
    </w:pPr>
    <w:fldSimple w:instr=" STYLEREF &quot;Document type&quot; \* MERGEFORMAT ">
      <w:r w:rsidR="00FE6132">
        <w:t>IALA Guideline</w:t>
      </w:r>
    </w:fldSimple>
    <w:r w:rsidR="00FE6132" w:rsidRPr="00C907DF">
      <w:t xml:space="preserve"> </w:t>
    </w:r>
    <w:fldSimple w:instr=" STYLEREF &quot;Document number&quot; \* MERGEFORMAT ">
      <w:r w:rsidR="00FE6132" w:rsidRPr="000870E9">
        <w:rPr>
          <w:bCs/>
        </w:rPr>
        <w:t>Gnnnn</w:t>
      </w:r>
    </w:fldSimple>
    <w:r w:rsidR="00FE6132" w:rsidRPr="00C907DF">
      <w:t xml:space="preserve"> </w:t>
    </w:r>
    <w:fldSimple w:instr=" STYLEREF &quot;Document name&quot; \* MERGEFORMAT ">
      <w:r w:rsidR="00FE6132" w:rsidRPr="000870E9">
        <w:rPr>
          <w:b w:val="0"/>
          <w:bCs/>
        </w:rPr>
        <w:t>Guideline title</w:t>
      </w:r>
    </w:fldSimple>
  </w:p>
  <w:p w14:paraId="6122B812" w14:textId="77777777" w:rsidR="00FE6132" w:rsidRPr="00525922" w:rsidRDefault="00000000" w:rsidP="00827301">
    <w:pPr>
      <w:pStyle w:val="Footerportrait"/>
    </w:pPr>
    <w:fldSimple w:instr=" STYLEREF &quot;Edition number&quot; \* MERGEFORMAT ">
      <w:r w:rsidR="00FE6132">
        <w:t>Edition x.x</w:t>
      </w:r>
    </w:fldSimple>
    <w:r w:rsidR="00FE6132">
      <w:t xml:space="preserve"> </w:t>
    </w:r>
    <w:fldSimple w:instr=" STYLEREF  MRN  \* MERGEFORMAT ">
      <w:r w:rsidR="00FE6132">
        <w:t>urn:mrn:iala:pub:gnnnn</w:t>
      </w:r>
    </w:fldSimple>
    <w:r w:rsidR="00FE6132" w:rsidRPr="00C907DF">
      <w:tab/>
    </w:r>
    <w:r w:rsidR="00FE6132">
      <w:t xml:space="preserve">P </w:t>
    </w:r>
    <w:r w:rsidR="00FE6132" w:rsidRPr="00C907DF">
      <w:rPr>
        <w:rStyle w:val="Sivunumero"/>
        <w:szCs w:val="15"/>
      </w:rPr>
      <w:fldChar w:fldCharType="begin"/>
    </w:r>
    <w:r w:rsidR="00FE6132" w:rsidRPr="00C907DF">
      <w:rPr>
        <w:rStyle w:val="Sivunumero"/>
        <w:szCs w:val="15"/>
      </w:rPr>
      <w:instrText xml:space="preserve">PAGE  </w:instrText>
    </w:r>
    <w:r w:rsidR="00FE6132" w:rsidRPr="00C907DF">
      <w:rPr>
        <w:rStyle w:val="Sivunumero"/>
        <w:szCs w:val="15"/>
      </w:rPr>
      <w:fldChar w:fldCharType="separate"/>
    </w:r>
    <w:r w:rsidR="00FE6132">
      <w:rPr>
        <w:rStyle w:val="Sivunumero"/>
        <w:szCs w:val="15"/>
      </w:rPr>
      <w:t>3</w:t>
    </w:r>
    <w:r w:rsidR="00FE6132" w:rsidRPr="00C907DF">
      <w:rPr>
        <w:rStyle w:val="Sivunumero"/>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A2E8B" w14:textId="77777777" w:rsidR="00FE6132" w:rsidRDefault="00FE6132" w:rsidP="00EC7C87">
    <w:pPr>
      <w:pStyle w:val="Alatunniste"/>
      <w:framePr w:wrap="none" w:vAnchor="text" w:hAnchor="margin" w:xAlign="right" w:y="1"/>
      <w:rPr>
        <w:rStyle w:val="Sivunumero"/>
      </w:rPr>
    </w:pPr>
    <w:r>
      <w:rPr>
        <w:rStyle w:val="Sivunumero"/>
      </w:rPr>
      <w:fldChar w:fldCharType="begin"/>
    </w:r>
    <w:r>
      <w:rPr>
        <w:rStyle w:val="Sivunumero"/>
      </w:rPr>
      <w:instrText xml:space="preserve">PAGE  </w:instrText>
    </w:r>
    <w:r>
      <w:rPr>
        <w:rStyle w:val="Sivunumero"/>
      </w:rPr>
      <w:fldChar w:fldCharType="end"/>
    </w:r>
  </w:p>
  <w:p w14:paraId="0BF85F05" w14:textId="77777777" w:rsidR="00FE6132" w:rsidRDefault="00FE6132" w:rsidP="00C907DF">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5261F218" w14:textId="77777777" w:rsidR="00FE6132" w:rsidRDefault="00FE6132" w:rsidP="00A97900">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1291742A" w14:textId="77777777" w:rsidR="00FE6132" w:rsidRDefault="00FE6132" w:rsidP="005378A6">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712222E1" w14:textId="77777777" w:rsidR="00FE6132" w:rsidRDefault="00FE6132" w:rsidP="005378A6">
    <w:pPr>
      <w:pStyle w:val="Alatunniste"/>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6ACEA" w14:textId="77777777" w:rsidR="00FE6132" w:rsidRDefault="00FE6132" w:rsidP="00525922">
    <w:r>
      <w:rPr>
        <w:noProof/>
        <w:lang w:val="sv-SE" w:eastAsia="sv-SE"/>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E6704C"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A9464AD" w14:textId="77777777" w:rsidR="00FE6132" w:rsidRPr="00C907DF" w:rsidRDefault="00FE6132" w:rsidP="00525922">
    <w:pPr>
      <w:rPr>
        <w:rStyle w:val="Sivunumero"/>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69E70841" w14:textId="77777777" w:rsidR="00FE6132" w:rsidRPr="00525922" w:rsidRDefault="00FE6132"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Sivunumero"/>
        <w:szCs w:val="15"/>
      </w:rPr>
      <w:fldChar w:fldCharType="begin"/>
    </w:r>
    <w:r w:rsidRPr="00C907DF">
      <w:rPr>
        <w:rStyle w:val="Sivunumero"/>
        <w:szCs w:val="15"/>
      </w:rPr>
      <w:instrText xml:space="preserve">PAGE  </w:instrText>
    </w:r>
    <w:r w:rsidRPr="00C907DF">
      <w:rPr>
        <w:rStyle w:val="Sivunumero"/>
        <w:szCs w:val="15"/>
      </w:rPr>
      <w:fldChar w:fldCharType="separate"/>
    </w:r>
    <w:r>
      <w:rPr>
        <w:rStyle w:val="Sivunumero"/>
        <w:noProof/>
        <w:szCs w:val="15"/>
      </w:rPr>
      <w:t>3</w:t>
    </w:r>
    <w:r w:rsidRPr="00C907DF">
      <w:rPr>
        <w:rStyle w:val="Sivunumero"/>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2DAA8" w14:textId="77777777" w:rsidR="006304CF" w:rsidRDefault="006304CF" w:rsidP="003274DB">
      <w:r>
        <w:separator/>
      </w:r>
    </w:p>
    <w:p w14:paraId="39EB2517" w14:textId="77777777" w:rsidR="006304CF" w:rsidRDefault="006304CF"/>
  </w:footnote>
  <w:footnote w:type="continuationSeparator" w:id="0">
    <w:p w14:paraId="0944A3D5" w14:textId="77777777" w:rsidR="006304CF" w:rsidRDefault="006304CF" w:rsidP="003274DB">
      <w:r>
        <w:continuationSeparator/>
      </w:r>
    </w:p>
    <w:p w14:paraId="294DDA6D" w14:textId="77777777" w:rsidR="006304CF" w:rsidRDefault="006304CF"/>
  </w:footnote>
  <w:footnote w:id="1">
    <w:p w14:paraId="5688EFD0" w14:textId="77777777" w:rsidR="00FE6132" w:rsidRPr="006E28C8" w:rsidRDefault="00FE6132" w:rsidP="0031003F">
      <w:pPr>
        <w:pStyle w:val="Alaviitteenteksti"/>
        <w:tabs>
          <w:tab w:val="clear" w:pos="425"/>
        </w:tabs>
        <w:ind w:left="0" w:firstLine="0"/>
        <w:rPr>
          <w:lang w:val="en-AU"/>
        </w:rPr>
      </w:pPr>
      <w:r>
        <w:rPr>
          <w:rStyle w:val="Alaviitteenviite"/>
        </w:rPr>
        <w:footnoteRef/>
      </w:r>
      <w:r>
        <w:t xml:space="preserve"> </w:t>
      </w:r>
      <w:r w:rsidRPr="006E28C8">
        <w:rPr>
          <w:rFonts w:eastAsiaTheme="minorEastAsia"/>
          <w:bCs/>
          <w:i/>
          <w:snapToGrid w:val="0"/>
          <w:szCs w:val="22"/>
          <w:vertAlign w:val="baseline"/>
        </w:rPr>
        <w:t>‘onboard decision-making</w:t>
      </w:r>
      <w:r>
        <w:rPr>
          <w:rFonts w:eastAsiaTheme="minorEastAsia"/>
          <w:bCs/>
          <w:i/>
          <w:snapToGrid w:val="0"/>
          <w:szCs w:val="22"/>
          <w:vertAlign w:val="baseline"/>
        </w:rPr>
        <w:t>’</w:t>
      </w:r>
      <w:r w:rsidRPr="006E28C8">
        <w:rPr>
          <w:rFonts w:eastAsiaTheme="minorEastAsia"/>
          <w:bCs/>
          <w:i/>
          <w:snapToGrid w:val="0"/>
          <w:szCs w:val="22"/>
          <w:vertAlign w:val="baseline"/>
        </w:rPr>
        <w:t xml:space="preserve"> refers to the “responsible </w:t>
      </w:r>
      <w:r>
        <w:rPr>
          <w:rFonts w:eastAsiaTheme="minorEastAsia"/>
          <w:bCs/>
          <w:i/>
          <w:snapToGrid w:val="0"/>
          <w:szCs w:val="22"/>
          <w:vertAlign w:val="baseline"/>
        </w:rPr>
        <w:t>entity</w:t>
      </w:r>
      <w:r w:rsidRPr="006E28C8">
        <w:rPr>
          <w:rFonts w:eastAsiaTheme="minorEastAsia"/>
          <w:bCs/>
          <w:i/>
          <w:snapToGrid w:val="0"/>
          <w:szCs w:val="22"/>
          <w:vertAlign w:val="baseline"/>
        </w:rPr>
        <w:t>”</w:t>
      </w:r>
      <w:r>
        <w:rPr>
          <w:rFonts w:eastAsiaTheme="minorEastAsia"/>
          <w:bCs/>
          <w:i/>
          <w:snapToGrid w:val="0"/>
          <w:szCs w:val="22"/>
          <w:vertAlign w:val="baseline"/>
        </w:rPr>
        <w:t xml:space="preserve"> for the ‘ship’</w:t>
      </w:r>
      <w:r w:rsidRPr="006E28C8">
        <w:rPr>
          <w:rFonts w:eastAsiaTheme="minorEastAsia"/>
          <w:bCs/>
          <w:iCs/>
          <w:snapToGrid w:val="0"/>
          <w:szCs w:val="22"/>
          <w:vertAlign w:val="baseline"/>
        </w:rPr>
        <w:t xml:space="preserve"> </w:t>
      </w:r>
    </w:p>
    <w:p w14:paraId="5E64EFB4" w14:textId="77777777" w:rsidR="00FE6132" w:rsidRPr="003508BC" w:rsidRDefault="00FE6132" w:rsidP="0031003F">
      <w:pPr>
        <w:pStyle w:val="Alaviitteenteksti"/>
        <w:rPr>
          <w:lang w:val="en-A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A23BD" w14:textId="77777777" w:rsidR="00FE6132" w:rsidRDefault="00000000">
    <w:pPr>
      <w:pStyle w:val="Yltunniste"/>
    </w:pPr>
    <w:r>
      <w:rPr>
        <w:noProof/>
      </w:rPr>
      <w:pict w14:anchorId="08452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1075" type="#_x0000_t136" style="position:absolute;margin-left:0;margin-top:0;width:412.1pt;height:247.2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612EF3C3">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D91FF" w14:textId="77777777" w:rsidR="00FE6132" w:rsidRDefault="00000000">
    <w:pPr>
      <w:pStyle w:val="Yltunniste"/>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84"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5C9369C">
        <v:shape id="_x0000_s1046" type="#_x0000_t136" style="position:absolute;margin-left:0;margin-top:0;width:449.6pt;height:269.7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18900" w14:textId="77777777" w:rsidR="00FE6132" w:rsidRPr="00667792" w:rsidRDefault="00000000" w:rsidP="00667792">
    <w:pPr>
      <w:pStyle w:val="Yltunniste"/>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85"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E6132">
      <w:rPr>
        <w:noProof/>
        <w:lang w:val="sv-SE" w:eastAsia="sv-SE"/>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FE6132" w:rsidRPr="00DF47E2" w:rsidRDefault="00FE6132" w:rsidP="00DF47E2">
    <w:pPr>
      <w:pStyle w:val="Yltunniste"/>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77244" w14:textId="77777777" w:rsidR="00FE6132" w:rsidRDefault="00000000">
    <w:pPr>
      <w:pStyle w:val="Yltunniste"/>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83" type="#_x0000_t136" style="position:absolute;margin-left:0;margin-top:0;width:412.1pt;height:247.25pt;rotation:315;z-index:-251557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3C42B5F3">
        <v:shape id="_x0000_s1048" type="#_x0000_t136" style="position:absolute;margin-left:0;margin-top:0;width:449.6pt;height:269.7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E6132">
      <w:rPr>
        <w:noProof/>
        <w:lang w:val="sv-SE" w:eastAsia="sv-SE"/>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FE6132" w:rsidRDefault="00FE6132">
    <w:pPr>
      <w:pStyle w:val="Yltunniste"/>
    </w:pPr>
  </w:p>
  <w:p w14:paraId="1BEDFCEC" w14:textId="77777777" w:rsidR="00FE6132" w:rsidRDefault="00FE6132">
    <w:pPr>
      <w:pStyle w:val="Yltunnis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E952E" w14:textId="77777777" w:rsidR="00FE6132" w:rsidRDefault="00000000" w:rsidP="00A87080">
    <w:pPr>
      <w:pStyle w:val="Yltunniste"/>
    </w:pPr>
    <w:r>
      <w:rPr>
        <w:noProof/>
      </w:rPr>
      <w:pict w14:anchorId="614A5E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1076" type="#_x0000_t136" style="position:absolute;margin-left:0;margin-top:0;width:412.1pt;height:247.2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E6132" w:rsidRPr="00442889">
      <w:rPr>
        <w:noProof/>
        <w:lang w:val="sv-SE" w:eastAsia="sv-SE"/>
      </w:rPr>
      <w:drawing>
        <wp:anchor distT="0" distB="0" distL="114300" distR="114300" simplePos="0" relativeHeight="251657214"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FE6132" w:rsidRDefault="00FE6132" w:rsidP="00A87080">
    <w:pPr>
      <w:pStyle w:val="Yltunniste"/>
    </w:pPr>
  </w:p>
  <w:p w14:paraId="5D71FE0F" w14:textId="77777777" w:rsidR="00FE6132" w:rsidRDefault="00FE6132" w:rsidP="00A87080">
    <w:pPr>
      <w:pStyle w:val="Yltunniste"/>
    </w:pPr>
  </w:p>
  <w:p w14:paraId="792C5C96" w14:textId="77777777" w:rsidR="00FE6132" w:rsidRDefault="00FE6132" w:rsidP="008747E0">
    <w:pPr>
      <w:pStyle w:val="Yltunniste"/>
    </w:pPr>
  </w:p>
  <w:p w14:paraId="35E8F036" w14:textId="77777777" w:rsidR="00FE6132" w:rsidRDefault="00FE6132" w:rsidP="008747E0">
    <w:pPr>
      <w:pStyle w:val="Yltunniste"/>
    </w:pPr>
  </w:p>
  <w:p w14:paraId="44541C10" w14:textId="77777777" w:rsidR="00FE6132" w:rsidRDefault="00FE6132" w:rsidP="008747E0">
    <w:pPr>
      <w:pStyle w:val="Yltunniste"/>
    </w:pPr>
    <w:r>
      <w:rPr>
        <w:noProof/>
        <w:lang w:val="sv-SE" w:eastAsia="sv-SE"/>
      </w:rPr>
      <w:drawing>
        <wp:anchor distT="0" distB="0" distL="114300" distR="114300" simplePos="0" relativeHeight="251656189"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FE6132" w:rsidRDefault="00FE6132" w:rsidP="008747E0">
    <w:pPr>
      <w:pStyle w:val="Yltunniste"/>
    </w:pPr>
  </w:p>
  <w:p w14:paraId="54136A9C" w14:textId="77777777" w:rsidR="00FE6132" w:rsidRPr="00ED2A8D" w:rsidRDefault="00FE6132" w:rsidP="00A87080">
    <w:pPr>
      <w:pStyle w:val="Yltunniste"/>
    </w:pPr>
  </w:p>
  <w:p w14:paraId="07EDBC4A" w14:textId="77777777" w:rsidR="00FE6132" w:rsidRPr="00ED2A8D" w:rsidRDefault="00FE6132" w:rsidP="001349DB">
    <w:pPr>
      <w:pStyle w:val="Yltunniste"/>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08B4B" w14:textId="77777777" w:rsidR="00FE6132" w:rsidRDefault="00000000">
    <w:pPr>
      <w:pStyle w:val="Yltunniste"/>
    </w:pPr>
    <w:r>
      <w:rPr>
        <w:noProof/>
      </w:rPr>
      <w:pict w14:anchorId="122BF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1074" type="#_x0000_t136" style="position:absolute;margin-left:0;margin-top:0;width:412.1pt;height:247.2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E6132">
      <w:rPr>
        <w:noProof/>
        <w:lang w:val="sv-SE" w:eastAsia="sv-SE"/>
      </w:rPr>
      <w:drawing>
        <wp:anchor distT="0" distB="0" distL="114300" distR="114300" simplePos="0" relativeHeight="251688960"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FE6132" w:rsidRDefault="00FE6132">
    <w:pPr>
      <w:pStyle w:val="Yltunniste"/>
    </w:pPr>
  </w:p>
  <w:p w14:paraId="001126A5" w14:textId="77777777" w:rsidR="00FE6132" w:rsidRDefault="00FE6132">
    <w:pPr>
      <w:pStyle w:val="Yltunnis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53E97" w14:textId="77777777" w:rsidR="00FE6132" w:rsidRDefault="00000000">
    <w:pPr>
      <w:pStyle w:val="Yltunniste"/>
    </w:pPr>
    <w:r>
      <w:rPr>
        <w:noProof/>
      </w:rP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1078" type="#_x0000_t136" style="position:absolute;margin-left:0;margin-top:0;width:412.1pt;height:247.2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23CFB4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BB94E" w14:textId="77777777" w:rsidR="00FE6132" w:rsidRPr="00ED2A8D" w:rsidRDefault="00000000" w:rsidP="0010529E">
    <w:pPr>
      <w:pStyle w:val="Yltunniste"/>
      <w:tabs>
        <w:tab w:val="right" w:pos="10205"/>
      </w:tabs>
    </w:pPr>
    <w:r>
      <w:rPr>
        <w:noProof/>
      </w:rP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1079" type="#_x0000_t136" style="position:absolute;margin-left:0;margin-top:0;width:412.1pt;height:247.2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E6132">
      <w:rPr>
        <w:noProof/>
        <w:lang w:val="sv-SE" w:eastAsia="sv-SE"/>
      </w:rPr>
      <w:drawing>
        <wp:anchor distT="0" distB="0" distL="114300" distR="114300" simplePos="0" relativeHeight="251658752"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FE6132">
      <w:tab/>
    </w:r>
  </w:p>
  <w:p w14:paraId="43A0E47D" w14:textId="77777777" w:rsidR="00FE6132" w:rsidRPr="00ED2A8D" w:rsidRDefault="00FE6132" w:rsidP="008747E0">
    <w:pPr>
      <w:pStyle w:val="Yltunniste"/>
    </w:pPr>
  </w:p>
  <w:p w14:paraId="0E6A72B2" w14:textId="77777777" w:rsidR="00FE6132" w:rsidRDefault="00FE6132" w:rsidP="008747E0">
    <w:pPr>
      <w:pStyle w:val="Yltunniste"/>
    </w:pPr>
  </w:p>
  <w:p w14:paraId="24BEBDA1" w14:textId="77777777" w:rsidR="00FE6132" w:rsidRDefault="00FE6132" w:rsidP="008747E0">
    <w:pPr>
      <w:pStyle w:val="Yltunniste"/>
    </w:pPr>
  </w:p>
  <w:p w14:paraId="447D8E59" w14:textId="77777777" w:rsidR="00FE6132" w:rsidRDefault="00FE6132" w:rsidP="008747E0">
    <w:pPr>
      <w:pStyle w:val="Yltunniste"/>
    </w:pPr>
  </w:p>
  <w:p w14:paraId="1FCAC367" w14:textId="77777777" w:rsidR="00FE6132" w:rsidRPr="00441393" w:rsidRDefault="00FE6132" w:rsidP="00441393">
    <w:pPr>
      <w:pStyle w:val="Contents"/>
    </w:pPr>
    <w:r>
      <w:t>DOCUMENT REVISION</w:t>
    </w:r>
  </w:p>
  <w:p w14:paraId="40B6FC71" w14:textId="77777777" w:rsidR="00FE6132" w:rsidRPr="00ED2A8D" w:rsidRDefault="00FE6132" w:rsidP="008747E0">
    <w:pPr>
      <w:pStyle w:val="Yltunniste"/>
    </w:pPr>
  </w:p>
  <w:p w14:paraId="46FF5377" w14:textId="77777777" w:rsidR="00FE6132" w:rsidRPr="00AC33A2" w:rsidRDefault="00FE6132" w:rsidP="0078486B">
    <w:pPr>
      <w:pStyle w:val="Yltunniste"/>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54F94" w14:textId="77777777" w:rsidR="00FE6132" w:rsidRDefault="00000000">
    <w:pPr>
      <w:pStyle w:val="Yltunniste"/>
    </w:pPr>
    <w:r>
      <w:rPr>
        <w:noProof/>
      </w:rP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1077" type="#_x0000_t136" style="position:absolute;margin-left:0;margin-top:0;width:412.1pt;height:247.2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43BAEC">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E79A8" w14:textId="77777777" w:rsidR="00FE6132" w:rsidRDefault="00000000">
    <w:pPr>
      <w:pStyle w:val="Yltunniste"/>
    </w:pPr>
    <w:r>
      <w:rPr>
        <w:noProof/>
      </w:rP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1081" type="#_x0000_t136" style="position:absolute;margin-left:0;margin-top:0;width:412.1pt;height:247.25pt;rotation:315;z-index:-2515619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A8729A9">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1ED3C" w14:textId="77777777" w:rsidR="00FE6132" w:rsidRPr="00ED2A8D" w:rsidRDefault="00000000" w:rsidP="008747E0">
    <w:pPr>
      <w:pStyle w:val="Yltunniste"/>
    </w:pPr>
    <w:r>
      <w:rPr>
        <w:noProof/>
      </w:rP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E6132">
      <w:rPr>
        <w:noProof/>
        <w:lang w:val="sv-SE" w:eastAsia="sv-SE"/>
      </w:rPr>
      <w:drawing>
        <wp:anchor distT="0" distB="0" distL="114300" distR="114300" simplePos="0" relativeHeight="25165363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78748581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FE6132" w:rsidRPr="00ED2A8D" w:rsidRDefault="00FE6132" w:rsidP="008747E0">
    <w:pPr>
      <w:pStyle w:val="Yltunniste"/>
    </w:pPr>
  </w:p>
  <w:p w14:paraId="01929C87" w14:textId="77777777" w:rsidR="00FE6132" w:rsidRDefault="00FE6132" w:rsidP="008747E0">
    <w:pPr>
      <w:pStyle w:val="Yltunniste"/>
    </w:pPr>
  </w:p>
  <w:p w14:paraId="708B9053" w14:textId="77777777" w:rsidR="00FE6132" w:rsidRDefault="00FE6132" w:rsidP="008747E0">
    <w:pPr>
      <w:pStyle w:val="Yltunniste"/>
    </w:pPr>
  </w:p>
  <w:p w14:paraId="352CC394" w14:textId="77777777" w:rsidR="00FE6132" w:rsidRDefault="00FE6132" w:rsidP="008747E0">
    <w:pPr>
      <w:pStyle w:val="Yltunniste"/>
    </w:pPr>
  </w:p>
  <w:p w14:paraId="1157DAB6" w14:textId="77777777" w:rsidR="00FE6132" w:rsidRPr="00441393" w:rsidRDefault="00FE6132" w:rsidP="00441393">
    <w:pPr>
      <w:pStyle w:val="Contents"/>
    </w:pPr>
    <w:r>
      <w:t>CONTENTS</w:t>
    </w:r>
  </w:p>
  <w:p w14:paraId="726E38B4" w14:textId="77777777" w:rsidR="00FE6132" w:rsidRDefault="00FE6132" w:rsidP="0078486B">
    <w:pPr>
      <w:pStyle w:val="Yltunniste"/>
      <w:spacing w:line="140" w:lineRule="exact"/>
    </w:pPr>
  </w:p>
  <w:p w14:paraId="09824143" w14:textId="77777777" w:rsidR="00FE6132" w:rsidRPr="00AC33A2" w:rsidRDefault="00FE6132" w:rsidP="0078486B">
    <w:pPr>
      <w:pStyle w:val="Yltunniste"/>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888EC" w14:textId="77777777" w:rsidR="00FE6132" w:rsidRPr="00ED2A8D" w:rsidRDefault="00000000" w:rsidP="00C716E5">
    <w:pPr>
      <w:pStyle w:val="Yltunniste"/>
    </w:pPr>
    <w:r>
      <w:rPr>
        <w:noProof/>
      </w:rP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1080" type="#_x0000_t136" style="position:absolute;margin-left:0;margin-top:0;width:412.1pt;height:247.25pt;rotation:315;z-index:-2515640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E6132">
      <w:rPr>
        <w:noProof/>
        <w:lang w:val="sv-SE" w:eastAsia="sv-SE"/>
      </w:rPr>
      <w:drawing>
        <wp:anchor distT="0" distB="0" distL="114300" distR="114300" simplePos="0" relativeHeight="25166182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95839374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FE6132" w:rsidRPr="00ED2A8D" w:rsidRDefault="00FE6132" w:rsidP="00C716E5">
    <w:pPr>
      <w:pStyle w:val="Yltunniste"/>
    </w:pPr>
  </w:p>
  <w:p w14:paraId="6FE1FDA0" w14:textId="77777777" w:rsidR="00FE6132" w:rsidRDefault="00FE6132" w:rsidP="00C716E5">
    <w:pPr>
      <w:pStyle w:val="Yltunniste"/>
    </w:pPr>
  </w:p>
  <w:p w14:paraId="4BCBDC5C" w14:textId="77777777" w:rsidR="00FE6132" w:rsidRDefault="00FE6132" w:rsidP="00C716E5">
    <w:pPr>
      <w:pStyle w:val="Yltunniste"/>
    </w:pPr>
  </w:p>
  <w:p w14:paraId="66D18B5D" w14:textId="77777777" w:rsidR="00FE6132" w:rsidRDefault="00FE6132" w:rsidP="00C716E5">
    <w:pPr>
      <w:pStyle w:val="Yltunniste"/>
    </w:pPr>
  </w:p>
  <w:p w14:paraId="0FDC55BD" w14:textId="77777777" w:rsidR="00FE6132" w:rsidRPr="00441393" w:rsidRDefault="00FE6132" w:rsidP="00C716E5">
    <w:pPr>
      <w:pStyle w:val="Contents"/>
    </w:pPr>
    <w:r>
      <w:t>CONTENTS</w:t>
    </w:r>
  </w:p>
  <w:p w14:paraId="12D1FD2B" w14:textId="77777777" w:rsidR="00FE6132" w:rsidRPr="00ED2A8D" w:rsidRDefault="00FE6132" w:rsidP="00C716E5">
    <w:pPr>
      <w:pStyle w:val="Yltunniste"/>
    </w:pPr>
  </w:p>
  <w:p w14:paraId="1CEA155E" w14:textId="77777777" w:rsidR="00FE6132" w:rsidRPr="00AC33A2" w:rsidRDefault="00FE6132" w:rsidP="00C716E5">
    <w:pPr>
      <w:pStyle w:val="Yltunniste"/>
      <w:spacing w:line="140" w:lineRule="exact"/>
    </w:pPr>
  </w:p>
  <w:p w14:paraId="5B427A35" w14:textId="77777777" w:rsidR="00FE6132" w:rsidRDefault="00FE6132">
    <w:pPr>
      <w:pStyle w:val="Yltunniste"/>
    </w:pPr>
    <w:r>
      <w:rPr>
        <w:noProof/>
        <w:lang w:val="sv-SE" w:eastAsia="sv-SE"/>
      </w:rPr>
      <w:drawing>
        <wp:anchor distT="0" distB="0" distL="114300" distR="114300" simplePos="0" relativeHeight="251657728"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48861136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Numeroituluettelo"/>
      <w:lvlText w:val="%1."/>
      <w:lvlJc w:val="left"/>
      <w:pPr>
        <w:tabs>
          <w:tab w:val="num" w:pos="360"/>
        </w:tabs>
        <w:ind w:left="360" w:hanging="360"/>
      </w:pPr>
    </w:lvl>
  </w:abstractNum>
  <w:abstractNum w:abstractNumId="1" w15:restartNumberingAfterBreak="0">
    <w:nsid w:val="05E011EE"/>
    <w:multiLevelType w:val="hybridMultilevel"/>
    <w:tmpl w:val="162E3322"/>
    <w:lvl w:ilvl="0" w:tplc="1C86C452">
      <w:start w:val="1"/>
      <w:numFmt w:val="decimal"/>
      <w:lvlText w:val="%1."/>
      <w:lvlJc w:val="left"/>
      <w:pPr>
        <w:ind w:left="1416" w:hanging="1056"/>
      </w:pPr>
      <w:rPr>
        <w:rFonts w:ascii="Calibri" w:eastAsia="Calibri" w:hAnsi="Calibri" w:cs="Times New Roman"/>
      </w:rPr>
    </w:lvl>
    <w:lvl w:ilvl="1" w:tplc="040B0001">
      <w:start w:val="1"/>
      <w:numFmt w:val="bullet"/>
      <w:lvlText w:val=""/>
      <w:lvlJc w:val="left"/>
      <w:pPr>
        <w:ind w:left="2176"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117B0D"/>
    <w:multiLevelType w:val="hybridMultilevel"/>
    <w:tmpl w:val="795AD594"/>
    <w:lvl w:ilvl="0" w:tplc="040B000F">
      <w:start w:val="1"/>
      <w:numFmt w:val="decimal"/>
      <w:lvlText w:val="%1."/>
      <w:lvlJc w:val="left"/>
      <w:pPr>
        <w:ind w:left="3192" w:hanging="360"/>
      </w:pPr>
      <w:rPr>
        <w:rFonts w:hint="default"/>
      </w:rPr>
    </w:lvl>
    <w:lvl w:ilvl="1" w:tplc="040B0019" w:tentative="1">
      <w:start w:val="1"/>
      <w:numFmt w:val="lowerLetter"/>
      <w:lvlText w:val="%2."/>
      <w:lvlJc w:val="left"/>
      <w:pPr>
        <w:ind w:left="3912" w:hanging="360"/>
      </w:pPr>
    </w:lvl>
    <w:lvl w:ilvl="2" w:tplc="040B001B" w:tentative="1">
      <w:start w:val="1"/>
      <w:numFmt w:val="lowerRoman"/>
      <w:lvlText w:val="%3."/>
      <w:lvlJc w:val="right"/>
      <w:pPr>
        <w:ind w:left="4632" w:hanging="180"/>
      </w:pPr>
    </w:lvl>
    <w:lvl w:ilvl="3" w:tplc="040B000F" w:tentative="1">
      <w:start w:val="1"/>
      <w:numFmt w:val="decimal"/>
      <w:lvlText w:val="%4."/>
      <w:lvlJc w:val="left"/>
      <w:pPr>
        <w:ind w:left="5352" w:hanging="360"/>
      </w:pPr>
    </w:lvl>
    <w:lvl w:ilvl="4" w:tplc="040B0019" w:tentative="1">
      <w:start w:val="1"/>
      <w:numFmt w:val="lowerLetter"/>
      <w:lvlText w:val="%5."/>
      <w:lvlJc w:val="left"/>
      <w:pPr>
        <w:ind w:left="6072" w:hanging="360"/>
      </w:pPr>
    </w:lvl>
    <w:lvl w:ilvl="5" w:tplc="040B001B" w:tentative="1">
      <w:start w:val="1"/>
      <w:numFmt w:val="lowerRoman"/>
      <w:lvlText w:val="%6."/>
      <w:lvlJc w:val="right"/>
      <w:pPr>
        <w:ind w:left="6792" w:hanging="180"/>
      </w:pPr>
    </w:lvl>
    <w:lvl w:ilvl="6" w:tplc="040B000F" w:tentative="1">
      <w:start w:val="1"/>
      <w:numFmt w:val="decimal"/>
      <w:lvlText w:val="%7."/>
      <w:lvlJc w:val="left"/>
      <w:pPr>
        <w:ind w:left="7512" w:hanging="360"/>
      </w:pPr>
    </w:lvl>
    <w:lvl w:ilvl="7" w:tplc="040B0019" w:tentative="1">
      <w:start w:val="1"/>
      <w:numFmt w:val="lowerLetter"/>
      <w:lvlText w:val="%8."/>
      <w:lvlJc w:val="left"/>
      <w:pPr>
        <w:ind w:left="8232" w:hanging="360"/>
      </w:pPr>
    </w:lvl>
    <w:lvl w:ilvl="8" w:tplc="040B001B" w:tentative="1">
      <w:start w:val="1"/>
      <w:numFmt w:val="lowerRoman"/>
      <w:lvlText w:val="%9."/>
      <w:lvlJc w:val="right"/>
      <w:pPr>
        <w:ind w:left="8952" w:hanging="180"/>
      </w:pPr>
    </w:lvl>
  </w:abstractNum>
  <w:abstractNum w:abstractNumId="3" w15:restartNumberingAfterBreak="0">
    <w:nsid w:val="074D4E49"/>
    <w:multiLevelType w:val="hybridMultilevel"/>
    <w:tmpl w:val="F5DEED76"/>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76D0B23"/>
    <w:multiLevelType w:val="hybridMultilevel"/>
    <w:tmpl w:val="35EAD736"/>
    <w:lvl w:ilvl="0" w:tplc="9C1C8CB0">
      <w:numFmt w:val="bullet"/>
      <w:lvlText w:val="•"/>
      <w:lvlJc w:val="left"/>
      <w:pPr>
        <w:ind w:left="1070" w:hanging="710"/>
      </w:pPr>
      <w:rPr>
        <w:rFonts w:ascii="Calibri" w:eastAsiaTheme="minorHAnsi" w:hAnsi="Calibri" w:cs="Calibri" w:hint="default"/>
      </w:rPr>
    </w:lvl>
    <w:lvl w:ilvl="1" w:tplc="D83627B2">
      <w:numFmt w:val="bullet"/>
      <w:lvlText w:val=""/>
      <w:lvlJc w:val="left"/>
      <w:pPr>
        <w:ind w:left="1790" w:hanging="710"/>
      </w:pPr>
      <w:rPr>
        <w:rFonts w:ascii="Symbol" w:eastAsiaTheme="minorHAnsi" w:hAnsi="Symbol" w:cstheme="minorBidi"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079045B8"/>
    <w:multiLevelType w:val="hybridMultilevel"/>
    <w:tmpl w:val="A01AAF62"/>
    <w:lvl w:ilvl="0" w:tplc="FFFFFFFF">
      <w:start w:val="1"/>
      <w:numFmt w:val="lowerLetter"/>
      <w:lvlText w:val="%1."/>
      <w:lvlJc w:val="left"/>
      <w:pPr>
        <w:ind w:left="3328" w:hanging="360"/>
      </w:pPr>
      <w:rPr>
        <w:rFonts w:hint="default"/>
      </w:rPr>
    </w:lvl>
    <w:lvl w:ilvl="1" w:tplc="FFFFFFFF" w:tentative="1">
      <w:start w:val="1"/>
      <w:numFmt w:val="bullet"/>
      <w:lvlText w:val="o"/>
      <w:lvlJc w:val="left"/>
      <w:pPr>
        <w:ind w:left="4048" w:hanging="360"/>
      </w:pPr>
      <w:rPr>
        <w:rFonts w:ascii="Courier New" w:hAnsi="Courier New" w:cs="Courier New" w:hint="default"/>
      </w:rPr>
    </w:lvl>
    <w:lvl w:ilvl="2" w:tplc="FFFFFFFF" w:tentative="1">
      <w:start w:val="1"/>
      <w:numFmt w:val="bullet"/>
      <w:lvlText w:val=""/>
      <w:lvlJc w:val="left"/>
      <w:pPr>
        <w:ind w:left="4768" w:hanging="360"/>
      </w:pPr>
      <w:rPr>
        <w:rFonts w:ascii="Wingdings" w:hAnsi="Wingdings" w:hint="default"/>
      </w:rPr>
    </w:lvl>
    <w:lvl w:ilvl="3" w:tplc="FFFFFFFF" w:tentative="1">
      <w:start w:val="1"/>
      <w:numFmt w:val="bullet"/>
      <w:lvlText w:val=""/>
      <w:lvlJc w:val="left"/>
      <w:pPr>
        <w:ind w:left="5488" w:hanging="360"/>
      </w:pPr>
      <w:rPr>
        <w:rFonts w:ascii="Symbol" w:hAnsi="Symbol" w:hint="default"/>
      </w:rPr>
    </w:lvl>
    <w:lvl w:ilvl="4" w:tplc="FFFFFFFF" w:tentative="1">
      <w:start w:val="1"/>
      <w:numFmt w:val="bullet"/>
      <w:lvlText w:val="o"/>
      <w:lvlJc w:val="left"/>
      <w:pPr>
        <w:ind w:left="6208" w:hanging="360"/>
      </w:pPr>
      <w:rPr>
        <w:rFonts w:ascii="Courier New" w:hAnsi="Courier New" w:cs="Courier New" w:hint="default"/>
      </w:rPr>
    </w:lvl>
    <w:lvl w:ilvl="5" w:tplc="FFFFFFFF" w:tentative="1">
      <w:start w:val="1"/>
      <w:numFmt w:val="bullet"/>
      <w:lvlText w:val=""/>
      <w:lvlJc w:val="left"/>
      <w:pPr>
        <w:ind w:left="6928" w:hanging="360"/>
      </w:pPr>
      <w:rPr>
        <w:rFonts w:ascii="Wingdings" w:hAnsi="Wingdings" w:hint="default"/>
      </w:rPr>
    </w:lvl>
    <w:lvl w:ilvl="6" w:tplc="FFFFFFFF" w:tentative="1">
      <w:start w:val="1"/>
      <w:numFmt w:val="bullet"/>
      <w:lvlText w:val=""/>
      <w:lvlJc w:val="left"/>
      <w:pPr>
        <w:ind w:left="7648" w:hanging="360"/>
      </w:pPr>
      <w:rPr>
        <w:rFonts w:ascii="Symbol" w:hAnsi="Symbol" w:hint="default"/>
      </w:rPr>
    </w:lvl>
    <w:lvl w:ilvl="7" w:tplc="FFFFFFFF" w:tentative="1">
      <w:start w:val="1"/>
      <w:numFmt w:val="bullet"/>
      <w:lvlText w:val="o"/>
      <w:lvlJc w:val="left"/>
      <w:pPr>
        <w:ind w:left="8368" w:hanging="360"/>
      </w:pPr>
      <w:rPr>
        <w:rFonts w:ascii="Courier New" w:hAnsi="Courier New" w:cs="Courier New" w:hint="default"/>
      </w:rPr>
    </w:lvl>
    <w:lvl w:ilvl="8" w:tplc="FFFFFFFF" w:tentative="1">
      <w:start w:val="1"/>
      <w:numFmt w:val="bullet"/>
      <w:lvlText w:val=""/>
      <w:lvlJc w:val="left"/>
      <w:pPr>
        <w:ind w:left="9088" w:hanging="360"/>
      </w:pPr>
      <w:rPr>
        <w:rFonts w:ascii="Wingdings" w:hAnsi="Wingdings" w:hint="default"/>
      </w:rPr>
    </w:lvl>
  </w:abstractNum>
  <w:abstractNum w:abstractNumId="6" w15:restartNumberingAfterBreak="0">
    <w:nsid w:val="09C747E2"/>
    <w:multiLevelType w:val="hybridMultilevel"/>
    <w:tmpl w:val="BA247504"/>
    <w:lvl w:ilvl="0" w:tplc="FFFFFFFF">
      <w:start w:val="1"/>
      <w:numFmt w:val="decimal"/>
      <w:lvlText w:val="%1."/>
      <w:lvlJc w:val="left"/>
      <w:pPr>
        <w:ind w:left="3192" w:hanging="360"/>
      </w:pPr>
      <w:rPr>
        <w:rFonts w:hint="default"/>
      </w:rPr>
    </w:lvl>
    <w:lvl w:ilvl="1" w:tplc="FFFFFFFF" w:tentative="1">
      <w:start w:val="1"/>
      <w:numFmt w:val="lowerLetter"/>
      <w:lvlText w:val="%2."/>
      <w:lvlJc w:val="left"/>
      <w:pPr>
        <w:ind w:left="3912" w:hanging="360"/>
      </w:pPr>
    </w:lvl>
    <w:lvl w:ilvl="2" w:tplc="FFFFFFFF" w:tentative="1">
      <w:start w:val="1"/>
      <w:numFmt w:val="lowerRoman"/>
      <w:lvlText w:val="%3."/>
      <w:lvlJc w:val="right"/>
      <w:pPr>
        <w:ind w:left="4632" w:hanging="180"/>
      </w:pPr>
    </w:lvl>
    <w:lvl w:ilvl="3" w:tplc="FFFFFFFF" w:tentative="1">
      <w:start w:val="1"/>
      <w:numFmt w:val="decimal"/>
      <w:lvlText w:val="%4."/>
      <w:lvlJc w:val="left"/>
      <w:pPr>
        <w:ind w:left="5352" w:hanging="360"/>
      </w:pPr>
    </w:lvl>
    <w:lvl w:ilvl="4" w:tplc="FFFFFFFF" w:tentative="1">
      <w:start w:val="1"/>
      <w:numFmt w:val="lowerLetter"/>
      <w:lvlText w:val="%5."/>
      <w:lvlJc w:val="left"/>
      <w:pPr>
        <w:ind w:left="6072" w:hanging="360"/>
      </w:pPr>
    </w:lvl>
    <w:lvl w:ilvl="5" w:tplc="FFFFFFFF" w:tentative="1">
      <w:start w:val="1"/>
      <w:numFmt w:val="lowerRoman"/>
      <w:lvlText w:val="%6."/>
      <w:lvlJc w:val="right"/>
      <w:pPr>
        <w:ind w:left="6792" w:hanging="180"/>
      </w:pPr>
    </w:lvl>
    <w:lvl w:ilvl="6" w:tplc="FFFFFFFF" w:tentative="1">
      <w:start w:val="1"/>
      <w:numFmt w:val="decimal"/>
      <w:lvlText w:val="%7."/>
      <w:lvlJc w:val="left"/>
      <w:pPr>
        <w:ind w:left="7512" w:hanging="360"/>
      </w:pPr>
    </w:lvl>
    <w:lvl w:ilvl="7" w:tplc="FFFFFFFF" w:tentative="1">
      <w:start w:val="1"/>
      <w:numFmt w:val="lowerLetter"/>
      <w:lvlText w:val="%8."/>
      <w:lvlJc w:val="left"/>
      <w:pPr>
        <w:ind w:left="8232" w:hanging="360"/>
      </w:pPr>
    </w:lvl>
    <w:lvl w:ilvl="8" w:tplc="FFFFFFFF" w:tentative="1">
      <w:start w:val="1"/>
      <w:numFmt w:val="lowerRoman"/>
      <w:lvlText w:val="%9."/>
      <w:lvlJc w:val="right"/>
      <w:pPr>
        <w:ind w:left="8952" w:hanging="180"/>
      </w:pPr>
    </w:lvl>
  </w:abstractNum>
  <w:abstractNum w:abstractNumId="7" w15:restartNumberingAfterBreak="0">
    <w:nsid w:val="0CB944C9"/>
    <w:multiLevelType w:val="hybridMultilevel"/>
    <w:tmpl w:val="0338CD1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0E8F365E"/>
    <w:multiLevelType w:val="hybridMultilevel"/>
    <w:tmpl w:val="F5DEED76"/>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176048B"/>
    <w:multiLevelType w:val="hybridMultilevel"/>
    <w:tmpl w:val="B0FADDCC"/>
    <w:lvl w:ilvl="0" w:tplc="F7006EDE">
      <w:start w:val="1"/>
      <w:numFmt w:val="decimal"/>
      <w:lvlText w:val="%1."/>
      <w:lvlJc w:val="left"/>
      <w:pPr>
        <w:ind w:left="1416" w:hanging="1056"/>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0"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2"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3" w15:restartNumberingAfterBreak="0">
    <w:nsid w:val="168E74A2"/>
    <w:multiLevelType w:val="hybridMultilevel"/>
    <w:tmpl w:val="3B465C36"/>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A722CA8"/>
    <w:multiLevelType w:val="hybridMultilevel"/>
    <w:tmpl w:val="D3CE3D10"/>
    <w:lvl w:ilvl="0" w:tplc="FFFFFFFF">
      <w:start w:val="1"/>
      <w:numFmt w:val="decimal"/>
      <w:lvlText w:val="%1."/>
      <w:lvlJc w:val="left"/>
      <w:pPr>
        <w:ind w:left="3552" w:hanging="360"/>
      </w:pPr>
      <w:rPr>
        <w:rFonts w:hint="default"/>
      </w:rPr>
    </w:lvl>
    <w:lvl w:ilvl="1" w:tplc="FFFFFFFF">
      <w:start w:val="1"/>
      <w:numFmt w:val="lowerLetter"/>
      <w:lvlText w:val="%2."/>
      <w:lvlJc w:val="left"/>
      <w:pPr>
        <w:ind w:left="2024" w:hanging="360"/>
      </w:pPr>
    </w:lvl>
    <w:lvl w:ilvl="2" w:tplc="FFFFFFFF">
      <w:start w:val="1"/>
      <w:numFmt w:val="lowerRoman"/>
      <w:lvlText w:val="%3."/>
      <w:lvlJc w:val="right"/>
      <w:pPr>
        <w:ind w:left="2744" w:hanging="180"/>
      </w:pPr>
    </w:lvl>
    <w:lvl w:ilvl="3" w:tplc="FFFFFFFF">
      <w:start w:val="1"/>
      <w:numFmt w:val="decimal"/>
      <w:lvlText w:val="%4."/>
      <w:lvlJc w:val="left"/>
      <w:pPr>
        <w:ind w:left="3464" w:hanging="360"/>
      </w:pPr>
    </w:lvl>
    <w:lvl w:ilvl="4" w:tplc="FFFFFFFF">
      <w:start w:val="1"/>
      <w:numFmt w:val="lowerLetter"/>
      <w:lvlText w:val="%5."/>
      <w:lvlJc w:val="left"/>
      <w:pPr>
        <w:ind w:left="4184" w:hanging="360"/>
      </w:pPr>
    </w:lvl>
    <w:lvl w:ilvl="5" w:tplc="FFFFFFFF" w:tentative="1">
      <w:start w:val="1"/>
      <w:numFmt w:val="lowerRoman"/>
      <w:lvlText w:val="%6."/>
      <w:lvlJc w:val="right"/>
      <w:pPr>
        <w:ind w:left="4904" w:hanging="180"/>
      </w:pPr>
    </w:lvl>
    <w:lvl w:ilvl="6" w:tplc="FFFFFFFF" w:tentative="1">
      <w:start w:val="1"/>
      <w:numFmt w:val="decimal"/>
      <w:lvlText w:val="%7."/>
      <w:lvlJc w:val="left"/>
      <w:pPr>
        <w:ind w:left="5624" w:hanging="360"/>
      </w:pPr>
    </w:lvl>
    <w:lvl w:ilvl="7" w:tplc="FFFFFFFF" w:tentative="1">
      <w:start w:val="1"/>
      <w:numFmt w:val="lowerLetter"/>
      <w:lvlText w:val="%8."/>
      <w:lvlJc w:val="left"/>
      <w:pPr>
        <w:ind w:left="6344" w:hanging="360"/>
      </w:pPr>
    </w:lvl>
    <w:lvl w:ilvl="8" w:tplc="FFFFFFFF" w:tentative="1">
      <w:start w:val="1"/>
      <w:numFmt w:val="lowerRoman"/>
      <w:lvlText w:val="%9."/>
      <w:lvlJc w:val="right"/>
      <w:pPr>
        <w:ind w:left="7064" w:hanging="180"/>
      </w:pPr>
    </w:lvl>
  </w:abstractNum>
  <w:abstractNum w:abstractNumId="16" w15:restartNumberingAfterBreak="0">
    <w:nsid w:val="1AB66AAA"/>
    <w:multiLevelType w:val="hybridMultilevel"/>
    <w:tmpl w:val="A5289D72"/>
    <w:lvl w:ilvl="0" w:tplc="0C090003">
      <w:start w:val="1"/>
      <w:numFmt w:val="bullet"/>
      <w:lvlText w:val="o"/>
      <w:lvlJc w:val="left"/>
      <w:pPr>
        <w:ind w:left="1678" w:hanging="360"/>
      </w:pPr>
      <w:rPr>
        <w:rFonts w:ascii="Courier New" w:hAnsi="Courier New" w:cs="Courier New" w:hint="default"/>
      </w:rPr>
    </w:lvl>
    <w:lvl w:ilvl="1" w:tplc="040B0003" w:tentative="1">
      <w:start w:val="1"/>
      <w:numFmt w:val="bullet"/>
      <w:lvlText w:val="o"/>
      <w:lvlJc w:val="left"/>
      <w:pPr>
        <w:ind w:left="2148" w:hanging="360"/>
      </w:pPr>
      <w:rPr>
        <w:rFonts w:ascii="Courier New" w:hAnsi="Courier New" w:cs="Courier New" w:hint="default"/>
      </w:rPr>
    </w:lvl>
    <w:lvl w:ilvl="2" w:tplc="040B0005" w:tentative="1">
      <w:start w:val="1"/>
      <w:numFmt w:val="bullet"/>
      <w:lvlText w:val=""/>
      <w:lvlJc w:val="left"/>
      <w:pPr>
        <w:ind w:left="2868" w:hanging="360"/>
      </w:pPr>
      <w:rPr>
        <w:rFonts w:ascii="Wingdings" w:hAnsi="Wingdings" w:hint="default"/>
      </w:rPr>
    </w:lvl>
    <w:lvl w:ilvl="3" w:tplc="040B0001" w:tentative="1">
      <w:start w:val="1"/>
      <w:numFmt w:val="bullet"/>
      <w:lvlText w:val=""/>
      <w:lvlJc w:val="left"/>
      <w:pPr>
        <w:ind w:left="3588" w:hanging="360"/>
      </w:pPr>
      <w:rPr>
        <w:rFonts w:ascii="Symbol" w:hAnsi="Symbol" w:hint="default"/>
      </w:rPr>
    </w:lvl>
    <w:lvl w:ilvl="4" w:tplc="040B0003" w:tentative="1">
      <w:start w:val="1"/>
      <w:numFmt w:val="bullet"/>
      <w:lvlText w:val="o"/>
      <w:lvlJc w:val="left"/>
      <w:pPr>
        <w:ind w:left="4308" w:hanging="360"/>
      </w:pPr>
      <w:rPr>
        <w:rFonts w:ascii="Courier New" w:hAnsi="Courier New" w:cs="Courier New" w:hint="default"/>
      </w:rPr>
    </w:lvl>
    <w:lvl w:ilvl="5" w:tplc="040B0005" w:tentative="1">
      <w:start w:val="1"/>
      <w:numFmt w:val="bullet"/>
      <w:lvlText w:val=""/>
      <w:lvlJc w:val="left"/>
      <w:pPr>
        <w:ind w:left="5028" w:hanging="360"/>
      </w:pPr>
      <w:rPr>
        <w:rFonts w:ascii="Wingdings" w:hAnsi="Wingdings" w:hint="default"/>
      </w:rPr>
    </w:lvl>
    <w:lvl w:ilvl="6" w:tplc="040B0001" w:tentative="1">
      <w:start w:val="1"/>
      <w:numFmt w:val="bullet"/>
      <w:lvlText w:val=""/>
      <w:lvlJc w:val="left"/>
      <w:pPr>
        <w:ind w:left="5748" w:hanging="360"/>
      </w:pPr>
      <w:rPr>
        <w:rFonts w:ascii="Symbol" w:hAnsi="Symbol" w:hint="default"/>
      </w:rPr>
    </w:lvl>
    <w:lvl w:ilvl="7" w:tplc="040B0003" w:tentative="1">
      <w:start w:val="1"/>
      <w:numFmt w:val="bullet"/>
      <w:lvlText w:val="o"/>
      <w:lvlJc w:val="left"/>
      <w:pPr>
        <w:ind w:left="6468" w:hanging="360"/>
      </w:pPr>
      <w:rPr>
        <w:rFonts w:ascii="Courier New" w:hAnsi="Courier New" w:cs="Courier New" w:hint="default"/>
      </w:rPr>
    </w:lvl>
    <w:lvl w:ilvl="8" w:tplc="040B0005" w:tentative="1">
      <w:start w:val="1"/>
      <w:numFmt w:val="bullet"/>
      <w:lvlText w:val=""/>
      <w:lvlJc w:val="left"/>
      <w:pPr>
        <w:ind w:left="7188" w:hanging="360"/>
      </w:pPr>
      <w:rPr>
        <w:rFonts w:ascii="Wingdings" w:hAnsi="Wingding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1CD7055"/>
    <w:multiLevelType w:val="hybridMultilevel"/>
    <w:tmpl w:val="D898CB60"/>
    <w:lvl w:ilvl="0" w:tplc="E8D25914">
      <w:start w:val="1"/>
      <w:numFmt w:val="decimal"/>
      <w:lvlText w:val="%1."/>
      <w:lvlJc w:val="left"/>
      <w:pPr>
        <w:ind w:left="1416" w:hanging="1056"/>
      </w:pPr>
      <w:rPr>
        <w:rFonts w:hint="default"/>
      </w:rPr>
    </w:lvl>
    <w:lvl w:ilvl="1" w:tplc="040B0019">
      <w:start w:val="1"/>
      <w:numFmt w:val="lowerLetter"/>
      <w:lvlText w:val="%2."/>
      <w:lvlJc w:val="left"/>
      <w:pPr>
        <w:ind w:left="2176"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kkelios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A716142"/>
    <w:multiLevelType w:val="hybridMultilevel"/>
    <w:tmpl w:val="D3CE3D10"/>
    <w:lvl w:ilvl="0" w:tplc="D68078E4">
      <w:start w:val="1"/>
      <w:numFmt w:val="decimal"/>
      <w:lvlText w:val="%1."/>
      <w:lvlJc w:val="left"/>
      <w:pPr>
        <w:ind w:left="2968"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4" w15:restartNumberingAfterBreak="0">
    <w:nsid w:val="2A763968"/>
    <w:multiLevelType w:val="hybridMultilevel"/>
    <w:tmpl w:val="8C88E66A"/>
    <w:lvl w:ilvl="0" w:tplc="68F4DF42">
      <w:start w:val="4"/>
      <w:numFmt w:val="bullet"/>
      <w:lvlText w:val="-"/>
      <w:lvlJc w:val="left"/>
      <w:pPr>
        <w:ind w:left="720" w:hanging="360"/>
      </w:pPr>
      <w:rPr>
        <w:rFonts w:ascii="Calibri" w:eastAsiaTheme="minorHAns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5" w15:restartNumberingAfterBreak="0">
    <w:nsid w:val="2B86644B"/>
    <w:multiLevelType w:val="hybridMultilevel"/>
    <w:tmpl w:val="A01AAF62"/>
    <w:lvl w:ilvl="0" w:tplc="040B0019">
      <w:start w:val="1"/>
      <w:numFmt w:val="lowerLetter"/>
      <w:lvlText w:val="%1."/>
      <w:lvlJc w:val="left"/>
      <w:pPr>
        <w:ind w:left="3328" w:hanging="360"/>
      </w:pPr>
      <w:rPr>
        <w:rFonts w:hint="default"/>
      </w:rPr>
    </w:lvl>
    <w:lvl w:ilvl="1" w:tplc="FFFFFFFF" w:tentative="1">
      <w:start w:val="1"/>
      <w:numFmt w:val="bullet"/>
      <w:lvlText w:val="o"/>
      <w:lvlJc w:val="left"/>
      <w:pPr>
        <w:ind w:left="4048" w:hanging="360"/>
      </w:pPr>
      <w:rPr>
        <w:rFonts w:ascii="Courier New" w:hAnsi="Courier New" w:cs="Courier New" w:hint="default"/>
      </w:rPr>
    </w:lvl>
    <w:lvl w:ilvl="2" w:tplc="FFFFFFFF" w:tentative="1">
      <w:start w:val="1"/>
      <w:numFmt w:val="bullet"/>
      <w:lvlText w:val=""/>
      <w:lvlJc w:val="left"/>
      <w:pPr>
        <w:ind w:left="4768" w:hanging="360"/>
      </w:pPr>
      <w:rPr>
        <w:rFonts w:ascii="Wingdings" w:hAnsi="Wingdings" w:hint="default"/>
      </w:rPr>
    </w:lvl>
    <w:lvl w:ilvl="3" w:tplc="FFFFFFFF" w:tentative="1">
      <w:start w:val="1"/>
      <w:numFmt w:val="bullet"/>
      <w:lvlText w:val=""/>
      <w:lvlJc w:val="left"/>
      <w:pPr>
        <w:ind w:left="5488" w:hanging="360"/>
      </w:pPr>
      <w:rPr>
        <w:rFonts w:ascii="Symbol" w:hAnsi="Symbol" w:hint="default"/>
      </w:rPr>
    </w:lvl>
    <w:lvl w:ilvl="4" w:tplc="FFFFFFFF" w:tentative="1">
      <w:start w:val="1"/>
      <w:numFmt w:val="bullet"/>
      <w:lvlText w:val="o"/>
      <w:lvlJc w:val="left"/>
      <w:pPr>
        <w:ind w:left="6208" w:hanging="360"/>
      </w:pPr>
      <w:rPr>
        <w:rFonts w:ascii="Courier New" w:hAnsi="Courier New" w:cs="Courier New" w:hint="default"/>
      </w:rPr>
    </w:lvl>
    <w:lvl w:ilvl="5" w:tplc="FFFFFFFF" w:tentative="1">
      <w:start w:val="1"/>
      <w:numFmt w:val="bullet"/>
      <w:lvlText w:val=""/>
      <w:lvlJc w:val="left"/>
      <w:pPr>
        <w:ind w:left="6928" w:hanging="360"/>
      </w:pPr>
      <w:rPr>
        <w:rFonts w:ascii="Wingdings" w:hAnsi="Wingdings" w:hint="default"/>
      </w:rPr>
    </w:lvl>
    <w:lvl w:ilvl="6" w:tplc="FFFFFFFF" w:tentative="1">
      <w:start w:val="1"/>
      <w:numFmt w:val="bullet"/>
      <w:lvlText w:val=""/>
      <w:lvlJc w:val="left"/>
      <w:pPr>
        <w:ind w:left="7648" w:hanging="360"/>
      </w:pPr>
      <w:rPr>
        <w:rFonts w:ascii="Symbol" w:hAnsi="Symbol" w:hint="default"/>
      </w:rPr>
    </w:lvl>
    <w:lvl w:ilvl="7" w:tplc="FFFFFFFF" w:tentative="1">
      <w:start w:val="1"/>
      <w:numFmt w:val="bullet"/>
      <w:lvlText w:val="o"/>
      <w:lvlJc w:val="left"/>
      <w:pPr>
        <w:ind w:left="8368" w:hanging="360"/>
      </w:pPr>
      <w:rPr>
        <w:rFonts w:ascii="Courier New" w:hAnsi="Courier New" w:cs="Courier New" w:hint="default"/>
      </w:rPr>
    </w:lvl>
    <w:lvl w:ilvl="8" w:tplc="FFFFFFFF" w:tentative="1">
      <w:start w:val="1"/>
      <w:numFmt w:val="bullet"/>
      <w:lvlText w:val=""/>
      <w:lvlJc w:val="left"/>
      <w:pPr>
        <w:ind w:left="9088" w:hanging="360"/>
      </w:pPr>
      <w:rPr>
        <w:rFonts w:ascii="Wingdings" w:hAnsi="Wingdings" w:hint="default"/>
      </w:rPr>
    </w:lvl>
  </w:abstractNum>
  <w:abstractNum w:abstractNumId="26"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C7967B9"/>
    <w:multiLevelType w:val="hybridMultilevel"/>
    <w:tmpl w:val="D0247F7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35066609"/>
    <w:multiLevelType w:val="hybridMultilevel"/>
    <w:tmpl w:val="74FEBF60"/>
    <w:lvl w:ilvl="0" w:tplc="7E1EB83A">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0" w15:restartNumberingAfterBreak="0">
    <w:nsid w:val="36B917AD"/>
    <w:multiLevelType w:val="hybridMultilevel"/>
    <w:tmpl w:val="31D2A9BC"/>
    <w:lvl w:ilvl="0" w:tplc="0C090003">
      <w:start w:val="1"/>
      <w:numFmt w:val="bullet"/>
      <w:lvlText w:val="o"/>
      <w:lvlJc w:val="left"/>
      <w:pPr>
        <w:ind w:left="970" w:hanging="360"/>
      </w:pPr>
      <w:rPr>
        <w:rFonts w:ascii="Courier New" w:hAnsi="Courier New" w:cs="Courier New" w:hint="default"/>
      </w:rPr>
    </w:lvl>
    <w:lvl w:ilvl="1" w:tplc="0C090003">
      <w:start w:val="1"/>
      <w:numFmt w:val="bullet"/>
      <w:lvlText w:val="o"/>
      <w:lvlJc w:val="left"/>
      <w:pPr>
        <w:ind w:left="1690" w:hanging="360"/>
      </w:pPr>
      <w:rPr>
        <w:rFonts w:ascii="Courier New" w:hAnsi="Courier New" w:cs="Courier New" w:hint="default"/>
      </w:rPr>
    </w:lvl>
    <w:lvl w:ilvl="2" w:tplc="0C090005">
      <w:start w:val="1"/>
      <w:numFmt w:val="bullet"/>
      <w:lvlText w:val=""/>
      <w:lvlJc w:val="left"/>
      <w:pPr>
        <w:ind w:left="2410" w:hanging="360"/>
      </w:pPr>
      <w:rPr>
        <w:rFonts w:ascii="Wingdings" w:hAnsi="Wingdings" w:hint="default"/>
      </w:rPr>
    </w:lvl>
    <w:lvl w:ilvl="3" w:tplc="0C090001">
      <w:start w:val="1"/>
      <w:numFmt w:val="bullet"/>
      <w:lvlText w:val=""/>
      <w:lvlJc w:val="left"/>
      <w:pPr>
        <w:ind w:left="3130" w:hanging="360"/>
      </w:pPr>
      <w:rPr>
        <w:rFonts w:ascii="Symbol" w:hAnsi="Symbol" w:hint="default"/>
      </w:rPr>
    </w:lvl>
    <w:lvl w:ilvl="4" w:tplc="0C090003">
      <w:start w:val="1"/>
      <w:numFmt w:val="bullet"/>
      <w:lvlText w:val="o"/>
      <w:lvlJc w:val="left"/>
      <w:pPr>
        <w:ind w:left="3850" w:hanging="360"/>
      </w:pPr>
      <w:rPr>
        <w:rFonts w:ascii="Courier New" w:hAnsi="Courier New" w:cs="Courier New" w:hint="default"/>
      </w:rPr>
    </w:lvl>
    <w:lvl w:ilvl="5" w:tplc="0C090005">
      <w:start w:val="1"/>
      <w:numFmt w:val="bullet"/>
      <w:lvlText w:val=""/>
      <w:lvlJc w:val="left"/>
      <w:pPr>
        <w:ind w:left="4570" w:hanging="360"/>
      </w:pPr>
      <w:rPr>
        <w:rFonts w:ascii="Wingdings" w:hAnsi="Wingdings" w:hint="default"/>
      </w:rPr>
    </w:lvl>
    <w:lvl w:ilvl="6" w:tplc="0C090001">
      <w:start w:val="1"/>
      <w:numFmt w:val="bullet"/>
      <w:lvlText w:val=""/>
      <w:lvlJc w:val="left"/>
      <w:pPr>
        <w:ind w:left="5290" w:hanging="360"/>
      </w:pPr>
      <w:rPr>
        <w:rFonts w:ascii="Symbol" w:hAnsi="Symbol" w:hint="default"/>
      </w:rPr>
    </w:lvl>
    <w:lvl w:ilvl="7" w:tplc="0C090003">
      <w:start w:val="1"/>
      <w:numFmt w:val="bullet"/>
      <w:lvlText w:val="o"/>
      <w:lvlJc w:val="left"/>
      <w:pPr>
        <w:ind w:left="6010" w:hanging="360"/>
      </w:pPr>
      <w:rPr>
        <w:rFonts w:ascii="Courier New" w:hAnsi="Courier New" w:cs="Courier New" w:hint="default"/>
      </w:rPr>
    </w:lvl>
    <w:lvl w:ilvl="8" w:tplc="0C090005">
      <w:start w:val="1"/>
      <w:numFmt w:val="bullet"/>
      <w:lvlText w:val=""/>
      <w:lvlJc w:val="left"/>
      <w:pPr>
        <w:ind w:left="6730" w:hanging="360"/>
      </w:pPr>
      <w:rPr>
        <w:rFonts w:ascii="Wingdings" w:hAnsi="Wingdings" w:hint="default"/>
      </w:rPr>
    </w:lvl>
  </w:abstractNum>
  <w:abstractNum w:abstractNumId="31" w15:restartNumberingAfterBreak="0">
    <w:nsid w:val="39925DC2"/>
    <w:multiLevelType w:val="multilevel"/>
    <w:tmpl w:val="49B2C95E"/>
    <w:lvl w:ilvl="0">
      <w:start w:val="1"/>
      <w:numFmt w:val="decimal"/>
      <w:lvlText w:val="%1."/>
      <w:lvlJc w:val="left"/>
      <w:pPr>
        <w:tabs>
          <w:tab w:val="num" w:pos="2968"/>
        </w:tabs>
        <w:ind w:left="2968" w:hanging="360"/>
      </w:pPr>
    </w:lvl>
    <w:lvl w:ilvl="1">
      <w:start w:val="1"/>
      <w:numFmt w:val="decimal"/>
      <w:lvlText w:val="%2."/>
      <w:lvlJc w:val="left"/>
      <w:pPr>
        <w:tabs>
          <w:tab w:val="num" w:pos="3328"/>
        </w:tabs>
        <w:ind w:left="3328" w:hanging="360"/>
      </w:pPr>
    </w:lvl>
    <w:lvl w:ilvl="2">
      <w:start w:val="1"/>
      <w:numFmt w:val="decimal"/>
      <w:lvlText w:val="%3."/>
      <w:lvlJc w:val="left"/>
      <w:pPr>
        <w:tabs>
          <w:tab w:val="num" w:pos="3688"/>
        </w:tabs>
        <w:ind w:left="3688" w:hanging="360"/>
      </w:pPr>
    </w:lvl>
    <w:lvl w:ilvl="3">
      <w:start w:val="1"/>
      <w:numFmt w:val="decimal"/>
      <w:lvlText w:val="%4."/>
      <w:lvlJc w:val="left"/>
      <w:pPr>
        <w:tabs>
          <w:tab w:val="num" w:pos="4048"/>
        </w:tabs>
        <w:ind w:left="4048" w:hanging="360"/>
      </w:pPr>
    </w:lvl>
    <w:lvl w:ilvl="4">
      <w:start w:val="1"/>
      <w:numFmt w:val="decimal"/>
      <w:lvlText w:val="%5."/>
      <w:lvlJc w:val="left"/>
      <w:pPr>
        <w:tabs>
          <w:tab w:val="num" w:pos="4408"/>
        </w:tabs>
        <w:ind w:left="4408" w:hanging="360"/>
      </w:pPr>
    </w:lvl>
    <w:lvl w:ilvl="5">
      <w:start w:val="1"/>
      <w:numFmt w:val="decimal"/>
      <w:lvlText w:val="%6."/>
      <w:lvlJc w:val="left"/>
      <w:pPr>
        <w:tabs>
          <w:tab w:val="num" w:pos="4768"/>
        </w:tabs>
        <w:ind w:left="4768" w:hanging="360"/>
      </w:pPr>
    </w:lvl>
    <w:lvl w:ilvl="6">
      <w:start w:val="1"/>
      <w:numFmt w:val="decimal"/>
      <w:lvlText w:val="%7."/>
      <w:lvlJc w:val="left"/>
      <w:pPr>
        <w:tabs>
          <w:tab w:val="num" w:pos="5128"/>
        </w:tabs>
        <w:ind w:left="5128" w:hanging="360"/>
      </w:pPr>
    </w:lvl>
    <w:lvl w:ilvl="7">
      <w:start w:val="1"/>
      <w:numFmt w:val="decimal"/>
      <w:lvlText w:val="%8."/>
      <w:lvlJc w:val="left"/>
      <w:pPr>
        <w:tabs>
          <w:tab w:val="num" w:pos="5488"/>
        </w:tabs>
        <w:ind w:left="5488" w:hanging="360"/>
      </w:pPr>
    </w:lvl>
    <w:lvl w:ilvl="8">
      <w:start w:val="1"/>
      <w:numFmt w:val="decimal"/>
      <w:lvlText w:val="%9."/>
      <w:lvlJc w:val="left"/>
      <w:pPr>
        <w:tabs>
          <w:tab w:val="num" w:pos="5848"/>
        </w:tabs>
        <w:ind w:left="5848" w:hanging="360"/>
      </w:pPr>
    </w:lvl>
  </w:abstractNum>
  <w:abstractNum w:abstractNumId="32" w15:restartNumberingAfterBreak="0">
    <w:nsid w:val="39C45EBB"/>
    <w:multiLevelType w:val="hybridMultilevel"/>
    <w:tmpl w:val="A38CB258"/>
    <w:lvl w:ilvl="0" w:tplc="FFFFFFFF">
      <w:start w:val="1"/>
      <w:numFmt w:val="decimal"/>
      <w:lvlText w:val="%1."/>
      <w:lvlJc w:val="left"/>
      <w:pPr>
        <w:ind w:left="1416" w:hanging="1056"/>
      </w:pPr>
      <w:rPr>
        <w:rFonts w:hint="default"/>
      </w:rPr>
    </w:lvl>
    <w:lvl w:ilvl="1" w:tplc="040B0001">
      <w:start w:val="1"/>
      <w:numFmt w:val="bullet"/>
      <w:lvlText w:val=""/>
      <w:lvlJc w:val="left"/>
      <w:pPr>
        <w:ind w:left="2176" w:hanging="360"/>
      </w:pPr>
      <w:rPr>
        <w:rFonts w:ascii="Symbol" w:hAnsi="Symbol" w:hint="default"/>
      </w:rPr>
    </w:lvl>
    <w:lvl w:ilvl="2" w:tplc="682843F8">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16501B7"/>
    <w:multiLevelType w:val="hybridMultilevel"/>
    <w:tmpl w:val="D2A47E7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4" w15:restartNumberingAfterBreak="0">
    <w:nsid w:val="42FC7414"/>
    <w:multiLevelType w:val="hybridMultilevel"/>
    <w:tmpl w:val="3B465C36"/>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57A2337"/>
    <w:multiLevelType w:val="hybridMultilevel"/>
    <w:tmpl w:val="3B465C36"/>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460E43D6"/>
    <w:multiLevelType w:val="hybridMultilevel"/>
    <w:tmpl w:val="7CC27E1E"/>
    <w:lvl w:ilvl="0" w:tplc="040B0001">
      <w:start w:val="1"/>
      <w:numFmt w:val="bullet"/>
      <w:lvlText w:val=""/>
      <w:lvlJc w:val="left"/>
      <w:pPr>
        <w:ind w:left="720" w:hanging="360"/>
      </w:pPr>
      <w:rPr>
        <w:rFonts w:ascii="Symbol" w:hAnsi="Symbol" w:hint="default"/>
      </w:rPr>
    </w:lvl>
    <w:lvl w:ilvl="1" w:tplc="64F43EBE">
      <w:numFmt w:val="bullet"/>
      <w:lvlText w:val="–"/>
      <w:lvlJc w:val="left"/>
      <w:pPr>
        <w:ind w:left="1440" w:hanging="360"/>
      </w:pPr>
      <w:rPr>
        <w:rFonts w:ascii="Calibri" w:eastAsiaTheme="minorHAnsi" w:hAnsi="Calibri" w:cs="Calibri" w:hint="default"/>
      </w:rPr>
    </w:lvl>
    <w:lvl w:ilvl="2" w:tplc="D73A4406">
      <w:numFmt w:val="bullet"/>
      <w:lvlText w:val="-"/>
      <w:lvlJc w:val="left"/>
      <w:pPr>
        <w:ind w:left="2160" w:hanging="360"/>
      </w:pPr>
      <w:rPr>
        <w:rFonts w:ascii="Calibri" w:eastAsiaTheme="minorHAnsi" w:hAnsi="Calibri" w:cs="Calibri"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7" w15:restartNumberingAfterBreak="0">
    <w:nsid w:val="46706C01"/>
    <w:multiLevelType w:val="hybridMultilevel"/>
    <w:tmpl w:val="F5DEED7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8" w15:restartNumberingAfterBreak="0">
    <w:nsid w:val="4731785C"/>
    <w:multiLevelType w:val="hybridMultilevel"/>
    <w:tmpl w:val="4B988C8A"/>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39"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C5F23CF"/>
    <w:multiLevelType w:val="multilevel"/>
    <w:tmpl w:val="49B2C95E"/>
    <w:lvl w:ilvl="0">
      <w:start w:val="1"/>
      <w:numFmt w:val="decimal"/>
      <w:lvlText w:val="%1."/>
      <w:lvlJc w:val="left"/>
      <w:pPr>
        <w:tabs>
          <w:tab w:val="num" w:pos="2968"/>
        </w:tabs>
        <w:ind w:left="2968" w:hanging="360"/>
      </w:pPr>
    </w:lvl>
    <w:lvl w:ilvl="1">
      <w:start w:val="1"/>
      <w:numFmt w:val="decimal"/>
      <w:lvlText w:val="%2."/>
      <w:lvlJc w:val="left"/>
      <w:pPr>
        <w:tabs>
          <w:tab w:val="num" w:pos="3328"/>
        </w:tabs>
        <w:ind w:left="3328" w:hanging="360"/>
      </w:pPr>
    </w:lvl>
    <w:lvl w:ilvl="2">
      <w:start w:val="1"/>
      <w:numFmt w:val="decimal"/>
      <w:lvlText w:val="%3."/>
      <w:lvlJc w:val="left"/>
      <w:pPr>
        <w:tabs>
          <w:tab w:val="num" w:pos="3688"/>
        </w:tabs>
        <w:ind w:left="3688" w:hanging="360"/>
      </w:pPr>
    </w:lvl>
    <w:lvl w:ilvl="3">
      <w:start w:val="1"/>
      <w:numFmt w:val="decimal"/>
      <w:lvlText w:val="%4."/>
      <w:lvlJc w:val="left"/>
      <w:pPr>
        <w:tabs>
          <w:tab w:val="num" w:pos="4048"/>
        </w:tabs>
        <w:ind w:left="4048" w:hanging="360"/>
      </w:pPr>
    </w:lvl>
    <w:lvl w:ilvl="4">
      <w:start w:val="1"/>
      <w:numFmt w:val="decimal"/>
      <w:lvlText w:val="%5."/>
      <w:lvlJc w:val="left"/>
      <w:pPr>
        <w:tabs>
          <w:tab w:val="num" w:pos="4408"/>
        </w:tabs>
        <w:ind w:left="4408" w:hanging="360"/>
      </w:pPr>
    </w:lvl>
    <w:lvl w:ilvl="5">
      <w:start w:val="1"/>
      <w:numFmt w:val="decimal"/>
      <w:lvlText w:val="%6."/>
      <w:lvlJc w:val="left"/>
      <w:pPr>
        <w:tabs>
          <w:tab w:val="num" w:pos="4768"/>
        </w:tabs>
        <w:ind w:left="4768" w:hanging="360"/>
      </w:pPr>
    </w:lvl>
    <w:lvl w:ilvl="6">
      <w:start w:val="1"/>
      <w:numFmt w:val="decimal"/>
      <w:lvlText w:val="%7."/>
      <w:lvlJc w:val="left"/>
      <w:pPr>
        <w:tabs>
          <w:tab w:val="num" w:pos="5128"/>
        </w:tabs>
        <w:ind w:left="5128" w:hanging="360"/>
      </w:pPr>
    </w:lvl>
    <w:lvl w:ilvl="7">
      <w:start w:val="1"/>
      <w:numFmt w:val="decimal"/>
      <w:lvlText w:val="%8."/>
      <w:lvlJc w:val="left"/>
      <w:pPr>
        <w:tabs>
          <w:tab w:val="num" w:pos="5488"/>
        </w:tabs>
        <w:ind w:left="5488" w:hanging="360"/>
      </w:pPr>
    </w:lvl>
    <w:lvl w:ilvl="8">
      <w:start w:val="1"/>
      <w:numFmt w:val="decimal"/>
      <w:lvlText w:val="%9."/>
      <w:lvlJc w:val="left"/>
      <w:pPr>
        <w:tabs>
          <w:tab w:val="num" w:pos="5848"/>
        </w:tabs>
        <w:ind w:left="5848" w:hanging="360"/>
      </w:pPr>
    </w:lvl>
  </w:abstractNum>
  <w:abstractNum w:abstractNumId="41" w15:restartNumberingAfterBreak="0">
    <w:nsid w:val="4FA9500E"/>
    <w:multiLevelType w:val="hybridMultilevel"/>
    <w:tmpl w:val="D17039B8"/>
    <w:lvl w:ilvl="0" w:tplc="FFFFFFFF">
      <w:start w:val="1"/>
      <w:numFmt w:val="decimal"/>
      <w:lvlText w:val="%1."/>
      <w:lvlJc w:val="left"/>
      <w:pPr>
        <w:ind w:left="3192" w:hanging="360"/>
      </w:pPr>
      <w:rPr>
        <w:rFonts w:hint="default"/>
      </w:rPr>
    </w:lvl>
    <w:lvl w:ilvl="1" w:tplc="040B0019">
      <w:start w:val="1"/>
      <w:numFmt w:val="lowerLetter"/>
      <w:lvlText w:val="%2."/>
      <w:lvlJc w:val="left"/>
      <w:pPr>
        <w:ind w:left="1664" w:hanging="360"/>
      </w:pPr>
    </w:lvl>
    <w:lvl w:ilvl="2" w:tplc="040B001B">
      <w:start w:val="1"/>
      <w:numFmt w:val="lowerRoman"/>
      <w:lvlText w:val="%3."/>
      <w:lvlJc w:val="right"/>
      <w:pPr>
        <w:ind w:left="2384" w:hanging="180"/>
      </w:pPr>
    </w:lvl>
    <w:lvl w:ilvl="3" w:tplc="040B000F" w:tentative="1">
      <w:start w:val="1"/>
      <w:numFmt w:val="decimal"/>
      <w:lvlText w:val="%4."/>
      <w:lvlJc w:val="left"/>
      <w:pPr>
        <w:ind w:left="3104" w:hanging="360"/>
      </w:pPr>
    </w:lvl>
    <w:lvl w:ilvl="4" w:tplc="040B0019" w:tentative="1">
      <w:start w:val="1"/>
      <w:numFmt w:val="lowerLetter"/>
      <w:lvlText w:val="%5."/>
      <w:lvlJc w:val="left"/>
      <w:pPr>
        <w:ind w:left="3824" w:hanging="360"/>
      </w:pPr>
    </w:lvl>
    <w:lvl w:ilvl="5" w:tplc="040B001B" w:tentative="1">
      <w:start w:val="1"/>
      <w:numFmt w:val="lowerRoman"/>
      <w:lvlText w:val="%6."/>
      <w:lvlJc w:val="right"/>
      <w:pPr>
        <w:ind w:left="4544" w:hanging="180"/>
      </w:pPr>
    </w:lvl>
    <w:lvl w:ilvl="6" w:tplc="040B000F" w:tentative="1">
      <w:start w:val="1"/>
      <w:numFmt w:val="decimal"/>
      <w:lvlText w:val="%7."/>
      <w:lvlJc w:val="left"/>
      <w:pPr>
        <w:ind w:left="5264" w:hanging="360"/>
      </w:pPr>
    </w:lvl>
    <w:lvl w:ilvl="7" w:tplc="040B0019" w:tentative="1">
      <w:start w:val="1"/>
      <w:numFmt w:val="lowerLetter"/>
      <w:lvlText w:val="%8."/>
      <w:lvlJc w:val="left"/>
      <w:pPr>
        <w:ind w:left="5984" w:hanging="360"/>
      </w:pPr>
    </w:lvl>
    <w:lvl w:ilvl="8" w:tplc="040B001B" w:tentative="1">
      <w:start w:val="1"/>
      <w:numFmt w:val="lowerRoman"/>
      <w:lvlText w:val="%9."/>
      <w:lvlJc w:val="right"/>
      <w:pPr>
        <w:ind w:left="6704" w:hanging="180"/>
      </w:pPr>
    </w:lvl>
  </w:abstractNum>
  <w:abstractNum w:abstractNumId="42" w15:restartNumberingAfterBreak="0">
    <w:nsid w:val="52264AF3"/>
    <w:multiLevelType w:val="hybridMultilevel"/>
    <w:tmpl w:val="42D413DE"/>
    <w:lvl w:ilvl="0" w:tplc="7E1EB83A">
      <w:start w:val="1"/>
      <w:numFmt w:val="decimal"/>
      <w:lvlText w:val="%1."/>
      <w:lvlJc w:val="left"/>
      <w:pPr>
        <w:ind w:left="720" w:hanging="360"/>
      </w:pPr>
      <w:rPr>
        <w:rFonts w:hint="default"/>
      </w:rPr>
    </w:lvl>
    <w:lvl w:ilvl="1" w:tplc="040B0019">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43" w15:restartNumberingAfterBreak="0">
    <w:nsid w:val="57023468"/>
    <w:multiLevelType w:val="multilevel"/>
    <w:tmpl w:val="55BA1B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8447280"/>
    <w:multiLevelType w:val="hybridMultilevel"/>
    <w:tmpl w:val="D4EAA3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5" w15:restartNumberingAfterBreak="0">
    <w:nsid w:val="5B592FEB"/>
    <w:multiLevelType w:val="hybridMultilevel"/>
    <w:tmpl w:val="A01AAF62"/>
    <w:lvl w:ilvl="0" w:tplc="FFFFFFFF">
      <w:start w:val="1"/>
      <w:numFmt w:val="lowerLetter"/>
      <w:lvlText w:val="%1."/>
      <w:lvlJc w:val="left"/>
      <w:pPr>
        <w:ind w:left="3328" w:hanging="360"/>
      </w:pPr>
      <w:rPr>
        <w:rFonts w:hint="default"/>
      </w:rPr>
    </w:lvl>
    <w:lvl w:ilvl="1" w:tplc="FFFFFFFF" w:tentative="1">
      <w:start w:val="1"/>
      <w:numFmt w:val="bullet"/>
      <w:lvlText w:val="o"/>
      <w:lvlJc w:val="left"/>
      <w:pPr>
        <w:ind w:left="4048" w:hanging="360"/>
      </w:pPr>
      <w:rPr>
        <w:rFonts w:ascii="Courier New" w:hAnsi="Courier New" w:cs="Courier New" w:hint="default"/>
      </w:rPr>
    </w:lvl>
    <w:lvl w:ilvl="2" w:tplc="FFFFFFFF" w:tentative="1">
      <w:start w:val="1"/>
      <w:numFmt w:val="bullet"/>
      <w:lvlText w:val=""/>
      <w:lvlJc w:val="left"/>
      <w:pPr>
        <w:ind w:left="4768" w:hanging="360"/>
      </w:pPr>
      <w:rPr>
        <w:rFonts w:ascii="Wingdings" w:hAnsi="Wingdings" w:hint="default"/>
      </w:rPr>
    </w:lvl>
    <w:lvl w:ilvl="3" w:tplc="FFFFFFFF" w:tentative="1">
      <w:start w:val="1"/>
      <w:numFmt w:val="bullet"/>
      <w:lvlText w:val=""/>
      <w:lvlJc w:val="left"/>
      <w:pPr>
        <w:ind w:left="5488" w:hanging="360"/>
      </w:pPr>
      <w:rPr>
        <w:rFonts w:ascii="Symbol" w:hAnsi="Symbol" w:hint="default"/>
      </w:rPr>
    </w:lvl>
    <w:lvl w:ilvl="4" w:tplc="FFFFFFFF" w:tentative="1">
      <w:start w:val="1"/>
      <w:numFmt w:val="bullet"/>
      <w:lvlText w:val="o"/>
      <w:lvlJc w:val="left"/>
      <w:pPr>
        <w:ind w:left="6208" w:hanging="360"/>
      </w:pPr>
      <w:rPr>
        <w:rFonts w:ascii="Courier New" w:hAnsi="Courier New" w:cs="Courier New" w:hint="default"/>
      </w:rPr>
    </w:lvl>
    <w:lvl w:ilvl="5" w:tplc="FFFFFFFF" w:tentative="1">
      <w:start w:val="1"/>
      <w:numFmt w:val="bullet"/>
      <w:lvlText w:val=""/>
      <w:lvlJc w:val="left"/>
      <w:pPr>
        <w:ind w:left="6928" w:hanging="360"/>
      </w:pPr>
      <w:rPr>
        <w:rFonts w:ascii="Wingdings" w:hAnsi="Wingdings" w:hint="default"/>
      </w:rPr>
    </w:lvl>
    <w:lvl w:ilvl="6" w:tplc="FFFFFFFF" w:tentative="1">
      <w:start w:val="1"/>
      <w:numFmt w:val="bullet"/>
      <w:lvlText w:val=""/>
      <w:lvlJc w:val="left"/>
      <w:pPr>
        <w:ind w:left="7648" w:hanging="360"/>
      </w:pPr>
      <w:rPr>
        <w:rFonts w:ascii="Symbol" w:hAnsi="Symbol" w:hint="default"/>
      </w:rPr>
    </w:lvl>
    <w:lvl w:ilvl="7" w:tplc="FFFFFFFF" w:tentative="1">
      <w:start w:val="1"/>
      <w:numFmt w:val="bullet"/>
      <w:lvlText w:val="o"/>
      <w:lvlJc w:val="left"/>
      <w:pPr>
        <w:ind w:left="8368" w:hanging="360"/>
      </w:pPr>
      <w:rPr>
        <w:rFonts w:ascii="Courier New" w:hAnsi="Courier New" w:cs="Courier New" w:hint="default"/>
      </w:rPr>
    </w:lvl>
    <w:lvl w:ilvl="8" w:tplc="FFFFFFFF" w:tentative="1">
      <w:start w:val="1"/>
      <w:numFmt w:val="bullet"/>
      <w:lvlText w:val=""/>
      <w:lvlJc w:val="left"/>
      <w:pPr>
        <w:ind w:left="9088" w:hanging="360"/>
      </w:pPr>
      <w:rPr>
        <w:rFonts w:ascii="Wingdings" w:hAnsi="Wingdings" w:hint="default"/>
      </w:rPr>
    </w:lvl>
  </w:abstractNum>
  <w:abstractNum w:abstractNumId="46" w15:restartNumberingAfterBreak="0">
    <w:nsid w:val="5C3F36DE"/>
    <w:multiLevelType w:val="hybridMultilevel"/>
    <w:tmpl w:val="795AD594"/>
    <w:lvl w:ilvl="0" w:tplc="FFFFFFFF">
      <w:start w:val="1"/>
      <w:numFmt w:val="decimal"/>
      <w:lvlText w:val="%1."/>
      <w:lvlJc w:val="left"/>
      <w:pPr>
        <w:ind w:left="3192" w:hanging="360"/>
      </w:pPr>
      <w:rPr>
        <w:rFonts w:hint="default"/>
      </w:rPr>
    </w:lvl>
    <w:lvl w:ilvl="1" w:tplc="FFFFFFFF" w:tentative="1">
      <w:start w:val="1"/>
      <w:numFmt w:val="lowerLetter"/>
      <w:lvlText w:val="%2."/>
      <w:lvlJc w:val="left"/>
      <w:pPr>
        <w:ind w:left="3912" w:hanging="360"/>
      </w:pPr>
    </w:lvl>
    <w:lvl w:ilvl="2" w:tplc="FFFFFFFF" w:tentative="1">
      <w:start w:val="1"/>
      <w:numFmt w:val="lowerRoman"/>
      <w:lvlText w:val="%3."/>
      <w:lvlJc w:val="right"/>
      <w:pPr>
        <w:ind w:left="4632" w:hanging="180"/>
      </w:pPr>
    </w:lvl>
    <w:lvl w:ilvl="3" w:tplc="FFFFFFFF" w:tentative="1">
      <w:start w:val="1"/>
      <w:numFmt w:val="decimal"/>
      <w:lvlText w:val="%4."/>
      <w:lvlJc w:val="left"/>
      <w:pPr>
        <w:ind w:left="5352" w:hanging="360"/>
      </w:pPr>
    </w:lvl>
    <w:lvl w:ilvl="4" w:tplc="FFFFFFFF" w:tentative="1">
      <w:start w:val="1"/>
      <w:numFmt w:val="lowerLetter"/>
      <w:lvlText w:val="%5."/>
      <w:lvlJc w:val="left"/>
      <w:pPr>
        <w:ind w:left="6072" w:hanging="360"/>
      </w:pPr>
    </w:lvl>
    <w:lvl w:ilvl="5" w:tplc="FFFFFFFF" w:tentative="1">
      <w:start w:val="1"/>
      <w:numFmt w:val="lowerRoman"/>
      <w:lvlText w:val="%6."/>
      <w:lvlJc w:val="right"/>
      <w:pPr>
        <w:ind w:left="6792" w:hanging="180"/>
      </w:pPr>
    </w:lvl>
    <w:lvl w:ilvl="6" w:tplc="FFFFFFFF" w:tentative="1">
      <w:start w:val="1"/>
      <w:numFmt w:val="decimal"/>
      <w:lvlText w:val="%7."/>
      <w:lvlJc w:val="left"/>
      <w:pPr>
        <w:ind w:left="7512" w:hanging="360"/>
      </w:pPr>
    </w:lvl>
    <w:lvl w:ilvl="7" w:tplc="FFFFFFFF" w:tentative="1">
      <w:start w:val="1"/>
      <w:numFmt w:val="lowerLetter"/>
      <w:lvlText w:val="%8."/>
      <w:lvlJc w:val="left"/>
      <w:pPr>
        <w:ind w:left="8232" w:hanging="360"/>
      </w:pPr>
    </w:lvl>
    <w:lvl w:ilvl="8" w:tplc="FFFFFFFF" w:tentative="1">
      <w:start w:val="1"/>
      <w:numFmt w:val="lowerRoman"/>
      <w:lvlText w:val="%9."/>
      <w:lvlJc w:val="right"/>
      <w:pPr>
        <w:ind w:left="8952" w:hanging="180"/>
      </w:pPr>
    </w:lvl>
  </w:abstractNum>
  <w:abstractNum w:abstractNumId="47" w15:restartNumberingAfterBreak="0">
    <w:nsid w:val="5DB8342E"/>
    <w:multiLevelType w:val="hybridMultilevel"/>
    <w:tmpl w:val="42D413D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627208D1"/>
    <w:multiLevelType w:val="hybridMultilevel"/>
    <w:tmpl w:val="EB166262"/>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0" w15:restartNumberingAfterBreak="0">
    <w:nsid w:val="633D6459"/>
    <w:multiLevelType w:val="hybridMultilevel"/>
    <w:tmpl w:val="A01AAF62"/>
    <w:lvl w:ilvl="0" w:tplc="FFFFFFFF">
      <w:start w:val="1"/>
      <w:numFmt w:val="lowerLetter"/>
      <w:lvlText w:val="%1."/>
      <w:lvlJc w:val="left"/>
      <w:pPr>
        <w:ind w:left="3328" w:hanging="360"/>
      </w:pPr>
      <w:rPr>
        <w:rFonts w:hint="default"/>
      </w:rPr>
    </w:lvl>
    <w:lvl w:ilvl="1" w:tplc="FFFFFFFF" w:tentative="1">
      <w:start w:val="1"/>
      <w:numFmt w:val="bullet"/>
      <w:lvlText w:val="o"/>
      <w:lvlJc w:val="left"/>
      <w:pPr>
        <w:ind w:left="4048" w:hanging="360"/>
      </w:pPr>
      <w:rPr>
        <w:rFonts w:ascii="Courier New" w:hAnsi="Courier New" w:cs="Courier New" w:hint="default"/>
      </w:rPr>
    </w:lvl>
    <w:lvl w:ilvl="2" w:tplc="FFFFFFFF" w:tentative="1">
      <w:start w:val="1"/>
      <w:numFmt w:val="bullet"/>
      <w:lvlText w:val=""/>
      <w:lvlJc w:val="left"/>
      <w:pPr>
        <w:ind w:left="4768" w:hanging="360"/>
      </w:pPr>
      <w:rPr>
        <w:rFonts w:ascii="Wingdings" w:hAnsi="Wingdings" w:hint="default"/>
      </w:rPr>
    </w:lvl>
    <w:lvl w:ilvl="3" w:tplc="FFFFFFFF" w:tentative="1">
      <w:start w:val="1"/>
      <w:numFmt w:val="bullet"/>
      <w:lvlText w:val=""/>
      <w:lvlJc w:val="left"/>
      <w:pPr>
        <w:ind w:left="5488" w:hanging="360"/>
      </w:pPr>
      <w:rPr>
        <w:rFonts w:ascii="Symbol" w:hAnsi="Symbol" w:hint="default"/>
      </w:rPr>
    </w:lvl>
    <w:lvl w:ilvl="4" w:tplc="FFFFFFFF" w:tentative="1">
      <w:start w:val="1"/>
      <w:numFmt w:val="bullet"/>
      <w:lvlText w:val="o"/>
      <w:lvlJc w:val="left"/>
      <w:pPr>
        <w:ind w:left="6208" w:hanging="360"/>
      </w:pPr>
      <w:rPr>
        <w:rFonts w:ascii="Courier New" w:hAnsi="Courier New" w:cs="Courier New" w:hint="default"/>
      </w:rPr>
    </w:lvl>
    <w:lvl w:ilvl="5" w:tplc="FFFFFFFF" w:tentative="1">
      <w:start w:val="1"/>
      <w:numFmt w:val="bullet"/>
      <w:lvlText w:val=""/>
      <w:lvlJc w:val="left"/>
      <w:pPr>
        <w:ind w:left="6928" w:hanging="360"/>
      </w:pPr>
      <w:rPr>
        <w:rFonts w:ascii="Wingdings" w:hAnsi="Wingdings" w:hint="default"/>
      </w:rPr>
    </w:lvl>
    <w:lvl w:ilvl="6" w:tplc="FFFFFFFF" w:tentative="1">
      <w:start w:val="1"/>
      <w:numFmt w:val="bullet"/>
      <w:lvlText w:val=""/>
      <w:lvlJc w:val="left"/>
      <w:pPr>
        <w:ind w:left="7648" w:hanging="360"/>
      </w:pPr>
      <w:rPr>
        <w:rFonts w:ascii="Symbol" w:hAnsi="Symbol" w:hint="default"/>
      </w:rPr>
    </w:lvl>
    <w:lvl w:ilvl="7" w:tplc="FFFFFFFF" w:tentative="1">
      <w:start w:val="1"/>
      <w:numFmt w:val="bullet"/>
      <w:lvlText w:val="o"/>
      <w:lvlJc w:val="left"/>
      <w:pPr>
        <w:ind w:left="8368" w:hanging="360"/>
      </w:pPr>
      <w:rPr>
        <w:rFonts w:ascii="Courier New" w:hAnsi="Courier New" w:cs="Courier New" w:hint="default"/>
      </w:rPr>
    </w:lvl>
    <w:lvl w:ilvl="8" w:tplc="FFFFFFFF" w:tentative="1">
      <w:start w:val="1"/>
      <w:numFmt w:val="bullet"/>
      <w:lvlText w:val=""/>
      <w:lvlJc w:val="left"/>
      <w:pPr>
        <w:ind w:left="9088" w:hanging="360"/>
      </w:pPr>
      <w:rPr>
        <w:rFonts w:ascii="Wingdings" w:hAnsi="Wingdings" w:hint="default"/>
      </w:rPr>
    </w:lvl>
  </w:abstractNum>
  <w:abstractNum w:abstractNumId="51" w15:restartNumberingAfterBreak="0">
    <w:nsid w:val="671863FC"/>
    <w:multiLevelType w:val="hybridMultilevel"/>
    <w:tmpl w:val="2664274E"/>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52" w15:restartNumberingAfterBreak="0">
    <w:nsid w:val="67AB4D84"/>
    <w:multiLevelType w:val="multilevel"/>
    <w:tmpl w:val="FFDC463E"/>
    <w:lvl w:ilvl="0">
      <w:start w:val="1"/>
      <w:numFmt w:val="decimal"/>
      <w:pStyle w:val="Otsikko1"/>
      <w:lvlText w:val="%1."/>
      <w:lvlJc w:val="left"/>
      <w:pPr>
        <w:tabs>
          <w:tab w:val="num" w:pos="0"/>
        </w:tabs>
        <w:ind w:left="709" w:hanging="709"/>
      </w:pPr>
      <w:rPr>
        <w:rFonts w:asciiTheme="minorHAnsi" w:hAnsiTheme="minorHAnsi" w:hint="default"/>
        <w:b/>
        <w:i w:val="0"/>
        <w:color w:val="00558C"/>
        <w:sz w:val="28"/>
      </w:rPr>
    </w:lvl>
    <w:lvl w:ilvl="1">
      <w:start w:val="1"/>
      <w:numFmt w:val="decimal"/>
      <w:pStyle w:val="Otsikko2"/>
      <w:lvlText w:val="%1.%2."/>
      <w:lvlJc w:val="left"/>
      <w:pPr>
        <w:tabs>
          <w:tab w:val="num" w:pos="3118"/>
        </w:tabs>
        <w:ind w:left="3969" w:hanging="851"/>
      </w:pPr>
      <w:rPr>
        <w:rFonts w:asciiTheme="minorHAnsi" w:hAnsiTheme="minorHAnsi" w:hint="default"/>
        <w:b/>
        <w:i w:val="0"/>
        <w:color w:val="00558C"/>
        <w:sz w:val="24"/>
      </w:rPr>
    </w:lvl>
    <w:lvl w:ilvl="2">
      <w:start w:val="1"/>
      <w:numFmt w:val="decimal"/>
      <w:pStyle w:val="Otsikko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Otsikko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Otsikko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3" w15:restartNumberingAfterBreak="0">
    <w:nsid w:val="6ADF3E3A"/>
    <w:multiLevelType w:val="hybridMultilevel"/>
    <w:tmpl w:val="DBD290BC"/>
    <w:lvl w:ilvl="0" w:tplc="040B0001">
      <w:start w:val="1"/>
      <w:numFmt w:val="bullet"/>
      <w:lvlText w:val=""/>
      <w:lvlJc w:val="left"/>
      <w:pPr>
        <w:ind w:left="2176" w:hanging="360"/>
      </w:pPr>
      <w:rPr>
        <w:rFonts w:ascii="Symbol" w:hAnsi="Symbol" w:hint="default"/>
      </w:rPr>
    </w:lvl>
    <w:lvl w:ilvl="1" w:tplc="040B0003" w:tentative="1">
      <w:start w:val="1"/>
      <w:numFmt w:val="bullet"/>
      <w:lvlText w:val="o"/>
      <w:lvlJc w:val="left"/>
      <w:pPr>
        <w:ind w:left="2896" w:hanging="360"/>
      </w:pPr>
      <w:rPr>
        <w:rFonts w:ascii="Courier New" w:hAnsi="Courier New" w:cs="Courier New" w:hint="default"/>
      </w:rPr>
    </w:lvl>
    <w:lvl w:ilvl="2" w:tplc="040B0005" w:tentative="1">
      <w:start w:val="1"/>
      <w:numFmt w:val="bullet"/>
      <w:lvlText w:val=""/>
      <w:lvlJc w:val="left"/>
      <w:pPr>
        <w:ind w:left="3616" w:hanging="360"/>
      </w:pPr>
      <w:rPr>
        <w:rFonts w:ascii="Wingdings" w:hAnsi="Wingdings" w:hint="default"/>
      </w:rPr>
    </w:lvl>
    <w:lvl w:ilvl="3" w:tplc="040B0001" w:tentative="1">
      <w:start w:val="1"/>
      <w:numFmt w:val="bullet"/>
      <w:lvlText w:val=""/>
      <w:lvlJc w:val="left"/>
      <w:pPr>
        <w:ind w:left="4336" w:hanging="360"/>
      </w:pPr>
      <w:rPr>
        <w:rFonts w:ascii="Symbol" w:hAnsi="Symbol" w:hint="default"/>
      </w:rPr>
    </w:lvl>
    <w:lvl w:ilvl="4" w:tplc="040B0003" w:tentative="1">
      <w:start w:val="1"/>
      <w:numFmt w:val="bullet"/>
      <w:lvlText w:val="o"/>
      <w:lvlJc w:val="left"/>
      <w:pPr>
        <w:ind w:left="5056" w:hanging="360"/>
      </w:pPr>
      <w:rPr>
        <w:rFonts w:ascii="Courier New" w:hAnsi="Courier New" w:cs="Courier New" w:hint="default"/>
      </w:rPr>
    </w:lvl>
    <w:lvl w:ilvl="5" w:tplc="040B0005" w:tentative="1">
      <w:start w:val="1"/>
      <w:numFmt w:val="bullet"/>
      <w:lvlText w:val=""/>
      <w:lvlJc w:val="left"/>
      <w:pPr>
        <w:ind w:left="5776" w:hanging="360"/>
      </w:pPr>
      <w:rPr>
        <w:rFonts w:ascii="Wingdings" w:hAnsi="Wingdings" w:hint="default"/>
      </w:rPr>
    </w:lvl>
    <w:lvl w:ilvl="6" w:tplc="040B0001" w:tentative="1">
      <w:start w:val="1"/>
      <w:numFmt w:val="bullet"/>
      <w:lvlText w:val=""/>
      <w:lvlJc w:val="left"/>
      <w:pPr>
        <w:ind w:left="6496" w:hanging="360"/>
      </w:pPr>
      <w:rPr>
        <w:rFonts w:ascii="Symbol" w:hAnsi="Symbol" w:hint="default"/>
      </w:rPr>
    </w:lvl>
    <w:lvl w:ilvl="7" w:tplc="040B0003" w:tentative="1">
      <w:start w:val="1"/>
      <w:numFmt w:val="bullet"/>
      <w:lvlText w:val="o"/>
      <w:lvlJc w:val="left"/>
      <w:pPr>
        <w:ind w:left="7216" w:hanging="360"/>
      </w:pPr>
      <w:rPr>
        <w:rFonts w:ascii="Courier New" w:hAnsi="Courier New" w:cs="Courier New" w:hint="default"/>
      </w:rPr>
    </w:lvl>
    <w:lvl w:ilvl="8" w:tplc="040B0005" w:tentative="1">
      <w:start w:val="1"/>
      <w:numFmt w:val="bullet"/>
      <w:lvlText w:val=""/>
      <w:lvlJc w:val="left"/>
      <w:pPr>
        <w:ind w:left="7936" w:hanging="360"/>
      </w:pPr>
      <w:rPr>
        <w:rFonts w:ascii="Wingdings" w:hAnsi="Wingdings" w:hint="default"/>
      </w:rPr>
    </w:lvl>
  </w:abstractNum>
  <w:abstractNum w:abstractNumId="54" w15:restartNumberingAfterBreak="0">
    <w:nsid w:val="6BF71ECC"/>
    <w:multiLevelType w:val="hybridMultilevel"/>
    <w:tmpl w:val="795AD594"/>
    <w:lvl w:ilvl="0" w:tplc="040B000F">
      <w:start w:val="1"/>
      <w:numFmt w:val="decimal"/>
      <w:lvlText w:val="%1."/>
      <w:lvlJc w:val="left"/>
      <w:pPr>
        <w:ind w:left="3192" w:hanging="360"/>
      </w:pPr>
      <w:rPr>
        <w:rFonts w:hint="default"/>
      </w:rPr>
    </w:lvl>
    <w:lvl w:ilvl="1" w:tplc="040B0019" w:tentative="1">
      <w:start w:val="1"/>
      <w:numFmt w:val="lowerLetter"/>
      <w:lvlText w:val="%2."/>
      <w:lvlJc w:val="left"/>
      <w:pPr>
        <w:ind w:left="3912" w:hanging="360"/>
      </w:pPr>
    </w:lvl>
    <w:lvl w:ilvl="2" w:tplc="040B001B" w:tentative="1">
      <w:start w:val="1"/>
      <w:numFmt w:val="lowerRoman"/>
      <w:lvlText w:val="%3."/>
      <w:lvlJc w:val="right"/>
      <w:pPr>
        <w:ind w:left="4632" w:hanging="180"/>
      </w:pPr>
    </w:lvl>
    <w:lvl w:ilvl="3" w:tplc="040B000F" w:tentative="1">
      <w:start w:val="1"/>
      <w:numFmt w:val="decimal"/>
      <w:lvlText w:val="%4."/>
      <w:lvlJc w:val="left"/>
      <w:pPr>
        <w:ind w:left="5352" w:hanging="360"/>
      </w:pPr>
    </w:lvl>
    <w:lvl w:ilvl="4" w:tplc="040B0019" w:tentative="1">
      <w:start w:val="1"/>
      <w:numFmt w:val="lowerLetter"/>
      <w:lvlText w:val="%5."/>
      <w:lvlJc w:val="left"/>
      <w:pPr>
        <w:ind w:left="6072" w:hanging="360"/>
      </w:pPr>
    </w:lvl>
    <w:lvl w:ilvl="5" w:tplc="040B001B" w:tentative="1">
      <w:start w:val="1"/>
      <w:numFmt w:val="lowerRoman"/>
      <w:lvlText w:val="%6."/>
      <w:lvlJc w:val="right"/>
      <w:pPr>
        <w:ind w:left="6792" w:hanging="180"/>
      </w:pPr>
    </w:lvl>
    <w:lvl w:ilvl="6" w:tplc="040B000F" w:tentative="1">
      <w:start w:val="1"/>
      <w:numFmt w:val="decimal"/>
      <w:lvlText w:val="%7."/>
      <w:lvlJc w:val="left"/>
      <w:pPr>
        <w:ind w:left="7512" w:hanging="360"/>
      </w:pPr>
    </w:lvl>
    <w:lvl w:ilvl="7" w:tplc="040B0019" w:tentative="1">
      <w:start w:val="1"/>
      <w:numFmt w:val="lowerLetter"/>
      <w:lvlText w:val="%8."/>
      <w:lvlJc w:val="left"/>
      <w:pPr>
        <w:ind w:left="8232" w:hanging="360"/>
      </w:pPr>
    </w:lvl>
    <w:lvl w:ilvl="8" w:tplc="040B001B" w:tentative="1">
      <w:start w:val="1"/>
      <w:numFmt w:val="lowerRoman"/>
      <w:lvlText w:val="%9."/>
      <w:lvlJc w:val="right"/>
      <w:pPr>
        <w:ind w:left="8952" w:hanging="180"/>
      </w:pPr>
    </w:lvl>
  </w:abstractNum>
  <w:abstractNum w:abstractNumId="55"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56" w15:restartNumberingAfterBreak="0">
    <w:nsid w:val="6E3E1B72"/>
    <w:multiLevelType w:val="hybridMultilevel"/>
    <w:tmpl w:val="3B465C3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57" w15:restartNumberingAfterBreak="0">
    <w:nsid w:val="74775925"/>
    <w:multiLevelType w:val="hybridMultilevel"/>
    <w:tmpl w:val="795AD594"/>
    <w:lvl w:ilvl="0" w:tplc="040B000F">
      <w:start w:val="1"/>
      <w:numFmt w:val="decimal"/>
      <w:lvlText w:val="%1."/>
      <w:lvlJc w:val="left"/>
      <w:pPr>
        <w:ind w:left="720" w:hanging="360"/>
      </w:pPr>
      <w:rPr>
        <w:rFonts w:hint="default"/>
      </w:rPr>
    </w:lvl>
    <w:lvl w:ilvl="1" w:tplc="040B0019">
      <w:start w:val="1"/>
      <w:numFmt w:val="lowerLetter"/>
      <w:lvlText w:val="%2."/>
      <w:lvlJc w:val="left"/>
      <w:pPr>
        <w:ind w:left="1440" w:hanging="360"/>
      </w:pPr>
    </w:lvl>
    <w:lvl w:ilvl="2" w:tplc="040B001B">
      <w:start w:val="1"/>
      <w:numFmt w:val="lowerRoman"/>
      <w:lvlText w:val="%3."/>
      <w:lvlJc w:val="right"/>
      <w:pPr>
        <w:ind w:left="2160" w:hanging="180"/>
      </w:pPr>
    </w:lvl>
    <w:lvl w:ilvl="3" w:tplc="040B000F">
      <w:start w:val="1"/>
      <w:numFmt w:val="decimal"/>
      <w:lvlText w:val="%4."/>
      <w:lvlJc w:val="left"/>
      <w:pPr>
        <w:ind w:left="2880" w:hanging="360"/>
      </w:pPr>
    </w:lvl>
    <w:lvl w:ilvl="4" w:tplc="040B0019">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58" w15:restartNumberingAfterBreak="0">
    <w:nsid w:val="767362E4"/>
    <w:multiLevelType w:val="hybridMultilevel"/>
    <w:tmpl w:val="3228967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9"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77D8647F"/>
    <w:multiLevelType w:val="hybridMultilevel"/>
    <w:tmpl w:val="795AD594"/>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62" w15:restartNumberingAfterBreak="0">
    <w:nsid w:val="79E21E67"/>
    <w:multiLevelType w:val="hybridMultilevel"/>
    <w:tmpl w:val="3446D0A0"/>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3"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05345876">
    <w:abstractNumId w:val="11"/>
  </w:num>
  <w:num w:numId="2" w16cid:durableId="628702387">
    <w:abstractNumId w:val="21"/>
  </w:num>
  <w:num w:numId="3" w16cid:durableId="1695426421">
    <w:abstractNumId w:val="12"/>
  </w:num>
  <w:num w:numId="4" w16cid:durableId="1764951845">
    <w:abstractNumId w:val="20"/>
  </w:num>
  <w:num w:numId="5" w16cid:durableId="1773357029">
    <w:abstractNumId w:val="10"/>
  </w:num>
  <w:num w:numId="6" w16cid:durableId="1401514017">
    <w:abstractNumId w:val="19"/>
  </w:num>
  <w:num w:numId="7" w16cid:durableId="87849346">
    <w:abstractNumId w:val="0"/>
  </w:num>
  <w:num w:numId="8" w16cid:durableId="836070078">
    <w:abstractNumId w:val="14"/>
  </w:num>
  <w:num w:numId="9" w16cid:durableId="771315535">
    <w:abstractNumId w:val="17"/>
  </w:num>
  <w:num w:numId="10" w16cid:durableId="1037970920">
    <w:abstractNumId w:val="48"/>
  </w:num>
  <w:num w:numId="11" w16cid:durableId="1386179652">
    <w:abstractNumId w:val="28"/>
  </w:num>
  <w:num w:numId="12" w16cid:durableId="440956759">
    <w:abstractNumId w:val="39"/>
  </w:num>
  <w:num w:numId="13" w16cid:durableId="449473541">
    <w:abstractNumId w:val="63"/>
  </w:num>
  <w:num w:numId="14" w16cid:durableId="1942100612">
    <w:abstractNumId w:val="59"/>
  </w:num>
  <w:num w:numId="15" w16cid:durableId="337735280">
    <w:abstractNumId w:val="60"/>
  </w:num>
  <w:num w:numId="16" w16cid:durableId="682048652">
    <w:abstractNumId w:val="55"/>
  </w:num>
  <w:num w:numId="17" w16cid:durableId="2021083908">
    <w:abstractNumId w:val="52"/>
  </w:num>
  <w:num w:numId="18" w16cid:durableId="816842765">
    <w:abstractNumId w:val="26"/>
  </w:num>
  <w:num w:numId="19" w16cid:durableId="989677515">
    <w:abstractNumId w:val="22"/>
  </w:num>
  <w:num w:numId="20" w16cid:durableId="320235399">
    <w:abstractNumId w:val="36"/>
  </w:num>
  <w:num w:numId="21" w16cid:durableId="38942564">
    <w:abstractNumId w:val="30"/>
  </w:num>
  <w:num w:numId="22" w16cid:durableId="871648657">
    <w:abstractNumId w:val="4"/>
  </w:num>
  <w:num w:numId="23" w16cid:durableId="826677604">
    <w:abstractNumId w:val="61"/>
  </w:num>
  <w:num w:numId="24" w16cid:durableId="1645085815">
    <w:abstractNumId w:val="57"/>
  </w:num>
  <w:num w:numId="25" w16cid:durableId="1481730678">
    <w:abstractNumId w:val="54"/>
  </w:num>
  <w:num w:numId="26" w16cid:durableId="1024751785">
    <w:abstractNumId w:val="2"/>
  </w:num>
  <w:num w:numId="27" w16cid:durableId="150262134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84324291">
    <w:abstractNumId w:val="25"/>
  </w:num>
  <w:num w:numId="29" w16cid:durableId="1698038570">
    <w:abstractNumId w:val="50"/>
  </w:num>
  <w:num w:numId="30" w16cid:durableId="335571073">
    <w:abstractNumId w:val="40"/>
  </w:num>
  <w:num w:numId="31" w16cid:durableId="597829727">
    <w:abstractNumId w:val="5"/>
  </w:num>
  <w:num w:numId="32" w16cid:durableId="2042974307">
    <w:abstractNumId w:val="45"/>
  </w:num>
  <w:num w:numId="33" w16cid:durableId="1126896947">
    <w:abstractNumId w:val="41"/>
  </w:num>
  <w:num w:numId="34" w16cid:durableId="1788355328">
    <w:abstractNumId w:val="6"/>
  </w:num>
  <w:num w:numId="35" w16cid:durableId="1650985904">
    <w:abstractNumId w:val="46"/>
  </w:num>
  <w:num w:numId="36" w16cid:durableId="1466585482">
    <w:abstractNumId w:val="33"/>
  </w:num>
  <w:num w:numId="37" w16cid:durableId="17805691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77588437">
    <w:abstractNumId w:val="15"/>
  </w:num>
  <w:num w:numId="39" w16cid:durableId="1508982502">
    <w:abstractNumId w:val="62"/>
  </w:num>
  <w:num w:numId="40" w16cid:durableId="686903990">
    <w:abstractNumId w:val="7"/>
  </w:num>
  <w:num w:numId="41" w16cid:durableId="960499625">
    <w:abstractNumId w:val="16"/>
  </w:num>
  <w:num w:numId="42" w16cid:durableId="539635460">
    <w:abstractNumId w:val="44"/>
  </w:num>
  <w:num w:numId="43" w16cid:durableId="958493783">
    <w:abstractNumId w:val="27"/>
  </w:num>
  <w:num w:numId="44" w16cid:durableId="1467433656">
    <w:abstractNumId w:val="58"/>
  </w:num>
  <w:num w:numId="45" w16cid:durableId="1008100483">
    <w:abstractNumId w:val="49"/>
  </w:num>
  <w:num w:numId="46" w16cid:durableId="1343120142">
    <w:abstractNumId w:val="37"/>
  </w:num>
  <w:num w:numId="47" w16cid:durableId="1808011302">
    <w:abstractNumId w:val="34"/>
  </w:num>
  <w:num w:numId="48" w16cid:durableId="1767454682">
    <w:abstractNumId w:val="56"/>
  </w:num>
  <w:num w:numId="49" w16cid:durableId="1535340333">
    <w:abstractNumId w:val="35"/>
  </w:num>
  <w:num w:numId="50" w16cid:durableId="1777289934">
    <w:abstractNumId w:val="3"/>
  </w:num>
  <w:num w:numId="51" w16cid:durableId="1949269246">
    <w:abstractNumId w:val="8"/>
  </w:num>
  <w:num w:numId="52" w16cid:durableId="677124776">
    <w:abstractNumId w:val="43"/>
  </w:num>
  <w:num w:numId="53" w16cid:durableId="227883366">
    <w:abstractNumId w:val="13"/>
  </w:num>
  <w:num w:numId="54" w16cid:durableId="1279144865">
    <w:abstractNumId w:val="51"/>
  </w:num>
  <w:num w:numId="55" w16cid:durableId="942228240">
    <w:abstractNumId w:val="38"/>
  </w:num>
  <w:num w:numId="56" w16cid:durableId="2133480026">
    <w:abstractNumId w:val="53"/>
  </w:num>
  <w:num w:numId="57" w16cid:durableId="545876795">
    <w:abstractNumId w:val="9"/>
  </w:num>
  <w:num w:numId="58" w16cid:durableId="486947096">
    <w:abstractNumId w:val="18"/>
  </w:num>
  <w:num w:numId="59" w16cid:durableId="308095286">
    <w:abstractNumId w:val="32"/>
  </w:num>
  <w:num w:numId="60" w16cid:durableId="113251305">
    <w:abstractNumId w:val="1"/>
  </w:num>
  <w:num w:numId="61" w16cid:durableId="378431710">
    <w:abstractNumId w:val="42"/>
  </w:num>
  <w:num w:numId="62" w16cid:durableId="1369140848">
    <w:abstractNumId w:val="47"/>
  </w:num>
  <w:num w:numId="63" w16cid:durableId="1922984442">
    <w:abstractNumId w:val="29"/>
  </w:num>
  <w:num w:numId="64" w16cid:durableId="490874926">
    <w:abstractNumId w:val="24"/>
  </w:num>
  <w:num w:numId="65" w16cid:durableId="1257907481">
    <w:abstractNumId w:val="52"/>
  </w:num>
  <w:num w:numId="66" w16cid:durableId="1382628166">
    <w:abstractNumId w:val="52"/>
  </w:num>
  <w:num w:numId="67" w16cid:durableId="316232689">
    <w:abstractNumId w:val="52"/>
  </w:num>
  <w:num w:numId="68" w16cid:durableId="1760324499">
    <w:abstractNumId w:val="52"/>
  </w:num>
  <w:num w:numId="69" w16cid:durableId="499539530">
    <w:abstractNumId w:val="52"/>
  </w:num>
  <w:num w:numId="70" w16cid:durableId="492260942">
    <w:abstractNumId w:val="52"/>
  </w:num>
  <w:num w:numId="71" w16cid:durableId="252664002">
    <w:abstractNumId w:val="52"/>
  </w:num>
  <w:num w:numId="72" w16cid:durableId="637807520">
    <w:abstractNumId w:val="52"/>
  </w:num>
  <w:num w:numId="73" w16cid:durableId="1797603755">
    <w:abstractNumId w:val="52"/>
  </w:num>
  <w:num w:numId="74" w16cid:durableId="1733389031">
    <w:abstractNumId w:val="52"/>
  </w:num>
  <w:num w:numId="75" w16cid:durableId="736587574">
    <w:abstractNumId w:val="52"/>
  </w:num>
  <w:num w:numId="76" w16cid:durableId="1455520452">
    <w:abstractNumId w:val="52"/>
  </w:num>
  <w:num w:numId="77" w16cid:durableId="98717699">
    <w:abstractNumId w:val="52"/>
  </w:num>
  <w:num w:numId="78" w16cid:durableId="345063883">
    <w:abstractNumId w:val="52"/>
  </w:num>
  <w:num w:numId="79" w16cid:durableId="1180046877">
    <w:abstractNumId w:val="52"/>
  </w:num>
  <w:num w:numId="80" w16cid:durableId="3173711">
    <w:abstractNumId w:val="52"/>
  </w:num>
  <w:num w:numId="81" w16cid:durableId="44761909">
    <w:abstractNumId w:val="52"/>
  </w:num>
  <w:num w:numId="82" w16cid:durableId="255485231">
    <w:abstractNumId w:val="52"/>
  </w:num>
  <w:num w:numId="83" w16cid:durableId="1618683422">
    <w:abstractNumId w:val="52"/>
  </w:num>
  <w:num w:numId="84" w16cid:durableId="1743018952">
    <w:abstractNumId w:val="52"/>
  </w:num>
  <w:num w:numId="85" w16cid:durableId="1754888163">
    <w:abstractNumId w:val="52"/>
  </w:num>
  <w:num w:numId="86" w16cid:durableId="576943349">
    <w:abstractNumId w:val="52"/>
  </w:num>
  <w:num w:numId="87" w16cid:durableId="307052397">
    <w:abstractNumId w:val="52"/>
  </w:num>
  <w:num w:numId="88" w16cid:durableId="790592054">
    <w:abstractNumId w:val="52"/>
  </w:num>
  <w:num w:numId="89" w16cid:durableId="593242321">
    <w:abstractNumId w:val="52"/>
  </w:num>
  <w:num w:numId="90" w16cid:durableId="734208289">
    <w:abstractNumId w:val="52"/>
  </w:num>
  <w:num w:numId="91" w16cid:durableId="1851095723">
    <w:abstractNumId w:val="52"/>
  </w:num>
  <w:num w:numId="92" w16cid:durableId="1113209509">
    <w:abstractNumId w:val="52"/>
  </w:num>
  <w:num w:numId="93" w16cid:durableId="1028339658">
    <w:abstractNumId w:val="52"/>
  </w:num>
  <w:num w:numId="94" w16cid:durableId="731929151">
    <w:abstractNumId w:val="52"/>
  </w:num>
  <w:num w:numId="95" w16cid:durableId="2063824095">
    <w:abstractNumId w:val="52"/>
  </w:num>
  <w:numIdMacAtCleanup w:val="6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rlsson, Fredrik">
    <w15:presenceInfo w15:providerId="AD" w15:userId="S-1-5-21-3711137892-2375806388-3929695594-4230"/>
  </w15:person>
  <w15:person w15:author="Kaski Maiju">
    <w15:presenceInfo w15:providerId="AD" w15:userId="S::maiju.kaski@fintraffic.fi::a6cee1b3-0684-4ddb-a558-2a60123abb63"/>
  </w15:person>
  <w15:person w15:author="Tuomas Martikainen">
    <w15:presenceInfo w15:providerId="AD" w15:userId="S::tuomas.martikainen@vayla.fi::d1b1d0cc-3262-44fb-b07c-9cdc99f31a14"/>
  </w15:person>
  <w15:person w15:author="Remi Hoeve">
    <w15:presenceInfo w15:providerId="AD" w15:userId="S::remi.hoeve@student.nhlstenden.com::00de0e44-acef-4d13-8737-e8c2528c9806"/>
  </w15:person>
  <w15:person w15:author="Remi Hoeve [2]">
    <w15:presenceInfo w15:providerId="Windows Live" w15:userId="53779b30788893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fi-FI" w:vendorID="64" w:dllVersion="6" w:nlCheck="1" w:checkStyle="0"/>
  <w:activeWritingStyle w:appName="MSWord" w:lang="fi-FI" w:vendorID="64" w:dllVersion="0" w:nlCheck="1" w:checkStyle="0"/>
  <w:activeWritingStyle w:appName="MSWord" w:lang="en-GB" w:vendorID="2" w:dllVersion="6" w:checkStyle="0"/>
  <w:activeWritingStyle w:appName="MSWord" w:lang="sv-SE" w:vendorID="22" w:dllVersion="513" w:checkStyle="1"/>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0E9"/>
    <w:rsid w:val="00001616"/>
    <w:rsid w:val="00005D7F"/>
    <w:rsid w:val="00007BD8"/>
    <w:rsid w:val="0001616D"/>
    <w:rsid w:val="00016839"/>
    <w:rsid w:val="000174F9"/>
    <w:rsid w:val="000249C2"/>
    <w:rsid w:val="000258F6"/>
    <w:rsid w:val="00027B36"/>
    <w:rsid w:val="0003449E"/>
    <w:rsid w:val="00035E1F"/>
    <w:rsid w:val="000379A7"/>
    <w:rsid w:val="00040EB8"/>
    <w:rsid w:val="000418CA"/>
    <w:rsid w:val="0004255E"/>
    <w:rsid w:val="000465D5"/>
    <w:rsid w:val="00050F02"/>
    <w:rsid w:val="0005129B"/>
    <w:rsid w:val="00051724"/>
    <w:rsid w:val="0005449E"/>
    <w:rsid w:val="00054C7D"/>
    <w:rsid w:val="00055938"/>
    <w:rsid w:val="00057B6D"/>
    <w:rsid w:val="000604EE"/>
    <w:rsid w:val="00061A7B"/>
    <w:rsid w:val="00062874"/>
    <w:rsid w:val="00077A8F"/>
    <w:rsid w:val="00082C85"/>
    <w:rsid w:val="00084B5B"/>
    <w:rsid w:val="0008654C"/>
    <w:rsid w:val="000870E9"/>
    <w:rsid w:val="000904ED"/>
    <w:rsid w:val="00091545"/>
    <w:rsid w:val="0009165E"/>
    <w:rsid w:val="00096F4D"/>
    <w:rsid w:val="00096F84"/>
    <w:rsid w:val="000A0779"/>
    <w:rsid w:val="000A27A8"/>
    <w:rsid w:val="000A2B40"/>
    <w:rsid w:val="000A470B"/>
    <w:rsid w:val="000A49B9"/>
    <w:rsid w:val="000A59C0"/>
    <w:rsid w:val="000A759E"/>
    <w:rsid w:val="000A78A9"/>
    <w:rsid w:val="000B1A90"/>
    <w:rsid w:val="000B2356"/>
    <w:rsid w:val="000B459D"/>
    <w:rsid w:val="000B51C0"/>
    <w:rsid w:val="000B577B"/>
    <w:rsid w:val="000B6FAC"/>
    <w:rsid w:val="000B70D9"/>
    <w:rsid w:val="000C0EB4"/>
    <w:rsid w:val="000C2133"/>
    <w:rsid w:val="000C2857"/>
    <w:rsid w:val="000C711B"/>
    <w:rsid w:val="000C75A8"/>
    <w:rsid w:val="000D1024"/>
    <w:rsid w:val="000D14CE"/>
    <w:rsid w:val="000D1D15"/>
    <w:rsid w:val="000D2431"/>
    <w:rsid w:val="000D3D8B"/>
    <w:rsid w:val="000D69F2"/>
    <w:rsid w:val="000D76B7"/>
    <w:rsid w:val="000D76D9"/>
    <w:rsid w:val="000E0EC6"/>
    <w:rsid w:val="000E223C"/>
    <w:rsid w:val="000E34D3"/>
    <w:rsid w:val="000E3954"/>
    <w:rsid w:val="000E3E52"/>
    <w:rsid w:val="000E542C"/>
    <w:rsid w:val="000E6582"/>
    <w:rsid w:val="000F0F9F"/>
    <w:rsid w:val="000F22C4"/>
    <w:rsid w:val="000F3F43"/>
    <w:rsid w:val="000F58ED"/>
    <w:rsid w:val="0010529E"/>
    <w:rsid w:val="00107BD3"/>
    <w:rsid w:val="00112571"/>
    <w:rsid w:val="00113421"/>
    <w:rsid w:val="00113D5B"/>
    <w:rsid w:val="00113F8F"/>
    <w:rsid w:val="00114FCA"/>
    <w:rsid w:val="00121616"/>
    <w:rsid w:val="00121F1B"/>
    <w:rsid w:val="001236B5"/>
    <w:rsid w:val="00126FD7"/>
    <w:rsid w:val="001349DB"/>
    <w:rsid w:val="00134B86"/>
    <w:rsid w:val="00135AEB"/>
    <w:rsid w:val="00136E58"/>
    <w:rsid w:val="0014060A"/>
    <w:rsid w:val="00144F8D"/>
    <w:rsid w:val="0014597C"/>
    <w:rsid w:val="00145E31"/>
    <w:rsid w:val="00147755"/>
    <w:rsid w:val="0015031A"/>
    <w:rsid w:val="00151BFE"/>
    <w:rsid w:val="001535C6"/>
    <w:rsid w:val="001547F9"/>
    <w:rsid w:val="00156F85"/>
    <w:rsid w:val="00160476"/>
    <w:rsid w:val="001607D8"/>
    <w:rsid w:val="00161325"/>
    <w:rsid w:val="00161401"/>
    <w:rsid w:val="00162612"/>
    <w:rsid w:val="001635F3"/>
    <w:rsid w:val="0016739C"/>
    <w:rsid w:val="00173602"/>
    <w:rsid w:val="00173FC9"/>
    <w:rsid w:val="00175CB7"/>
    <w:rsid w:val="00176BB8"/>
    <w:rsid w:val="001800F9"/>
    <w:rsid w:val="00182B9C"/>
    <w:rsid w:val="00184427"/>
    <w:rsid w:val="00184681"/>
    <w:rsid w:val="00186FED"/>
    <w:rsid w:val="001875B1"/>
    <w:rsid w:val="0019022E"/>
    <w:rsid w:val="00191120"/>
    <w:rsid w:val="0019173E"/>
    <w:rsid w:val="001A2DCA"/>
    <w:rsid w:val="001A73B9"/>
    <w:rsid w:val="001B1EF6"/>
    <w:rsid w:val="001B2A35"/>
    <w:rsid w:val="001B339A"/>
    <w:rsid w:val="001B571B"/>
    <w:rsid w:val="001B60A6"/>
    <w:rsid w:val="001C2971"/>
    <w:rsid w:val="001C650B"/>
    <w:rsid w:val="001C6D80"/>
    <w:rsid w:val="001C72B5"/>
    <w:rsid w:val="001C77FB"/>
    <w:rsid w:val="001D11AC"/>
    <w:rsid w:val="001D1845"/>
    <w:rsid w:val="001D2E7A"/>
    <w:rsid w:val="001D3992"/>
    <w:rsid w:val="001D4919"/>
    <w:rsid w:val="001D4A3E"/>
    <w:rsid w:val="001E1757"/>
    <w:rsid w:val="001E2C3B"/>
    <w:rsid w:val="001E32E5"/>
    <w:rsid w:val="001E3AEE"/>
    <w:rsid w:val="001E416D"/>
    <w:rsid w:val="001F4EF8"/>
    <w:rsid w:val="001F574E"/>
    <w:rsid w:val="001F5AB1"/>
    <w:rsid w:val="00200579"/>
    <w:rsid w:val="00201337"/>
    <w:rsid w:val="00201579"/>
    <w:rsid w:val="002022EA"/>
    <w:rsid w:val="00202CB2"/>
    <w:rsid w:val="002044E9"/>
    <w:rsid w:val="00205B17"/>
    <w:rsid w:val="00205D9B"/>
    <w:rsid w:val="002115A6"/>
    <w:rsid w:val="002125F1"/>
    <w:rsid w:val="00213436"/>
    <w:rsid w:val="00214033"/>
    <w:rsid w:val="00214E91"/>
    <w:rsid w:val="002176C4"/>
    <w:rsid w:val="002204DA"/>
    <w:rsid w:val="0022371A"/>
    <w:rsid w:val="00224DAB"/>
    <w:rsid w:val="0022582A"/>
    <w:rsid w:val="002337E5"/>
    <w:rsid w:val="00237785"/>
    <w:rsid w:val="00237A2B"/>
    <w:rsid w:val="002406D3"/>
    <w:rsid w:val="00241919"/>
    <w:rsid w:val="00245365"/>
    <w:rsid w:val="00246546"/>
    <w:rsid w:val="002505E9"/>
    <w:rsid w:val="00251FB9"/>
    <w:rsid w:val="002520AD"/>
    <w:rsid w:val="00255FD9"/>
    <w:rsid w:val="0025660A"/>
    <w:rsid w:val="00257DF8"/>
    <w:rsid w:val="00257E4A"/>
    <w:rsid w:val="0026038D"/>
    <w:rsid w:val="002617BA"/>
    <w:rsid w:val="00262E69"/>
    <w:rsid w:val="00263D78"/>
    <w:rsid w:val="002657BC"/>
    <w:rsid w:val="0027175D"/>
    <w:rsid w:val="002735DD"/>
    <w:rsid w:val="00274B97"/>
    <w:rsid w:val="00277968"/>
    <w:rsid w:val="002856CB"/>
    <w:rsid w:val="00286250"/>
    <w:rsid w:val="00290597"/>
    <w:rsid w:val="00290909"/>
    <w:rsid w:val="00295210"/>
    <w:rsid w:val="00296AE1"/>
    <w:rsid w:val="0029793F"/>
    <w:rsid w:val="002A1C42"/>
    <w:rsid w:val="002A617C"/>
    <w:rsid w:val="002A71CF"/>
    <w:rsid w:val="002B01D2"/>
    <w:rsid w:val="002B3E9D"/>
    <w:rsid w:val="002B574E"/>
    <w:rsid w:val="002C1E38"/>
    <w:rsid w:val="002C3C52"/>
    <w:rsid w:val="002C5F42"/>
    <w:rsid w:val="002C605E"/>
    <w:rsid w:val="002C77F4"/>
    <w:rsid w:val="002D0869"/>
    <w:rsid w:val="002D4930"/>
    <w:rsid w:val="002D4A37"/>
    <w:rsid w:val="002D6510"/>
    <w:rsid w:val="002D78FE"/>
    <w:rsid w:val="002D7D68"/>
    <w:rsid w:val="002E0E41"/>
    <w:rsid w:val="002E4993"/>
    <w:rsid w:val="002E560E"/>
    <w:rsid w:val="002E5BAC"/>
    <w:rsid w:val="002E6010"/>
    <w:rsid w:val="002E7635"/>
    <w:rsid w:val="002F2576"/>
    <w:rsid w:val="002F265A"/>
    <w:rsid w:val="002F29E6"/>
    <w:rsid w:val="002F3B40"/>
    <w:rsid w:val="003032C4"/>
    <w:rsid w:val="0030413F"/>
    <w:rsid w:val="00304A13"/>
    <w:rsid w:val="00305EFE"/>
    <w:rsid w:val="0031003F"/>
    <w:rsid w:val="0031068F"/>
    <w:rsid w:val="00311506"/>
    <w:rsid w:val="00313B4B"/>
    <w:rsid w:val="00313D13"/>
    <w:rsid w:val="00313D85"/>
    <w:rsid w:val="0031508E"/>
    <w:rsid w:val="003150F6"/>
    <w:rsid w:val="00315CE3"/>
    <w:rsid w:val="0031629B"/>
    <w:rsid w:val="00317F49"/>
    <w:rsid w:val="003251FE"/>
    <w:rsid w:val="00325D9A"/>
    <w:rsid w:val="00326BB4"/>
    <w:rsid w:val="003274DB"/>
    <w:rsid w:val="003276DE"/>
    <w:rsid w:val="00327FBF"/>
    <w:rsid w:val="003327BE"/>
    <w:rsid w:val="00332A7B"/>
    <w:rsid w:val="00332EE7"/>
    <w:rsid w:val="003343E0"/>
    <w:rsid w:val="00335E40"/>
    <w:rsid w:val="00337DCB"/>
    <w:rsid w:val="00342491"/>
    <w:rsid w:val="00344408"/>
    <w:rsid w:val="00345E37"/>
    <w:rsid w:val="00346A15"/>
    <w:rsid w:val="00346AEC"/>
    <w:rsid w:val="00347F3E"/>
    <w:rsid w:val="00350A92"/>
    <w:rsid w:val="00350AF6"/>
    <w:rsid w:val="003515BF"/>
    <w:rsid w:val="003543FD"/>
    <w:rsid w:val="00356472"/>
    <w:rsid w:val="0036078E"/>
    <w:rsid w:val="003621C3"/>
    <w:rsid w:val="00362816"/>
    <w:rsid w:val="0036382D"/>
    <w:rsid w:val="00363AF1"/>
    <w:rsid w:val="00365810"/>
    <w:rsid w:val="00370ACE"/>
    <w:rsid w:val="0037255B"/>
    <w:rsid w:val="00374655"/>
    <w:rsid w:val="00377890"/>
    <w:rsid w:val="00380350"/>
    <w:rsid w:val="00380B4E"/>
    <w:rsid w:val="00380F88"/>
    <w:rsid w:val="003816E4"/>
    <w:rsid w:val="00381F7A"/>
    <w:rsid w:val="00382268"/>
    <w:rsid w:val="00382C28"/>
    <w:rsid w:val="0038597C"/>
    <w:rsid w:val="0039131E"/>
    <w:rsid w:val="00394DDC"/>
    <w:rsid w:val="00395E06"/>
    <w:rsid w:val="003A04A6"/>
    <w:rsid w:val="003A1409"/>
    <w:rsid w:val="003A51FE"/>
    <w:rsid w:val="003A6A32"/>
    <w:rsid w:val="003A7759"/>
    <w:rsid w:val="003A7F6E"/>
    <w:rsid w:val="003B03EA"/>
    <w:rsid w:val="003B345A"/>
    <w:rsid w:val="003B76F0"/>
    <w:rsid w:val="003B771B"/>
    <w:rsid w:val="003C138B"/>
    <w:rsid w:val="003C172F"/>
    <w:rsid w:val="003C3698"/>
    <w:rsid w:val="003C7C34"/>
    <w:rsid w:val="003D0F37"/>
    <w:rsid w:val="003D2A7A"/>
    <w:rsid w:val="003D3B40"/>
    <w:rsid w:val="003D5150"/>
    <w:rsid w:val="003D6614"/>
    <w:rsid w:val="003D78F7"/>
    <w:rsid w:val="003E0DB3"/>
    <w:rsid w:val="003E1065"/>
    <w:rsid w:val="003E4336"/>
    <w:rsid w:val="003F0BDC"/>
    <w:rsid w:val="003F1C3A"/>
    <w:rsid w:val="003F44BB"/>
    <w:rsid w:val="003F4DE4"/>
    <w:rsid w:val="003F4E7D"/>
    <w:rsid w:val="003F70D2"/>
    <w:rsid w:val="00404A55"/>
    <w:rsid w:val="00411697"/>
    <w:rsid w:val="004124E8"/>
    <w:rsid w:val="00414698"/>
    <w:rsid w:val="00415422"/>
    <w:rsid w:val="00415649"/>
    <w:rsid w:val="0041625C"/>
    <w:rsid w:val="004166D7"/>
    <w:rsid w:val="0042565E"/>
    <w:rsid w:val="00430629"/>
    <w:rsid w:val="00432C05"/>
    <w:rsid w:val="00432EB6"/>
    <w:rsid w:val="004336CA"/>
    <w:rsid w:val="00440379"/>
    <w:rsid w:val="00441393"/>
    <w:rsid w:val="0044310D"/>
    <w:rsid w:val="004441F8"/>
    <w:rsid w:val="00447CF0"/>
    <w:rsid w:val="0045677C"/>
    <w:rsid w:val="00456DE1"/>
    <w:rsid w:val="00456F10"/>
    <w:rsid w:val="00460D62"/>
    <w:rsid w:val="00461DDC"/>
    <w:rsid w:val="00462095"/>
    <w:rsid w:val="00463B48"/>
    <w:rsid w:val="0046464D"/>
    <w:rsid w:val="00467E6A"/>
    <w:rsid w:val="00470124"/>
    <w:rsid w:val="00473B8C"/>
    <w:rsid w:val="00474746"/>
    <w:rsid w:val="0047624A"/>
    <w:rsid w:val="00476942"/>
    <w:rsid w:val="00477D62"/>
    <w:rsid w:val="00481C27"/>
    <w:rsid w:val="004871A2"/>
    <w:rsid w:val="004908B8"/>
    <w:rsid w:val="00491244"/>
    <w:rsid w:val="00492A8D"/>
    <w:rsid w:val="00493B3C"/>
    <w:rsid w:val="004944C8"/>
    <w:rsid w:val="00495DDA"/>
    <w:rsid w:val="004A0EBF"/>
    <w:rsid w:val="004A3751"/>
    <w:rsid w:val="004A4EC4"/>
    <w:rsid w:val="004B5415"/>
    <w:rsid w:val="004B65D9"/>
    <w:rsid w:val="004B744B"/>
    <w:rsid w:val="004B7810"/>
    <w:rsid w:val="004C0C7E"/>
    <w:rsid w:val="004C0E4B"/>
    <w:rsid w:val="004C5CCB"/>
    <w:rsid w:val="004D4109"/>
    <w:rsid w:val="004D6C87"/>
    <w:rsid w:val="004E062C"/>
    <w:rsid w:val="004E0BBB"/>
    <w:rsid w:val="004E1D57"/>
    <w:rsid w:val="004E2F16"/>
    <w:rsid w:val="004F26FF"/>
    <w:rsid w:val="004F2AA4"/>
    <w:rsid w:val="004F4AAE"/>
    <w:rsid w:val="004F5930"/>
    <w:rsid w:val="004F6196"/>
    <w:rsid w:val="004F6822"/>
    <w:rsid w:val="00500DF2"/>
    <w:rsid w:val="00503044"/>
    <w:rsid w:val="005051B1"/>
    <w:rsid w:val="005120A1"/>
    <w:rsid w:val="0051495F"/>
    <w:rsid w:val="0052002F"/>
    <w:rsid w:val="005222AF"/>
    <w:rsid w:val="00523666"/>
    <w:rsid w:val="00525734"/>
    <w:rsid w:val="00525922"/>
    <w:rsid w:val="00526234"/>
    <w:rsid w:val="005270D2"/>
    <w:rsid w:val="005271B3"/>
    <w:rsid w:val="00534F34"/>
    <w:rsid w:val="0053692E"/>
    <w:rsid w:val="00536C1B"/>
    <w:rsid w:val="005378A6"/>
    <w:rsid w:val="005404CC"/>
    <w:rsid w:val="00540D36"/>
    <w:rsid w:val="00541ED1"/>
    <w:rsid w:val="005453DC"/>
    <w:rsid w:val="00547837"/>
    <w:rsid w:val="00551C89"/>
    <w:rsid w:val="00553815"/>
    <w:rsid w:val="00553FE0"/>
    <w:rsid w:val="00557434"/>
    <w:rsid w:val="0056100C"/>
    <w:rsid w:val="005612AB"/>
    <w:rsid w:val="00561E99"/>
    <w:rsid w:val="00563D55"/>
    <w:rsid w:val="005641A2"/>
    <w:rsid w:val="00565EF6"/>
    <w:rsid w:val="005664F2"/>
    <w:rsid w:val="005724B6"/>
    <w:rsid w:val="0057306F"/>
    <w:rsid w:val="00574ADC"/>
    <w:rsid w:val="0057589F"/>
    <w:rsid w:val="00576178"/>
    <w:rsid w:val="005805D2"/>
    <w:rsid w:val="00581239"/>
    <w:rsid w:val="0058424D"/>
    <w:rsid w:val="005867DC"/>
    <w:rsid w:val="00586C48"/>
    <w:rsid w:val="00586C66"/>
    <w:rsid w:val="00592261"/>
    <w:rsid w:val="005926CA"/>
    <w:rsid w:val="00593EFC"/>
    <w:rsid w:val="00595415"/>
    <w:rsid w:val="00596CAB"/>
    <w:rsid w:val="00597652"/>
    <w:rsid w:val="005A0703"/>
    <w:rsid w:val="005A080B"/>
    <w:rsid w:val="005A0FCA"/>
    <w:rsid w:val="005A4C10"/>
    <w:rsid w:val="005A72F5"/>
    <w:rsid w:val="005A7AEF"/>
    <w:rsid w:val="005B12A5"/>
    <w:rsid w:val="005B6050"/>
    <w:rsid w:val="005C161A"/>
    <w:rsid w:val="005C1BCB"/>
    <w:rsid w:val="005C2312"/>
    <w:rsid w:val="005C4735"/>
    <w:rsid w:val="005C5C63"/>
    <w:rsid w:val="005D03E9"/>
    <w:rsid w:val="005D304B"/>
    <w:rsid w:val="005D329D"/>
    <w:rsid w:val="005D3920"/>
    <w:rsid w:val="005D6E5D"/>
    <w:rsid w:val="005E091A"/>
    <w:rsid w:val="005E285F"/>
    <w:rsid w:val="005E3989"/>
    <w:rsid w:val="005E4659"/>
    <w:rsid w:val="005E52DE"/>
    <w:rsid w:val="005E5AB7"/>
    <w:rsid w:val="005E657A"/>
    <w:rsid w:val="005E7063"/>
    <w:rsid w:val="005F09A5"/>
    <w:rsid w:val="005F116E"/>
    <w:rsid w:val="005F1314"/>
    <w:rsid w:val="005F1386"/>
    <w:rsid w:val="005F17C2"/>
    <w:rsid w:val="005F4BA4"/>
    <w:rsid w:val="005F4ECC"/>
    <w:rsid w:val="005F7025"/>
    <w:rsid w:val="00600C2B"/>
    <w:rsid w:val="00606A1F"/>
    <w:rsid w:val="00611BF0"/>
    <w:rsid w:val="006127AC"/>
    <w:rsid w:val="00612930"/>
    <w:rsid w:val="00621A47"/>
    <w:rsid w:val="00622C26"/>
    <w:rsid w:val="00623803"/>
    <w:rsid w:val="00624DBA"/>
    <w:rsid w:val="006304CF"/>
    <w:rsid w:val="00634A78"/>
    <w:rsid w:val="0063671A"/>
    <w:rsid w:val="006373AF"/>
    <w:rsid w:val="00641794"/>
    <w:rsid w:val="00642025"/>
    <w:rsid w:val="006427C1"/>
    <w:rsid w:val="00642ECC"/>
    <w:rsid w:val="00646AFD"/>
    <w:rsid w:val="00646E87"/>
    <w:rsid w:val="0064719F"/>
    <w:rsid w:val="0065107F"/>
    <w:rsid w:val="00657071"/>
    <w:rsid w:val="00661684"/>
    <w:rsid w:val="00661946"/>
    <w:rsid w:val="00664D43"/>
    <w:rsid w:val="00666061"/>
    <w:rsid w:val="00666380"/>
    <w:rsid w:val="00667424"/>
    <w:rsid w:val="00667792"/>
    <w:rsid w:val="00670776"/>
    <w:rsid w:val="00671677"/>
    <w:rsid w:val="006744D8"/>
    <w:rsid w:val="006750F2"/>
    <w:rsid w:val="006752D6"/>
    <w:rsid w:val="00675E02"/>
    <w:rsid w:val="00676980"/>
    <w:rsid w:val="00683106"/>
    <w:rsid w:val="0068553C"/>
    <w:rsid w:val="00685F34"/>
    <w:rsid w:val="00693B1F"/>
    <w:rsid w:val="00695656"/>
    <w:rsid w:val="006973E6"/>
    <w:rsid w:val="006975A8"/>
    <w:rsid w:val="006A1012"/>
    <w:rsid w:val="006A7DF5"/>
    <w:rsid w:val="006B0B7E"/>
    <w:rsid w:val="006B3E4C"/>
    <w:rsid w:val="006B54CC"/>
    <w:rsid w:val="006B5750"/>
    <w:rsid w:val="006C1376"/>
    <w:rsid w:val="006C48F9"/>
    <w:rsid w:val="006D17FD"/>
    <w:rsid w:val="006D5317"/>
    <w:rsid w:val="006E0E7D"/>
    <w:rsid w:val="006E10BF"/>
    <w:rsid w:val="006F1C14"/>
    <w:rsid w:val="006F4B80"/>
    <w:rsid w:val="00700130"/>
    <w:rsid w:val="00702C17"/>
    <w:rsid w:val="00703A6A"/>
    <w:rsid w:val="00722236"/>
    <w:rsid w:val="00723824"/>
    <w:rsid w:val="007252E9"/>
    <w:rsid w:val="00725CCA"/>
    <w:rsid w:val="0072737A"/>
    <w:rsid w:val="00727FFE"/>
    <w:rsid w:val="007311E7"/>
    <w:rsid w:val="00731DEE"/>
    <w:rsid w:val="00734BC6"/>
    <w:rsid w:val="0074084C"/>
    <w:rsid w:val="00741887"/>
    <w:rsid w:val="00742003"/>
    <w:rsid w:val="007541D3"/>
    <w:rsid w:val="0075584B"/>
    <w:rsid w:val="007577D7"/>
    <w:rsid w:val="00760004"/>
    <w:rsid w:val="00760C32"/>
    <w:rsid w:val="0076784E"/>
    <w:rsid w:val="00770F6D"/>
    <w:rsid w:val="007715E8"/>
    <w:rsid w:val="00773A35"/>
    <w:rsid w:val="00776004"/>
    <w:rsid w:val="00777956"/>
    <w:rsid w:val="00777F83"/>
    <w:rsid w:val="007811C4"/>
    <w:rsid w:val="00783EB0"/>
    <w:rsid w:val="0078486B"/>
    <w:rsid w:val="0078486F"/>
    <w:rsid w:val="00785A39"/>
    <w:rsid w:val="00787D8A"/>
    <w:rsid w:val="00790277"/>
    <w:rsid w:val="00791EBC"/>
    <w:rsid w:val="00793577"/>
    <w:rsid w:val="00795637"/>
    <w:rsid w:val="007A068C"/>
    <w:rsid w:val="007A07E8"/>
    <w:rsid w:val="007A446A"/>
    <w:rsid w:val="007A4FEF"/>
    <w:rsid w:val="007A53A6"/>
    <w:rsid w:val="007A6159"/>
    <w:rsid w:val="007B27E9"/>
    <w:rsid w:val="007B2C5B"/>
    <w:rsid w:val="007B2D11"/>
    <w:rsid w:val="007B4994"/>
    <w:rsid w:val="007B5E2B"/>
    <w:rsid w:val="007B6700"/>
    <w:rsid w:val="007B6A93"/>
    <w:rsid w:val="007B7377"/>
    <w:rsid w:val="007B7BEC"/>
    <w:rsid w:val="007C25BB"/>
    <w:rsid w:val="007D1805"/>
    <w:rsid w:val="007D2107"/>
    <w:rsid w:val="007D3760"/>
    <w:rsid w:val="007D3A42"/>
    <w:rsid w:val="007D3D22"/>
    <w:rsid w:val="007D5895"/>
    <w:rsid w:val="007D6CF3"/>
    <w:rsid w:val="007D77AB"/>
    <w:rsid w:val="007E23AC"/>
    <w:rsid w:val="007E28D0"/>
    <w:rsid w:val="007E30DF"/>
    <w:rsid w:val="007F2C43"/>
    <w:rsid w:val="007F3679"/>
    <w:rsid w:val="007F7544"/>
    <w:rsid w:val="00800995"/>
    <w:rsid w:val="00803201"/>
    <w:rsid w:val="00804736"/>
    <w:rsid w:val="0080602A"/>
    <w:rsid w:val="008069C5"/>
    <w:rsid w:val="0081117E"/>
    <w:rsid w:val="00816F79"/>
    <w:rsid w:val="008172F8"/>
    <w:rsid w:val="00820C2C"/>
    <w:rsid w:val="00821A7D"/>
    <w:rsid w:val="00824C79"/>
    <w:rsid w:val="00827301"/>
    <w:rsid w:val="00830829"/>
    <w:rsid w:val="0083101F"/>
    <w:rsid w:val="008310C9"/>
    <w:rsid w:val="008326B2"/>
    <w:rsid w:val="00834150"/>
    <w:rsid w:val="008357F2"/>
    <w:rsid w:val="00835BD5"/>
    <w:rsid w:val="00835EA0"/>
    <w:rsid w:val="00837AED"/>
    <w:rsid w:val="0084098D"/>
    <w:rsid w:val="00841504"/>
    <w:rsid w:val="008416E0"/>
    <w:rsid w:val="00841E7A"/>
    <w:rsid w:val="00842B85"/>
    <w:rsid w:val="00843CED"/>
    <w:rsid w:val="00844B35"/>
    <w:rsid w:val="0084610A"/>
    <w:rsid w:val="00846831"/>
    <w:rsid w:val="00846D0C"/>
    <w:rsid w:val="00847B32"/>
    <w:rsid w:val="00854BCE"/>
    <w:rsid w:val="00857346"/>
    <w:rsid w:val="008603E0"/>
    <w:rsid w:val="00865532"/>
    <w:rsid w:val="00866600"/>
    <w:rsid w:val="00867686"/>
    <w:rsid w:val="00872AF9"/>
    <w:rsid w:val="008737D3"/>
    <w:rsid w:val="00874179"/>
    <w:rsid w:val="008747E0"/>
    <w:rsid w:val="00876841"/>
    <w:rsid w:val="00882B3C"/>
    <w:rsid w:val="00886C21"/>
    <w:rsid w:val="0088783D"/>
    <w:rsid w:val="00887BB9"/>
    <w:rsid w:val="00894316"/>
    <w:rsid w:val="008972C3"/>
    <w:rsid w:val="008A28D9"/>
    <w:rsid w:val="008A2D71"/>
    <w:rsid w:val="008A30BA"/>
    <w:rsid w:val="008A52DC"/>
    <w:rsid w:val="008A5435"/>
    <w:rsid w:val="008A61A5"/>
    <w:rsid w:val="008B0EAB"/>
    <w:rsid w:val="008B62E0"/>
    <w:rsid w:val="008C2A0C"/>
    <w:rsid w:val="008C33B5"/>
    <w:rsid w:val="008C3A72"/>
    <w:rsid w:val="008C46F4"/>
    <w:rsid w:val="008C4A94"/>
    <w:rsid w:val="008C685D"/>
    <w:rsid w:val="008C6969"/>
    <w:rsid w:val="008D45D2"/>
    <w:rsid w:val="008D5CCD"/>
    <w:rsid w:val="008E1D70"/>
    <w:rsid w:val="008E1F69"/>
    <w:rsid w:val="008E2941"/>
    <w:rsid w:val="008E5BD6"/>
    <w:rsid w:val="008E76B1"/>
    <w:rsid w:val="008F33E4"/>
    <w:rsid w:val="008F34F4"/>
    <w:rsid w:val="008F38BB"/>
    <w:rsid w:val="008F57D8"/>
    <w:rsid w:val="009027AD"/>
    <w:rsid w:val="00902818"/>
    <w:rsid w:val="00902834"/>
    <w:rsid w:val="009110DD"/>
    <w:rsid w:val="00913056"/>
    <w:rsid w:val="00914E26"/>
    <w:rsid w:val="0091590F"/>
    <w:rsid w:val="009217F2"/>
    <w:rsid w:val="00923B4D"/>
    <w:rsid w:val="00925012"/>
    <w:rsid w:val="0092540C"/>
    <w:rsid w:val="00925B39"/>
    <w:rsid w:val="00925E0F"/>
    <w:rsid w:val="00931A57"/>
    <w:rsid w:val="00933EE0"/>
    <w:rsid w:val="0093492E"/>
    <w:rsid w:val="009414E6"/>
    <w:rsid w:val="00946173"/>
    <w:rsid w:val="00947A3F"/>
    <w:rsid w:val="00950900"/>
    <w:rsid w:val="00950B15"/>
    <w:rsid w:val="0095450F"/>
    <w:rsid w:val="00956901"/>
    <w:rsid w:val="0096203C"/>
    <w:rsid w:val="00962AE0"/>
    <w:rsid w:val="00962EC1"/>
    <w:rsid w:val="009630F5"/>
    <w:rsid w:val="00963DC4"/>
    <w:rsid w:val="009656B9"/>
    <w:rsid w:val="0096631C"/>
    <w:rsid w:val="00967DD9"/>
    <w:rsid w:val="00967E43"/>
    <w:rsid w:val="00970E06"/>
    <w:rsid w:val="00971591"/>
    <w:rsid w:val="00971B08"/>
    <w:rsid w:val="009727CB"/>
    <w:rsid w:val="00974511"/>
    <w:rsid w:val="00974564"/>
    <w:rsid w:val="00974B53"/>
    <w:rsid w:val="00974E99"/>
    <w:rsid w:val="009764FA"/>
    <w:rsid w:val="0098007B"/>
    <w:rsid w:val="00980192"/>
    <w:rsid w:val="00980799"/>
    <w:rsid w:val="009812B5"/>
    <w:rsid w:val="00982A22"/>
    <w:rsid w:val="009830CC"/>
    <w:rsid w:val="00983287"/>
    <w:rsid w:val="00986A69"/>
    <w:rsid w:val="00994D97"/>
    <w:rsid w:val="0099752C"/>
    <w:rsid w:val="009A07B7"/>
    <w:rsid w:val="009B0C65"/>
    <w:rsid w:val="009B1545"/>
    <w:rsid w:val="009B18A7"/>
    <w:rsid w:val="009B372E"/>
    <w:rsid w:val="009B492C"/>
    <w:rsid w:val="009B5023"/>
    <w:rsid w:val="009B6582"/>
    <w:rsid w:val="009B785E"/>
    <w:rsid w:val="009C26F8"/>
    <w:rsid w:val="009C387B"/>
    <w:rsid w:val="009C3EB2"/>
    <w:rsid w:val="009C609E"/>
    <w:rsid w:val="009C6984"/>
    <w:rsid w:val="009D25B8"/>
    <w:rsid w:val="009D26AB"/>
    <w:rsid w:val="009D6B98"/>
    <w:rsid w:val="009E075B"/>
    <w:rsid w:val="009E16EC"/>
    <w:rsid w:val="009E1F25"/>
    <w:rsid w:val="009E364F"/>
    <w:rsid w:val="009E433C"/>
    <w:rsid w:val="009E4A4D"/>
    <w:rsid w:val="009E6578"/>
    <w:rsid w:val="009F081F"/>
    <w:rsid w:val="009F2B58"/>
    <w:rsid w:val="009F4A19"/>
    <w:rsid w:val="00A06A0E"/>
    <w:rsid w:val="00A06A3D"/>
    <w:rsid w:val="00A07CE4"/>
    <w:rsid w:val="00A10EBA"/>
    <w:rsid w:val="00A11128"/>
    <w:rsid w:val="00A13E56"/>
    <w:rsid w:val="00A15050"/>
    <w:rsid w:val="00A17417"/>
    <w:rsid w:val="00A179F2"/>
    <w:rsid w:val="00A227BF"/>
    <w:rsid w:val="00A23CAC"/>
    <w:rsid w:val="00A24838"/>
    <w:rsid w:val="00A25873"/>
    <w:rsid w:val="00A2743E"/>
    <w:rsid w:val="00A3074A"/>
    <w:rsid w:val="00A30C33"/>
    <w:rsid w:val="00A37755"/>
    <w:rsid w:val="00A4308C"/>
    <w:rsid w:val="00A43432"/>
    <w:rsid w:val="00A44836"/>
    <w:rsid w:val="00A477E0"/>
    <w:rsid w:val="00A503CC"/>
    <w:rsid w:val="00A524B5"/>
    <w:rsid w:val="00A53E1D"/>
    <w:rsid w:val="00A549B3"/>
    <w:rsid w:val="00A56184"/>
    <w:rsid w:val="00A66081"/>
    <w:rsid w:val="00A67954"/>
    <w:rsid w:val="00A700C8"/>
    <w:rsid w:val="00A72893"/>
    <w:rsid w:val="00A72ED7"/>
    <w:rsid w:val="00A800A9"/>
    <w:rsid w:val="00A8083F"/>
    <w:rsid w:val="00A80E6A"/>
    <w:rsid w:val="00A83FF2"/>
    <w:rsid w:val="00A86343"/>
    <w:rsid w:val="00A865AC"/>
    <w:rsid w:val="00A87080"/>
    <w:rsid w:val="00A90AAC"/>
    <w:rsid w:val="00A90D86"/>
    <w:rsid w:val="00A91DBA"/>
    <w:rsid w:val="00A93778"/>
    <w:rsid w:val="00A9632F"/>
    <w:rsid w:val="00A97900"/>
    <w:rsid w:val="00AA0FAE"/>
    <w:rsid w:val="00AA1B91"/>
    <w:rsid w:val="00AA1D7A"/>
    <w:rsid w:val="00AA3E01"/>
    <w:rsid w:val="00AA5F11"/>
    <w:rsid w:val="00AB0BFA"/>
    <w:rsid w:val="00AB2C66"/>
    <w:rsid w:val="00AB76B7"/>
    <w:rsid w:val="00AC33A2"/>
    <w:rsid w:val="00AC583D"/>
    <w:rsid w:val="00AD12E6"/>
    <w:rsid w:val="00AD38F7"/>
    <w:rsid w:val="00AE4030"/>
    <w:rsid w:val="00AE65F1"/>
    <w:rsid w:val="00AE6BB4"/>
    <w:rsid w:val="00AE74AD"/>
    <w:rsid w:val="00AF159C"/>
    <w:rsid w:val="00B007F2"/>
    <w:rsid w:val="00B01873"/>
    <w:rsid w:val="00B0572F"/>
    <w:rsid w:val="00B074AB"/>
    <w:rsid w:val="00B07717"/>
    <w:rsid w:val="00B12D11"/>
    <w:rsid w:val="00B13AC5"/>
    <w:rsid w:val="00B16334"/>
    <w:rsid w:val="00B17253"/>
    <w:rsid w:val="00B23900"/>
    <w:rsid w:val="00B250D6"/>
    <w:rsid w:val="00B2583D"/>
    <w:rsid w:val="00B26177"/>
    <w:rsid w:val="00B26A2D"/>
    <w:rsid w:val="00B31A41"/>
    <w:rsid w:val="00B40199"/>
    <w:rsid w:val="00B4121E"/>
    <w:rsid w:val="00B453D3"/>
    <w:rsid w:val="00B45400"/>
    <w:rsid w:val="00B502FF"/>
    <w:rsid w:val="00B50520"/>
    <w:rsid w:val="00B50B90"/>
    <w:rsid w:val="00B50E28"/>
    <w:rsid w:val="00B55ACF"/>
    <w:rsid w:val="00B56A75"/>
    <w:rsid w:val="00B6066D"/>
    <w:rsid w:val="00B621CA"/>
    <w:rsid w:val="00B643DF"/>
    <w:rsid w:val="00B65300"/>
    <w:rsid w:val="00B658B7"/>
    <w:rsid w:val="00B67422"/>
    <w:rsid w:val="00B70796"/>
    <w:rsid w:val="00B70B31"/>
    <w:rsid w:val="00B70BD4"/>
    <w:rsid w:val="00B712CA"/>
    <w:rsid w:val="00B73463"/>
    <w:rsid w:val="00B75110"/>
    <w:rsid w:val="00B90123"/>
    <w:rsid w:val="00B9016D"/>
    <w:rsid w:val="00B9018A"/>
    <w:rsid w:val="00B92476"/>
    <w:rsid w:val="00B96716"/>
    <w:rsid w:val="00BA0F98"/>
    <w:rsid w:val="00BA1517"/>
    <w:rsid w:val="00BA1C02"/>
    <w:rsid w:val="00BA4E39"/>
    <w:rsid w:val="00BA67FD"/>
    <w:rsid w:val="00BA77AC"/>
    <w:rsid w:val="00BA7C48"/>
    <w:rsid w:val="00BC251F"/>
    <w:rsid w:val="00BC27F6"/>
    <w:rsid w:val="00BC39F4"/>
    <w:rsid w:val="00BC7FE0"/>
    <w:rsid w:val="00BD150C"/>
    <w:rsid w:val="00BD1587"/>
    <w:rsid w:val="00BD6A20"/>
    <w:rsid w:val="00BD7EE1"/>
    <w:rsid w:val="00BE1453"/>
    <w:rsid w:val="00BE5568"/>
    <w:rsid w:val="00BE5764"/>
    <w:rsid w:val="00BF0824"/>
    <w:rsid w:val="00BF1358"/>
    <w:rsid w:val="00BF5EB1"/>
    <w:rsid w:val="00BF652D"/>
    <w:rsid w:val="00C0106D"/>
    <w:rsid w:val="00C02201"/>
    <w:rsid w:val="00C07E82"/>
    <w:rsid w:val="00C07F52"/>
    <w:rsid w:val="00C111E5"/>
    <w:rsid w:val="00C1208D"/>
    <w:rsid w:val="00C12899"/>
    <w:rsid w:val="00C130C5"/>
    <w:rsid w:val="00C133BE"/>
    <w:rsid w:val="00C1400A"/>
    <w:rsid w:val="00C222B4"/>
    <w:rsid w:val="00C262E4"/>
    <w:rsid w:val="00C2743C"/>
    <w:rsid w:val="00C33E20"/>
    <w:rsid w:val="00C35CF6"/>
    <w:rsid w:val="00C3725B"/>
    <w:rsid w:val="00C401B7"/>
    <w:rsid w:val="00C4053D"/>
    <w:rsid w:val="00C41110"/>
    <w:rsid w:val="00C43BD6"/>
    <w:rsid w:val="00C45309"/>
    <w:rsid w:val="00C45421"/>
    <w:rsid w:val="00C46538"/>
    <w:rsid w:val="00C473B5"/>
    <w:rsid w:val="00C522BE"/>
    <w:rsid w:val="00C52413"/>
    <w:rsid w:val="00C5244D"/>
    <w:rsid w:val="00C52700"/>
    <w:rsid w:val="00C533EC"/>
    <w:rsid w:val="00C5470E"/>
    <w:rsid w:val="00C55EFB"/>
    <w:rsid w:val="00C55FE8"/>
    <w:rsid w:val="00C56585"/>
    <w:rsid w:val="00C56B3F"/>
    <w:rsid w:val="00C61CC1"/>
    <w:rsid w:val="00C62DF5"/>
    <w:rsid w:val="00C646D1"/>
    <w:rsid w:val="00C65492"/>
    <w:rsid w:val="00C65C4C"/>
    <w:rsid w:val="00C67C67"/>
    <w:rsid w:val="00C67F96"/>
    <w:rsid w:val="00C7022C"/>
    <w:rsid w:val="00C71032"/>
    <w:rsid w:val="00C716E5"/>
    <w:rsid w:val="00C773D9"/>
    <w:rsid w:val="00C80307"/>
    <w:rsid w:val="00C80ACE"/>
    <w:rsid w:val="00C80B0C"/>
    <w:rsid w:val="00C81162"/>
    <w:rsid w:val="00C82EC7"/>
    <w:rsid w:val="00C83258"/>
    <w:rsid w:val="00C83666"/>
    <w:rsid w:val="00C843AC"/>
    <w:rsid w:val="00C870B5"/>
    <w:rsid w:val="00C907DF"/>
    <w:rsid w:val="00C91630"/>
    <w:rsid w:val="00C9558A"/>
    <w:rsid w:val="00C966EB"/>
    <w:rsid w:val="00CA004F"/>
    <w:rsid w:val="00CA04B1"/>
    <w:rsid w:val="00CA2DFC"/>
    <w:rsid w:val="00CA4EC9"/>
    <w:rsid w:val="00CB03D4"/>
    <w:rsid w:val="00CB0617"/>
    <w:rsid w:val="00CB137B"/>
    <w:rsid w:val="00CB1D11"/>
    <w:rsid w:val="00CB4922"/>
    <w:rsid w:val="00CB59F3"/>
    <w:rsid w:val="00CB7D0F"/>
    <w:rsid w:val="00CC35EF"/>
    <w:rsid w:val="00CC5048"/>
    <w:rsid w:val="00CC56EF"/>
    <w:rsid w:val="00CC6246"/>
    <w:rsid w:val="00CD0232"/>
    <w:rsid w:val="00CE5E46"/>
    <w:rsid w:val="00CF10E3"/>
    <w:rsid w:val="00CF3F84"/>
    <w:rsid w:val="00CF49CC"/>
    <w:rsid w:val="00D037C6"/>
    <w:rsid w:val="00D03A27"/>
    <w:rsid w:val="00D04F0B"/>
    <w:rsid w:val="00D120AF"/>
    <w:rsid w:val="00D14277"/>
    <w:rsid w:val="00D1463A"/>
    <w:rsid w:val="00D15F11"/>
    <w:rsid w:val="00D17254"/>
    <w:rsid w:val="00D252C9"/>
    <w:rsid w:val="00D26004"/>
    <w:rsid w:val="00D270FA"/>
    <w:rsid w:val="00D3021C"/>
    <w:rsid w:val="00D32DDF"/>
    <w:rsid w:val="00D36206"/>
    <w:rsid w:val="00D36E93"/>
    <w:rsid w:val="00D3700C"/>
    <w:rsid w:val="00D41940"/>
    <w:rsid w:val="00D428FD"/>
    <w:rsid w:val="00D603BF"/>
    <w:rsid w:val="00D61CC1"/>
    <w:rsid w:val="00D6208F"/>
    <w:rsid w:val="00D625C3"/>
    <w:rsid w:val="00D63359"/>
    <w:rsid w:val="00D638E0"/>
    <w:rsid w:val="00D653B1"/>
    <w:rsid w:val="00D656A2"/>
    <w:rsid w:val="00D65756"/>
    <w:rsid w:val="00D71E74"/>
    <w:rsid w:val="00D73633"/>
    <w:rsid w:val="00D740A5"/>
    <w:rsid w:val="00D74AE1"/>
    <w:rsid w:val="00D75D42"/>
    <w:rsid w:val="00D80A15"/>
    <w:rsid w:val="00D80B20"/>
    <w:rsid w:val="00D823A0"/>
    <w:rsid w:val="00D865A8"/>
    <w:rsid w:val="00D90107"/>
    <w:rsid w:val="00D9012A"/>
    <w:rsid w:val="00D92C2D"/>
    <w:rsid w:val="00D9361E"/>
    <w:rsid w:val="00D94F38"/>
    <w:rsid w:val="00D96F91"/>
    <w:rsid w:val="00DA005A"/>
    <w:rsid w:val="00DA17CD"/>
    <w:rsid w:val="00DA539E"/>
    <w:rsid w:val="00DB142A"/>
    <w:rsid w:val="00DB25B3"/>
    <w:rsid w:val="00DB4A1F"/>
    <w:rsid w:val="00DB5E80"/>
    <w:rsid w:val="00DC1C10"/>
    <w:rsid w:val="00DC6F92"/>
    <w:rsid w:val="00DD60F2"/>
    <w:rsid w:val="00DD69FB"/>
    <w:rsid w:val="00DE0893"/>
    <w:rsid w:val="00DE1306"/>
    <w:rsid w:val="00DE2814"/>
    <w:rsid w:val="00DE6796"/>
    <w:rsid w:val="00DF247D"/>
    <w:rsid w:val="00DF41B2"/>
    <w:rsid w:val="00DF47E2"/>
    <w:rsid w:val="00DF76E9"/>
    <w:rsid w:val="00E01272"/>
    <w:rsid w:val="00E02663"/>
    <w:rsid w:val="00E03067"/>
    <w:rsid w:val="00E03814"/>
    <w:rsid w:val="00E03846"/>
    <w:rsid w:val="00E03A07"/>
    <w:rsid w:val="00E06421"/>
    <w:rsid w:val="00E10BDB"/>
    <w:rsid w:val="00E13CC9"/>
    <w:rsid w:val="00E14C35"/>
    <w:rsid w:val="00E16EB4"/>
    <w:rsid w:val="00E20A7D"/>
    <w:rsid w:val="00E21A27"/>
    <w:rsid w:val="00E22643"/>
    <w:rsid w:val="00E2560E"/>
    <w:rsid w:val="00E27A2F"/>
    <w:rsid w:val="00E3036D"/>
    <w:rsid w:val="00E30A98"/>
    <w:rsid w:val="00E409B6"/>
    <w:rsid w:val="00E42A94"/>
    <w:rsid w:val="00E43504"/>
    <w:rsid w:val="00E458BF"/>
    <w:rsid w:val="00E47285"/>
    <w:rsid w:val="00E5035D"/>
    <w:rsid w:val="00E51C33"/>
    <w:rsid w:val="00E54676"/>
    <w:rsid w:val="00E54AD5"/>
    <w:rsid w:val="00E54BFB"/>
    <w:rsid w:val="00E54CD7"/>
    <w:rsid w:val="00E706E7"/>
    <w:rsid w:val="00E71567"/>
    <w:rsid w:val="00E736BF"/>
    <w:rsid w:val="00E76440"/>
    <w:rsid w:val="00E76B2C"/>
    <w:rsid w:val="00E77587"/>
    <w:rsid w:val="00E81378"/>
    <w:rsid w:val="00E818AD"/>
    <w:rsid w:val="00E835F3"/>
    <w:rsid w:val="00E84229"/>
    <w:rsid w:val="00E843F0"/>
    <w:rsid w:val="00E84965"/>
    <w:rsid w:val="00E86147"/>
    <w:rsid w:val="00E877DC"/>
    <w:rsid w:val="00E90E4E"/>
    <w:rsid w:val="00E92EA8"/>
    <w:rsid w:val="00E9391E"/>
    <w:rsid w:val="00E944E2"/>
    <w:rsid w:val="00EA1052"/>
    <w:rsid w:val="00EA218F"/>
    <w:rsid w:val="00EA4F29"/>
    <w:rsid w:val="00EA5B27"/>
    <w:rsid w:val="00EA5F83"/>
    <w:rsid w:val="00EA6F9D"/>
    <w:rsid w:val="00EA7987"/>
    <w:rsid w:val="00EB2273"/>
    <w:rsid w:val="00EB6C62"/>
    <w:rsid w:val="00EB6F3C"/>
    <w:rsid w:val="00EC0CF9"/>
    <w:rsid w:val="00EC1E2C"/>
    <w:rsid w:val="00EC254E"/>
    <w:rsid w:val="00EC2B9A"/>
    <w:rsid w:val="00EC319D"/>
    <w:rsid w:val="00EC3579"/>
    <w:rsid w:val="00EC3723"/>
    <w:rsid w:val="00EC568A"/>
    <w:rsid w:val="00EC7C87"/>
    <w:rsid w:val="00ED030E"/>
    <w:rsid w:val="00ED2672"/>
    <w:rsid w:val="00ED27F9"/>
    <w:rsid w:val="00ED2A8D"/>
    <w:rsid w:val="00ED3784"/>
    <w:rsid w:val="00ED4450"/>
    <w:rsid w:val="00ED7692"/>
    <w:rsid w:val="00EE0C25"/>
    <w:rsid w:val="00EE2455"/>
    <w:rsid w:val="00EE2F17"/>
    <w:rsid w:val="00EE54CB"/>
    <w:rsid w:val="00EE6424"/>
    <w:rsid w:val="00EF1936"/>
    <w:rsid w:val="00EF1C54"/>
    <w:rsid w:val="00EF404B"/>
    <w:rsid w:val="00F00376"/>
    <w:rsid w:val="00F01F0C"/>
    <w:rsid w:val="00F02A5A"/>
    <w:rsid w:val="00F06ECB"/>
    <w:rsid w:val="00F1078D"/>
    <w:rsid w:val="00F11368"/>
    <w:rsid w:val="00F11764"/>
    <w:rsid w:val="00F118B2"/>
    <w:rsid w:val="00F11DA6"/>
    <w:rsid w:val="00F157E2"/>
    <w:rsid w:val="00F1663F"/>
    <w:rsid w:val="00F16C7D"/>
    <w:rsid w:val="00F21960"/>
    <w:rsid w:val="00F23723"/>
    <w:rsid w:val="00F259E2"/>
    <w:rsid w:val="00F26B94"/>
    <w:rsid w:val="00F30739"/>
    <w:rsid w:val="00F30B99"/>
    <w:rsid w:val="00F31639"/>
    <w:rsid w:val="00F32C74"/>
    <w:rsid w:val="00F346A3"/>
    <w:rsid w:val="00F3574D"/>
    <w:rsid w:val="00F36651"/>
    <w:rsid w:val="00F3770C"/>
    <w:rsid w:val="00F404B9"/>
    <w:rsid w:val="00F40DC3"/>
    <w:rsid w:val="00F41F0B"/>
    <w:rsid w:val="00F42090"/>
    <w:rsid w:val="00F50222"/>
    <w:rsid w:val="00F5051F"/>
    <w:rsid w:val="00F52277"/>
    <w:rsid w:val="00F527AC"/>
    <w:rsid w:val="00F53A2F"/>
    <w:rsid w:val="00F5503F"/>
    <w:rsid w:val="00F55AD7"/>
    <w:rsid w:val="00F61D83"/>
    <w:rsid w:val="00F628DA"/>
    <w:rsid w:val="00F636EF"/>
    <w:rsid w:val="00F6480C"/>
    <w:rsid w:val="00F64BE0"/>
    <w:rsid w:val="00F65DD1"/>
    <w:rsid w:val="00F707B3"/>
    <w:rsid w:val="00F71135"/>
    <w:rsid w:val="00F730DC"/>
    <w:rsid w:val="00F741EE"/>
    <w:rsid w:val="00F74309"/>
    <w:rsid w:val="00F762DE"/>
    <w:rsid w:val="00F828E7"/>
    <w:rsid w:val="00F82C35"/>
    <w:rsid w:val="00F83068"/>
    <w:rsid w:val="00F85647"/>
    <w:rsid w:val="00F90461"/>
    <w:rsid w:val="00F91B03"/>
    <w:rsid w:val="00F925ED"/>
    <w:rsid w:val="00F96B69"/>
    <w:rsid w:val="00FA06B2"/>
    <w:rsid w:val="00FA370D"/>
    <w:rsid w:val="00FA5F89"/>
    <w:rsid w:val="00FA66F1"/>
    <w:rsid w:val="00FB330D"/>
    <w:rsid w:val="00FB5308"/>
    <w:rsid w:val="00FB5647"/>
    <w:rsid w:val="00FC378B"/>
    <w:rsid w:val="00FC3977"/>
    <w:rsid w:val="00FC4AFE"/>
    <w:rsid w:val="00FC6F9A"/>
    <w:rsid w:val="00FC70B8"/>
    <w:rsid w:val="00FD2566"/>
    <w:rsid w:val="00FD25C7"/>
    <w:rsid w:val="00FD2A65"/>
    <w:rsid w:val="00FD2F16"/>
    <w:rsid w:val="00FD2F54"/>
    <w:rsid w:val="00FD6065"/>
    <w:rsid w:val="00FD6C6C"/>
    <w:rsid w:val="00FE1D34"/>
    <w:rsid w:val="00FE244F"/>
    <w:rsid w:val="00FE2A6F"/>
    <w:rsid w:val="00FE6132"/>
    <w:rsid w:val="00FE6C18"/>
    <w:rsid w:val="00FF2C98"/>
    <w:rsid w:val="00FF418D"/>
    <w:rsid w:val="00FF6538"/>
    <w:rsid w:val="00FF7A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rsid w:val="00304A13"/>
    <w:pPr>
      <w:spacing w:after="0" w:line="216" w:lineRule="atLeast"/>
    </w:pPr>
    <w:rPr>
      <w:sz w:val="18"/>
      <w:lang w:val="en-GB"/>
    </w:rPr>
  </w:style>
  <w:style w:type="paragraph" w:styleId="Otsikko1">
    <w:name w:val="heading 1"/>
    <w:next w:val="Heading1separationline"/>
    <w:link w:val="Otsikko1Char"/>
    <w:qFormat/>
    <w:rsid w:val="00586C66"/>
    <w:pPr>
      <w:keepNext/>
      <w:keepLines/>
      <w:numPr>
        <w:numId w:val="1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Otsikko2">
    <w:name w:val="heading 2"/>
    <w:basedOn w:val="Otsikko1"/>
    <w:next w:val="Heading2separationline"/>
    <w:link w:val="Otsikko2Char"/>
    <w:qFormat/>
    <w:rsid w:val="00586C66"/>
    <w:pPr>
      <w:numPr>
        <w:ilvl w:val="1"/>
      </w:numPr>
      <w:tabs>
        <w:tab w:val="clear" w:pos="3118"/>
        <w:tab w:val="num" w:pos="0"/>
      </w:tabs>
      <w:ind w:left="851" w:right="709"/>
      <w:outlineLvl w:val="1"/>
    </w:pPr>
    <w:rPr>
      <w:bCs w:val="0"/>
      <w:sz w:val="24"/>
    </w:rPr>
  </w:style>
  <w:style w:type="paragraph" w:styleId="Otsikko3">
    <w:name w:val="heading 3"/>
    <w:basedOn w:val="Otsikko2"/>
    <w:next w:val="Leipteksti"/>
    <w:link w:val="Otsikko3Char"/>
    <w:qFormat/>
    <w:rsid w:val="000418CA"/>
    <w:pPr>
      <w:numPr>
        <w:ilvl w:val="2"/>
      </w:numPr>
      <w:spacing w:before="120" w:after="120"/>
      <w:ind w:right="851"/>
      <w:outlineLvl w:val="2"/>
    </w:pPr>
    <w:rPr>
      <w:bCs/>
      <w:caps w:val="0"/>
      <w:smallCaps/>
    </w:rPr>
  </w:style>
  <w:style w:type="paragraph" w:styleId="Otsikko4">
    <w:name w:val="heading 4"/>
    <w:basedOn w:val="Otsikko3"/>
    <w:next w:val="Leipteksti"/>
    <w:link w:val="Otsikko4Char"/>
    <w:qFormat/>
    <w:rsid w:val="000418CA"/>
    <w:pPr>
      <w:numPr>
        <w:ilvl w:val="3"/>
      </w:numPr>
      <w:ind w:right="992"/>
      <w:outlineLvl w:val="3"/>
    </w:pPr>
    <w:rPr>
      <w:bCs w:val="0"/>
      <w:iCs/>
      <w:smallCaps w:val="0"/>
      <w:sz w:val="22"/>
    </w:rPr>
  </w:style>
  <w:style w:type="paragraph" w:styleId="Otsikko5">
    <w:name w:val="heading 5"/>
    <w:basedOn w:val="Otsikko4"/>
    <w:next w:val="Normaali"/>
    <w:link w:val="Otsikko5Char"/>
    <w:qFormat/>
    <w:rsid w:val="000418CA"/>
    <w:pPr>
      <w:numPr>
        <w:ilvl w:val="4"/>
      </w:numPr>
      <w:spacing w:before="200"/>
      <w:ind w:left="1701" w:hanging="1701"/>
      <w:outlineLvl w:val="4"/>
    </w:pPr>
    <w:rPr>
      <w:b w:val="0"/>
    </w:rPr>
  </w:style>
  <w:style w:type="paragraph" w:styleId="Otsikko6">
    <w:name w:val="heading 6"/>
    <w:basedOn w:val="Normaali"/>
    <w:next w:val="Normaali"/>
    <w:link w:val="Otsikko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Otsikko7">
    <w:name w:val="heading 7"/>
    <w:basedOn w:val="Normaali"/>
    <w:next w:val="Normaali"/>
    <w:link w:val="Otsikko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Otsikko8">
    <w:name w:val="heading 8"/>
    <w:basedOn w:val="Normaali"/>
    <w:next w:val="Normaali"/>
    <w:link w:val="Otsikko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Otsikko9">
    <w:name w:val="heading 9"/>
    <w:basedOn w:val="Normaali"/>
    <w:next w:val="Normaali"/>
    <w:link w:val="Otsikko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link w:val="YltunnisteChar"/>
    <w:rsid w:val="00380350"/>
    <w:pPr>
      <w:spacing w:after="0" w:line="240" w:lineRule="exact"/>
    </w:pPr>
    <w:rPr>
      <w:sz w:val="20"/>
      <w:lang w:val="en-GB"/>
    </w:rPr>
  </w:style>
  <w:style w:type="character" w:customStyle="1" w:styleId="YltunnisteChar">
    <w:name w:val="Ylätunniste Char"/>
    <w:basedOn w:val="Kappaleenoletusfontti"/>
    <w:link w:val="Yltunniste"/>
    <w:rsid w:val="00380350"/>
    <w:rPr>
      <w:sz w:val="20"/>
      <w:lang w:val="en-GB"/>
    </w:rPr>
  </w:style>
  <w:style w:type="paragraph" w:styleId="Alatunniste">
    <w:name w:val="footer"/>
    <w:link w:val="AlatunnisteChar"/>
    <w:rsid w:val="00CF49CC"/>
    <w:pPr>
      <w:spacing w:after="0" w:line="240" w:lineRule="exact"/>
    </w:pPr>
    <w:rPr>
      <w:sz w:val="20"/>
      <w:lang w:val="en-GB"/>
    </w:rPr>
  </w:style>
  <w:style w:type="character" w:customStyle="1" w:styleId="AlatunnisteChar">
    <w:name w:val="Alatunniste Char"/>
    <w:basedOn w:val="Kappaleenoletusfontti"/>
    <w:link w:val="Alatunniste"/>
    <w:rsid w:val="00CF49CC"/>
    <w:rPr>
      <w:sz w:val="20"/>
      <w:lang w:val="en-GB"/>
    </w:rPr>
  </w:style>
  <w:style w:type="paragraph" w:styleId="Seliteteksti">
    <w:name w:val="Balloon Text"/>
    <w:basedOn w:val="Normaali"/>
    <w:link w:val="SelitetekstiChar"/>
    <w:rsid w:val="00EB6F3C"/>
    <w:pPr>
      <w:spacing w:line="240" w:lineRule="auto"/>
    </w:pPr>
    <w:rPr>
      <w:rFonts w:ascii="Tahoma" w:hAnsi="Tahoma" w:cs="Tahoma"/>
      <w:sz w:val="16"/>
      <w:szCs w:val="16"/>
    </w:rPr>
  </w:style>
  <w:style w:type="character" w:customStyle="1" w:styleId="SelitetekstiChar">
    <w:name w:val="Seliteteksti Char"/>
    <w:basedOn w:val="Kappaleenoletusfontti"/>
    <w:link w:val="Seliteteksti"/>
    <w:rsid w:val="00EB6F3C"/>
    <w:rPr>
      <w:rFonts w:ascii="Tahoma" w:hAnsi="Tahoma" w:cs="Tahoma"/>
      <w:sz w:val="16"/>
      <w:szCs w:val="16"/>
      <w:lang w:val="en-US"/>
    </w:rPr>
  </w:style>
  <w:style w:type="table" w:styleId="TaulukkoRuudukko">
    <w:name w:val="Table Grid"/>
    <w:basedOn w:val="Normaalitaulukko"/>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ali"/>
    <w:rsid w:val="00380350"/>
    <w:pPr>
      <w:spacing w:line="500" w:lineRule="exact"/>
      <w:ind w:left="907" w:right="907"/>
    </w:pPr>
    <w:rPr>
      <w:b/>
      <w:caps/>
      <w:color w:val="FFFFFF" w:themeColor="background1"/>
      <w:sz w:val="50"/>
      <w:szCs w:val="50"/>
    </w:rPr>
  </w:style>
  <w:style w:type="character" w:customStyle="1" w:styleId="Otsikko1Char">
    <w:name w:val="Otsikko 1 Char"/>
    <w:basedOn w:val="Kappaleenoletusfontti"/>
    <w:link w:val="Otsikko1"/>
    <w:rsid w:val="00586C66"/>
    <w:rPr>
      <w:rFonts w:asciiTheme="majorHAnsi" w:eastAsiaTheme="majorEastAsia" w:hAnsiTheme="majorHAnsi" w:cstheme="majorBidi"/>
      <w:b/>
      <w:bCs/>
      <w:caps/>
      <w:color w:val="00558C"/>
      <w:sz w:val="28"/>
      <w:szCs w:val="24"/>
      <w:lang w:val="en-GB"/>
    </w:rPr>
  </w:style>
  <w:style w:type="character" w:customStyle="1" w:styleId="Otsikko2Char">
    <w:name w:val="Otsikko 2 Char"/>
    <w:basedOn w:val="Kappaleenoletusfontti"/>
    <w:link w:val="Otsikko2"/>
    <w:rsid w:val="00586C66"/>
    <w:rPr>
      <w:rFonts w:asciiTheme="majorHAnsi" w:eastAsiaTheme="majorEastAsia" w:hAnsiTheme="majorHAnsi" w:cstheme="majorBidi"/>
      <w:b/>
      <w:caps/>
      <w:color w:val="00558C"/>
      <w:sz w:val="24"/>
      <w:szCs w:val="24"/>
      <w:lang w:val="en-GB"/>
    </w:rPr>
  </w:style>
  <w:style w:type="character" w:customStyle="1" w:styleId="Otsikko3Char">
    <w:name w:val="Otsikko 3 Char"/>
    <w:basedOn w:val="Kappaleenoletusfontti"/>
    <w:link w:val="Otsikko3"/>
    <w:rsid w:val="000418CA"/>
    <w:rPr>
      <w:rFonts w:asciiTheme="majorHAnsi" w:eastAsiaTheme="majorEastAsia" w:hAnsiTheme="majorHAnsi" w:cstheme="majorBidi"/>
      <w:b/>
      <w:bCs/>
      <w:smallCaps/>
      <w:color w:val="00558C"/>
      <w:sz w:val="24"/>
      <w:szCs w:val="24"/>
      <w:lang w:val="en-GB"/>
    </w:rPr>
  </w:style>
  <w:style w:type="paragraph" w:styleId="Luettelo">
    <w:name w:val="List"/>
    <w:basedOn w:val="Normaali"/>
    <w:uiPriority w:val="99"/>
    <w:unhideWhenUsed/>
    <w:rsid w:val="00CC6246"/>
    <w:pPr>
      <w:ind w:left="360" w:hanging="360"/>
      <w:contextualSpacing/>
    </w:pPr>
    <w:rPr>
      <w:sz w:val="22"/>
    </w:rPr>
  </w:style>
  <w:style w:type="character" w:customStyle="1" w:styleId="Otsikko4Char">
    <w:name w:val="Otsikko 4 Char"/>
    <w:basedOn w:val="Kappaleenoletusfontti"/>
    <w:link w:val="Otsikko4"/>
    <w:rsid w:val="000418CA"/>
    <w:rPr>
      <w:rFonts w:asciiTheme="majorHAnsi" w:eastAsiaTheme="majorEastAsia" w:hAnsiTheme="majorHAnsi" w:cstheme="majorBidi"/>
      <w:b/>
      <w:iCs/>
      <w:color w:val="00558C"/>
      <w:szCs w:val="24"/>
      <w:lang w:val="en-GB"/>
    </w:rPr>
  </w:style>
  <w:style w:type="character" w:customStyle="1" w:styleId="Otsikko5Char">
    <w:name w:val="Otsikko 5 Char"/>
    <w:basedOn w:val="Kappaleenoletusfontti"/>
    <w:link w:val="Otsikko5"/>
    <w:rsid w:val="000418CA"/>
    <w:rPr>
      <w:rFonts w:asciiTheme="majorHAnsi" w:eastAsiaTheme="majorEastAsia" w:hAnsiTheme="majorHAnsi" w:cstheme="majorBidi"/>
      <w:iCs/>
      <w:color w:val="00558C"/>
      <w:szCs w:val="24"/>
      <w:lang w:val="en-GB"/>
    </w:rPr>
  </w:style>
  <w:style w:type="character" w:customStyle="1" w:styleId="Otsikko6Char">
    <w:name w:val="Otsikko 6 Char"/>
    <w:basedOn w:val="Kappaleenoletusfontti"/>
    <w:link w:val="Otsikko6"/>
    <w:rsid w:val="00CF49CC"/>
    <w:rPr>
      <w:rFonts w:asciiTheme="majorHAnsi" w:eastAsiaTheme="majorEastAsia" w:hAnsiTheme="majorHAnsi" w:cstheme="majorBidi"/>
      <w:i/>
      <w:iCs/>
      <w:color w:val="002A45" w:themeColor="accent1" w:themeShade="7F"/>
      <w:sz w:val="18"/>
      <w:lang w:val="en-GB"/>
    </w:rPr>
  </w:style>
  <w:style w:type="character" w:customStyle="1" w:styleId="Otsikko7Char">
    <w:name w:val="Otsikko 7 Char"/>
    <w:basedOn w:val="Kappaleenoletusfontti"/>
    <w:link w:val="Otsikko7"/>
    <w:rsid w:val="00CF49CC"/>
    <w:rPr>
      <w:rFonts w:asciiTheme="majorHAnsi" w:eastAsiaTheme="majorEastAsia" w:hAnsiTheme="majorHAnsi" w:cstheme="majorBidi"/>
      <w:i/>
      <w:iCs/>
      <w:color w:val="404040" w:themeColor="text1" w:themeTint="BF"/>
      <w:sz w:val="18"/>
      <w:lang w:val="en-GB"/>
    </w:rPr>
  </w:style>
  <w:style w:type="character" w:customStyle="1" w:styleId="Otsikko8Char">
    <w:name w:val="Otsikko 8 Char"/>
    <w:basedOn w:val="Kappaleenoletusfontti"/>
    <w:link w:val="Otsikko8"/>
    <w:rsid w:val="00CF49CC"/>
    <w:rPr>
      <w:rFonts w:asciiTheme="majorHAnsi" w:eastAsiaTheme="majorEastAsia" w:hAnsiTheme="majorHAnsi" w:cstheme="majorBidi"/>
      <w:color w:val="404040" w:themeColor="text1" w:themeTint="BF"/>
      <w:sz w:val="20"/>
      <w:szCs w:val="20"/>
      <w:lang w:val="en-GB"/>
    </w:rPr>
  </w:style>
  <w:style w:type="character" w:customStyle="1" w:styleId="Otsikko9Char">
    <w:name w:val="Otsikko 9 Char"/>
    <w:basedOn w:val="Kappaleenoletusfontti"/>
    <w:link w:val="Otsikko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ali"/>
    <w:qFormat/>
    <w:rsid w:val="008310C9"/>
    <w:pPr>
      <w:numPr>
        <w:numId w:val="12"/>
      </w:numPr>
      <w:spacing w:after="120"/>
    </w:pPr>
    <w:rPr>
      <w:color w:val="000000" w:themeColor="text1"/>
      <w:sz w:val="22"/>
    </w:rPr>
  </w:style>
  <w:style w:type="paragraph" w:customStyle="1" w:styleId="Bullet2">
    <w:name w:val="Bullet 2"/>
    <w:basedOn w:val="Normaali"/>
    <w:link w:val="Bullet2Char"/>
    <w:qFormat/>
    <w:rsid w:val="000B1A90"/>
    <w:pPr>
      <w:numPr>
        <w:numId w:val="13"/>
      </w:numPr>
      <w:spacing w:after="120"/>
      <w:ind w:left="1417" w:hanging="425"/>
    </w:pPr>
    <w:rPr>
      <w:color w:val="000000" w:themeColor="text1"/>
      <w:sz w:val="22"/>
    </w:rPr>
  </w:style>
  <w:style w:type="paragraph" w:customStyle="1" w:styleId="Heading1separationline">
    <w:name w:val="Heading 1 separation line"/>
    <w:basedOn w:val="Normaali"/>
    <w:next w:val="Leipteksti"/>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ali"/>
    <w:next w:val="Leipteksti"/>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ali"/>
    <w:rsid w:val="00441393"/>
    <w:pPr>
      <w:spacing w:line="180" w:lineRule="exact"/>
      <w:jc w:val="right"/>
    </w:pPr>
    <w:rPr>
      <w:color w:val="00558C" w:themeColor="accent1"/>
    </w:rPr>
  </w:style>
  <w:style w:type="paragraph" w:customStyle="1" w:styleId="Editionnumber">
    <w:name w:val="Edition number"/>
    <w:basedOn w:val="Normaali"/>
    <w:rsid w:val="004E0BBB"/>
    <w:rPr>
      <w:b/>
      <w:color w:val="00558C" w:themeColor="accent1"/>
      <w:sz w:val="50"/>
      <w:szCs w:val="50"/>
    </w:rPr>
  </w:style>
  <w:style w:type="paragraph" w:customStyle="1" w:styleId="Editionnumber-footer">
    <w:name w:val="Edition number - footer"/>
    <w:basedOn w:val="Alatunniste"/>
    <w:next w:val="Eivli"/>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Yltunniste"/>
    <w:rsid w:val="00441393"/>
    <w:pPr>
      <w:pBdr>
        <w:bottom w:val="single" w:sz="8" w:space="12" w:color="00558C" w:themeColor="accent1"/>
      </w:pBdr>
      <w:spacing w:before="100" w:line="560" w:lineRule="exact"/>
    </w:pPr>
    <w:rPr>
      <w:b/>
      <w:caps/>
      <w:color w:val="009FE3" w:themeColor="accent2"/>
      <w:sz w:val="56"/>
      <w:szCs w:val="56"/>
    </w:rPr>
  </w:style>
  <w:style w:type="paragraph" w:styleId="Sisluet1">
    <w:name w:val="toc 1"/>
    <w:basedOn w:val="Normaali"/>
    <w:next w:val="Normaali"/>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Sisluet2">
    <w:name w:val="toc 2"/>
    <w:basedOn w:val="Normaali"/>
    <w:next w:val="Normaali"/>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ki">
    <w:name w:val="Hyperlink"/>
    <w:basedOn w:val="Kappaleenoletusfontti"/>
    <w:uiPriority w:val="99"/>
    <w:unhideWhenUsed/>
    <w:rsid w:val="00201337"/>
    <w:rPr>
      <w:color w:val="00558C" w:themeColor="accent1"/>
      <w:u w:val="single"/>
    </w:rPr>
  </w:style>
  <w:style w:type="paragraph" w:styleId="Numeroituluettelo3">
    <w:name w:val="List Number 3"/>
    <w:basedOn w:val="Normaali"/>
    <w:uiPriority w:val="99"/>
    <w:unhideWhenUsed/>
    <w:rsid w:val="00F90461"/>
    <w:pPr>
      <w:contextualSpacing/>
    </w:pPr>
  </w:style>
  <w:style w:type="paragraph" w:styleId="Kuvaotsikkoluettelo">
    <w:name w:val="table of figures"/>
    <w:basedOn w:val="Normaali"/>
    <w:next w:val="Normaali"/>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ali"/>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Normaalivarjostus1">
    <w:name w:val="Medium Shading 1"/>
    <w:basedOn w:val="Normaalitaulukko"/>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Kuvaotsikko">
    <w:name w:val="caption"/>
    <w:basedOn w:val="Normaali"/>
    <w:next w:val="Normaali"/>
    <w:uiPriority w:val="35"/>
    <w:rsid w:val="008C33B5"/>
    <w:rPr>
      <w:b/>
      <w:bCs/>
      <w:i/>
      <w:color w:val="575756"/>
      <w:sz w:val="22"/>
      <w:u w:val="single"/>
    </w:rPr>
  </w:style>
  <w:style w:type="paragraph" w:styleId="Sisluet3">
    <w:name w:val="toc 3"/>
    <w:basedOn w:val="Normaali"/>
    <w:next w:val="Normaali"/>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ali"/>
    <w:qFormat/>
    <w:rsid w:val="008310C9"/>
    <w:pPr>
      <w:spacing w:after="120"/>
      <w:ind w:left="1134"/>
    </w:pPr>
    <w:rPr>
      <w:sz w:val="22"/>
    </w:rPr>
  </w:style>
  <w:style w:type="character" w:customStyle="1" w:styleId="Bullet2Char">
    <w:name w:val="Bullet 2 Char"/>
    <w:basedOn w:val="Kappaleenoletusfontti"/>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ali"/>
    <w:next w:val="Leipteksti"/>
    <w:qFormat/>
    <w:rsid w:val="00E5035D"/>
    <w:pPr>
      <w:numPr>
        <w:ilvl w:val="3"/>
        <w:numId w:val="8"/>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Leipteksti"/>
    <w:qFormat/>
    <w:rsid w:val="00E5035D"/>
    <w:pPr>
      <w:numPr>
        <w:ilvl w:val="4"/>
      </w:numPr>
    </w:pPr>
    <w:rPr>
      <w:smallCaps w:val="0"/>
      <w:sz w:val="22"/>
    </w:rPr>
  </w:style>
  <w:style w:type="paragraph" w:customStyle="1" w:styleId="AppendixHead5">
    <w:name w:val="Appendix Head 5"/>
    <w:basedOn w:val="AppendixHead4"/>
    <w:next w:val="Leipteksti"/>
    <w:qFormat/>
    <w:rsid w:val="00A90AAC"/>
    <w:pPr>
      <w:ind w:left="1701" w:hanging="1701"/>
    </w:pPr>
    <w:rPr>
      <w:b w:val="0"/>
    </w:rPr>
  </w:style>
  <w:style w:type="paragraph" w:customStyle="1" w:styleId="Annex">
    <w:name w:val="Annex"/>
    <w:next w:val="Leipteksti"/>
    <w:link w:val="AnnexChar"/>
    <w:qFormat/>
    <w:rsid w:val="00E5035D"/>
    <w:pPr>
      <w:numPr>
        <w:numId w:val="1"/>
      </w:numPr>
      <w:spacing w:after="360"/>
    </w:pPr>
    <w:rPr>
      <w:b/>
      <w:caps/>
      <w:color w:val="00558C"/>
      <w:sz w:val="28"/>
      <w:lang w:val="en-GB"/>
    </w:rPr>
  </w:style>
  <w:style w:type="character" w:customStyle="1" w:styleId="AnnexChar">
    <w:name w:val="Annex Char"/>
    <w:basedOn w:val="Kappaleenoletusfontti"/>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Leipteksti">
    <w:name w:val="Body Text"/>
    <w:basedOn w:val="Normaali"/>
    <w:link w:val="LeiptekstiChar"/>
    <w:unhideWhenUsed/>
    <w:qFormat/>
    <w:rsid w:val="00820C2C"/>
    <w:pPr>
      <w:spacing w:after="120"/>
      <w:jc w:val="both"/>
    </w:pPr>
    <w:rPr>
      <w:sz w:val="22"/>
    </w:rPr>
  </w:style>
  <w:style w:type="character" w:customStyle="1" w:styleId="LeiptekstiChar">
    <w:name w:val="Leipäteksti Char"/>
    <w:basedOn w:val="Kappaleenoletusfontti"/>
    <w:link w:val="Leipteksti"/>
    <w:rsid w:val="00820C2C"/>
    <w:rPr>
      <w:lang w:val="en-GB"/>
    </w:rPr>
  </w:style>
  <w:style w:type="paragraph" w:customStyle="1" w:styleId="AnnexHead4">
    <w:name w:val="Annex Head 4"/>
    <w:basedOn w:val="AnnexHead3"/>
    <w:next w:val="Leipteksti"/>
    <w:qFormat/>
    <w:rsid w:val="000418CA"/>
    <w:pPr>
      <w:numPr>
        <w:ilvl w:val="3"/>
      </w:numPr>
    </w:pPr>
    <w:rPr>
      <w:smallCaps w:val="0"/>
      <w:sz w:val="22"/>
    </w:rPr>
  </w:style>
  <w:style w:type="paragraph" w:customStyle="1" w:styleId="AnnexHead5">
    <w:name w:val="Annex Head 5"/>
    <w:basedOn w:val="Normaali"/>
    <w:next w:val="Leipteksti"/>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Kommentinviite">
    <w:name w:val="annotation reference"/>
    <w:basedOn w:val="Kappaleenoletusfontti"/>
    <w:unhideWhenUsed/>
    <w:qFormat/>
    <w:rsid w:val="00380350"/>
    <w:rPr>
      <w:noProof w:val="0"/>
      <w:sz w:val="18"/>
      <w:szCs w:val="18"/>
      <w:lang w:val="en-GB"/>
    </w:rPr>
  </w:style>
  <w:style w:type="paragraph" w:styleId="Kommentinteksti">
    <w:name w:val="annotation text"/>
    <w:basedOn w:val="Normaali"/>
    <w:link w:val="KommentintekstiChar"/>
    <w:unhideWhenUsed/>
    <w:qFormat/>
    <w:rsid w:val="00380350"/>
    <w:pPr>
      <w:spacing w:line="240" w:lineRule="auto"/>
    </w:pPr>
    <w:rPr>
      <w:sz w:val="24"/>
      <w:szCs w:val="24"/>
    </w:rPr>
  </w:style>
  <w:style w:type="character" w:customStyle="1" w:styleId="KommentintekstiChar">
    <w:name w:val="Kommentin teksti Char"/>
    <w:basedOn w:val="Kappaleenoletusfontti"/>
    <w:link w:val="Kommentinteksti"/>
    <w:qFormat/>
    <w:rsid w:val="00380350"/>
    <w:rPr>
      <w:sz w:val="24"/>
      <w:szCs w:val="24"/>
      <w:lang w:val="en-GB"/>
    </w:rPr>
  </w:style>
  <w:style w:type="paragraph" w:styleId="Kommentinotsikko">
    <w:name w:val="annotation subject"/>
    <w:basedOn w:val="Kommentinteksti"/>
    <w:next w:val="Kommentinteksti"/>
    <w:link w:val="KommentinotsikkoChar"/>
    <w:unhideWhenUsed/>
    <w:rsid w:val="00B70BD4"/>
    <w:rPr>
      <w:b/>
      <w:bCs/>
      <w:sz w:val="20"/>
      <w:szCs w:val="20"/>
    </w:rPr>
  </w:style>
  <w:style w:type="character" w:customStyle="1" w:styleId="KommentinotsikkoChar">
    <w:name w:val="Kommentin otsikko Char"/>
    <w:basedOn w:val="KommentintekstiChar"/>
    <w:link w:val="Kommentinotsikko"/>
    <w:rsid w:val="00B70BD4"/>
    <w:rPr>
      <w:b/>
      <w:bCs/>
      <w:sz w:val="20"/>
      <w:szCs w:val="20"/>
      <w:lang w:val="en-US"/>
    </w:rPr>
  </w:style>
  <w:style w:type="paragraph" w:styleId="Sisennettyleipteksti3">
    <w:name w:val="Body Text Indent 3"/>
    <w:basedOn w:val="Normaali"/>
    <w:link w:val="Sisennettyleipteksti3Char"/>
    <w:semiHidden/>
    <w:unhideWhenUsed/>
    <w:rsid w:val="00CF49CC"/>
    <w:pPr>
      <w:spacing w:after="120"/>
      <w:ind w:left="360"/>
    </w:pPr>
    <w:rPr>
      <w:sz w:val="16"/>
      <w:szCs w:val="16"/>
    </w:rPr>
  </w:style>
  <w:style w:type="character" w:customStyle="1" w:styleId="Sisennettyleipteksti3Char">
    <w:name w:val="Sisennetty leipäteksti 3 Char"/>
    <w:basedOn w:val="Kappaleenoletusfontti"/>
    <w:link w:val="Sisennettyleipteksti3"/>
    <w:semiHidden/>
    <w:rsid w:val="00CF49CC"/>
    <w:rPr>
      <w:sz w:val="16"/>
      <w:szCs w:val="16"/>
      <w:lang w:val="en-GB"/>
    </w:rPr>
  </w:style>
  <w:style w:type="paragraph" w:customStyle="1" w:styleId="InsetList">
    <w:name w:val="Inset List"/>
    <w:basedOn w:val="Normaali"/>
    <w:qFormat/>
    <w:rsid w:val="006E10BF"/>
    <w:pPr>
      <w:numPr>
        <w:numId w:val="5"/>
      </w:numPr>
      <w:spacing w:after="120"/>
      <w:jc w:val="both"/>
    </w:pPr>
    <w:rPr>
      <w:sz w:val="22"/>
    </w:rPr>
  </w:style>
  <w:style w:type="paragraph" w:customStyle="1" w:styleId="ListofFigures">
    <w:name w:val="List of Figures"/>
    <w:basedOn w:val="Normaali"/>
    <w:next w:val="Normaali"/>
    <w:rsid w:val="00CF49CC"/>
    <w:pPr>
      <w:spacing w:after="240" w:line="480" w:lineRule="atLeast"/>
    </w:pPr>
    <w:rPr>
      <w:b/>
      <w:color w:val="009FE3" w:themeColor="accent2"/>
      <w:sz w:val="40"/>
      <w:szCs w:val="40"/>
    </w:rPr>
  </w:style>
  <w:style w:type="paragraph" w:customStyle="1" w:styleId="Tablecaption">
    <w:name w:val="Table caption"/>
    <w:basedOn w:val="Kuvaotsikko"/>
    <w:next w:val="Leipteksti"/>
    <w:qFormat/>
    <w:rsid w:val="007A4FEF"/>
    <w:pPr>
      <w:numPr>
        <w:numId w:val="3"/>
      </w:numPr>
      <w:tabs>
        <w:tab w:val="left" w:pos="851"/>
      </w:tabs>
      <w:spacing w:before="240" w:after="240"/>
      <w:jc w:val="center"/>
    </w:pPr>
    <w:rPr>
      <w:b w:val="0"/>
      <w:u w:val="none"/>
    </w:rPr>
  </w:style>
  <w:style w:type="paragraph" w:styleId="Numeroituluettelo">
    <w:name w:val="List Number"/>
    <w:basedOn w:val="Normaali"/>
    <w:semiHidden/>
    <w:rsid w:val="006E10BF"/>
    <w:pPr>
      <w:numPr>
        <w:numId w:val="7"/>
      </w:numPr>
      <w:contextualSpacing/>
    </w:pPr>
  </w:style>
  <w:style w:type="paragraph" w:styleId="Sisluet4">
    <w:name w:val="toc 4"/>
    <w:basedOn w:val="Normaali"/>
    <w:next w:val="Normaali"/>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Alaviitteenteksti">
    <w:name w:val="footnote text"/>
    <w:basedOn w:val="Normaali"/>
    <w:link w:val="AlaviitteentekstiChar"/>
    <w:uiPriority w:val="99"/>
    <w:unhideWhenUsed/>
    <w:rsid w:val="00332A7B"/>
    <w:pPr>
      <w:tabs>
        <w:tab w:val="left" w:pos="425"/>
      </w:tabs>
      <w:spacing w:line="240" w:lineRule="auto"/>
      <w:ind w:left="425" w:hanging="425"/>
    </w:pPr>
    <w:rPr>
      <w:szCs w:val="24"/>
      <w:vertAlign w:val="superscript"/>
    </w:rPr>
  </w:style>
  <w:style w:type="character" w:customStyle="1" w:styleId="AlaviitteentekstiChar">
    <w:name w:val="Alaviitteen teksti Char"/>
    <w:basedOn w:val="Kappaleenoletusfontti"/>
    <w:link w:val="Alaviitteenteksti"/>
    <w:uiPriority w:val="99"/>
    <w:rsid w:val="00332A7B"/>
    <w:rPr>
      <w:sz w:val="18"/>
      <w:szCs w:val="24"/>
      <w:vertAlign w:val="superscript"/>
      <w:lang w:val="en-GB"/>
    </w:rPr>
  </w:style>
  <w:style w:type="character" w:styleId="Alaviitteenviite">
    <w:name w:val="footnote reference"/>
    <w:uiPriority w:val="99"/>
    <w:rsid w:val="00DD69FB"/>
    <w:rPr>
      <w:rFonts w:asciiTheme="minorHAnsi" w:hAnsiTheme="minorHAnsi"/>
      <w:sz w:val="20"/>
      <w:vertAlign w:val="superscript"/>
    </w:rPr>
  </w:style>
  <w:style w:type="character" w:styleId="Sivunumero">
    <w:name w:val="page number"/>
    <w:rsid w:val="006C48F9"/>
    <w:rPr>
      <w:rFonts w:asciiTheme="minorHAnsi" w:hAnsiTheme="minorHAnsi"/>
      <w:sz w:val="15"/>
    </w:rPr>
  </w:style>
  <w:style w:type="paragraph" w:customStyle="1" w:styleId="Footereditionno">
    <w:name w:val="Footer edition no."/>
    <w:basedOn w:val="Normaali"/>
    <w:rsid w:val="00F74309"/>
    <w:pPr>
      <w:tabs>
        <w:tab w:val="right" w:pos="10206"/>
      </w:tabs>
    </w:pPr>
    <w:rPr>
      <w:b/>
      <w:color w:val="00558C"/>
      <w:sz w:val="15"/>
    </w:rPr>
  </w:style>
  <w:style w:type="paragraph" w:customStyle="1" w:styleId="Lista">
    <w:name w:val="List a"/>
    <w:basedOn w:val="Normaali"/>
    <w:qFormat/>
    <w:rsid w:val="008310C9"/>
    <w:pPr>
      <w:numPr>
        <w:ilvl w:val="1"/>
        <w:numId w:val="16"/>
      </w:numPr>
      <w:spacing w:after="120" w:line="240" w:lineRule="auto"/>
      <w:jc w:val="both"/>
    </w:pPr>
    <w:rPr>
      <w:rFonts w:eastAsia="Times New Roman" w:cs="Times New Roman"/>
      <w:sz w:val="22"/>
      <w:szCs w:val="20"/>
      <w:lang w:eastAsia="en-GB"/>
    </w:rPr>
  </w:style>
  <w:style w:type="numbering" w:styleId="Artikkeliosa">
    <w:name w:val="Outline List 3"/>
    <w:basedOn w:val="Eiluetteloa"/>
    <w:rsid w:val="006E10BF"/>
    <w:pPr>
      <w:numPr>
        <w:numId w:val="4"/>
      </w:numPr>
    </w:pPr>
  </w:style>
  <w:style w:type="paragraph" w:styleId="Sisluet5">
    <w:name w:val="toc 5"/>
    <w:basedOn w:val="Normaali"/>
    <w:next w:val="Normaali"/>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Sisluet6">
    <w:name w:val="toc 6"/>
    <w:basedOn w:val="Normaali"/>
    <w:next w:val="Normaali"/>
    <w:autoRedefine/>
    <w:rsid w:val="00CF49CC"/>
    <w:pPr>
      <w:spacing w:line="240" w:lineRule="auto"/>
      <w:ind w:left="960"/>
    </w:pPr>
    <w:rPr>
      <w:rFonts w:ascii="Arial" w:eastAsia="Times New Roman" w:hAnsi="Arial" w:cs="Times New Roman"/>
      <w:sz w:val="20"/>
      <w:szCs w:val="20"/>
    </w:rPr>
  </w:style>
  <w:style w:type="paragraph" w:styleId="Sisluet7">
    <w:name w:val="toc 7"/>
    <w:basedOn w:val="Normaali"/>
    <w:next w:val="Normaali"/>
    <w:autoRedefine/>
    <w:rsid w:val="00CF49CC"/>
    <w:pPr>
      <w:spacing w:line="240" w:lineRule="auto"/>
      <w:ind w:left="1200"/>
    </w:pPr>
    <w:rPr>
      <w:rFonts w:ascii="Arial" w:eastAsia="Times New Roman" w:hAnsi="Arial" w:cs="Times New Roman"/>
      <w:sz w:val="20"/>
      <w:szCs w:val="20"/>
    </w:rPr>
  </w:style>
  <w:style w:type="paragraph" w:styleId="Sisluet8">
    <w:name w:val="toc 8"/>
    <w:basedOn w:val="Normaali"/>
    <w:next w:val="Normaali"/>
    <w:autoRedefine/>
    <w:rsid w:val="00CF49CC"/>
    <w:pPr>
      <w:spacing w:line="240" w:lineRule="auto"/>
      <w:ind w:left="1440"/>
    </w:pPr>
    <w:rPr>
      <w:rFonts w:ascii="Arial" w:eastAsia="Times New Roman" w:hAnsi="Arial" w:cs="Times New Roman"/>
      <w:sz w:val="20"/>
      <w:szCs w:val="20"/>
    </w:rPr>
  </w:style>
  <w:style w:type="paragraph" w:styleId="Sisluet9">
    <w:name w:val="toc 9"/>
    <w:basedOn w:val="Normaali"/>
    <w:next w:val="Normaali"/>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6"/>
      </w:numPr>
      <w:ind w:left="1701" w:hanging="425"/>
    </w:pPr>
  </w:style>
  <w:style w:type="paragraph" w:customStyle="1" w:styleId="Listitext">
    <w:name w:val="List i text"/>
    <w:basedOn w:val="Normaali"/>
    <w:qFormat/>
    <w:rsid w:val="00FF418D"/>
    <w:pPr>
      <w:ind w:left="2268" w:hanging="567"/>
    </w:pPr>
    <w:rPr>
      <w:sz w:val="20"/>
    </w:rPr>
  </w:style>
  <w:style w:type="paragraph" w:customStyle="1" w:styleId="Bullet1text">
    <w:name w:val="Bullet 1 text"/>
    <w:basedOn w:val="Normaali"/>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ali"/>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ali"/>
    <w:qFormat/>
    <w:rsid w:val="008310C9"/>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ali"/>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ali"/>
    <w:qFormat/>
    <w:rsid w:val="008310C9"/>
    <w:pPr>
      <w:numPr>
        <w:numId w:val="15"/>
      </w:numPr>
      <w:spacing w:after="120" w:line="240" w:lineRule="auto"/>
      <w:jc w:val="both"/>
    </w:pPr>
    <w:rPr>
      <w:rFonts w:eastAsia="Times New Roman" w:cs="Times New Roman"/>
      <w:sz w:val="22"/>
      <w:szCs w:val="20"/>
      <w:lang w:eastAsia="en-GB"/>
    </w:rPr>
  </w:style>
  <w:style w:type="paragraph" w:customStyle="1" w:styleId="List1text">
    <w:name w:val="List 1 text"/>
    <w:basedOn w:val="Normaali"/>
    <w:qFormat/>
    <w:rsid w:val="008310C9"/>
    <w:pPr>
      <w:spacing w:after="120" w:line="240" w:lineRule="auto"/>
      <w:ind w:left="567"/>
      <w:jc w:val="both"/>
    </w:pPr>
    <w:rPr>
      <w:rFonts w:eastAsia="Times New Roman" w:cs="Times New Roman"/>
      <w:sz w:val="22"/>
      <w:szCs w:val="20"/>
      <w:lang w:eastAsia="en-GB"/>
    </w:rPr>
  </w:style>
  <w:style w:type="paragraph" w:styleId="Asiakirjanrakenneruutu">
    <w:name w:val="Document Map"/>
    <w:basedOn w:val="Normaali"/>
    <w:link w:val="Asiakirjanrakenneruutu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AsiakirjanrakenneruutuChar">
    <w:name w:val="Asiakirjan rakenneruutu Char"/>
    <w:basedOn w:val="Kappaleenoletusfontti"/>
    <w:link w:val="Asiakirjanrakenneruutu"/>
    <w:rsid w:val="008972C3"/>
    <w:rPr>
      <w:rFonts w:ascii="Tahoma" w:eastAsia="Times New Roman" w:hAnsi="Tahoma" w:cs="Times New Roman"/>
      <w:sz w:val="20"/>
      <w:szCs w:val="24"/>
      <w:shd w:val="clear" w:color="auto" w:fill="000080"/>
      <w:lang w:val="de-DE" w:eastAsia="de-DE"/>
    </w:rPr>
  </w:style>
  <w:style w:type="character" w:styleId="AvattuHyperlinkki">
    <w:name w:val="FollowedHyperlink"/>
    <w:rsid w:val="008972C3"/>
    <w:rPr>
      <w:color w:val="800080"/>
      <w:u w:val="single"/>
    </w:rPr>
  </w:style>
  <w:style w:type="paragraph" w:styleId="NormaaliWWW">
    <w:name w:val="Normal (Web)"/>
    <w:basedOn w:val="Normaali"/>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Kuvaotsikkoluettelo"/>
    <w:rsid w:val="00257E4A"/>
    <w:pPr>
      <w:tabs>
        <w:tab w:val="left" w:pos="1134"/>
        <w:tab w:val="right" w:pos="9781"/>
      </w:tabs>
    </w:pPr>
  </w:style>
  <w:style w:type="character" w:styleId="Korostus">
    <w:name w:val="Emphasis"/>
    <w:rsid w:val="008972C3"/>
    <w:rPr>
      <w:i/>
      <w:iCs/>
    </w:rPr>
  </w:style>
  <w:style w:type="character" w:styleId="HTML-lainaus">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Normaalitaulukko"/>
    <w:next w:val="TaulukkoRuudukko"/>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sllysluettelonotsikko">
    <w:name w:val="TOC Heading"/>
    <w:basedOn w:val="Otsikko1"/>
    <w:next w:val="Normaali"/>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Normaali"/>
    <w:link w:val="TextedesaisieCar"/>
    <w:rsid w:val="00EA4F29"/>
    <w:rPr>
      <w:color w:val="000000" w:themeColor="text1"/>
      <w:sz w:val="22"/>
    </w:rPr>
  </w:style>
  <w:style w:type="character" w:customStyle="1" w:styleId="TextedesaisieCar">
    <w:name w:val="Texte de saisie Car"/>
    <w:basedOn w:val="Kappaleenoletusfontti"/>
    <w:link w:val="Textedesaisie"/>
    <w:rsid w:val="00EA4F29"/>
    <w:rPr>
      <w:color w:val="000000" w:themeColor="text1"/>
      <w:lang w:val="en-GB"/>
    </w:rPr>
  </w:style>
  <w:style w:type="paragraph" w:customStyle="1" w:styleId="AnnexTablecaption">
    <w:name w:val="Annex Table caption"/>
    <w:basedOn w:val="Leipteksti"/>
    <w:qFormat/>
    <w:rsid w:val="002176C4"/>
    <w:pPr>
      <w:numPr>
        <w:numId w:val="19"/>
      </w:numPr>
      <w:jc w:val="center"/>
    </w:pPr>
    <w:rPr>
      <w:i/>
      <w:color w:val="00558C"/>
      <w:lang w:eastAsia="en-GB"/>
    </w:rPr>
  </w:style>
  <w:style w:type="paragraph" w:customStyle="1" w:styleId="Figurecaption">
    <w:name w:val="Figure caption"/>
    <w:basedOn w:val="Kuvaotsikko"/>
    <w:next w:val="Leipteksti"/>
    <w:qFormat/>
    <w:rsid w:val="00DD69FB"/>
    <w:pPr>
      <w:numPr>
        <w:numId w:val="6"/>
      </w:numPr>
      <w:spacing w:before="240" w:after="240"/>
      <w:jc w:val="center"/>
    </w:pPr>
    <w:rPr>
      <w:b w:val="0"/>
      <w:u w:val="none"/>
    </w:rPr>
  </w:style>
  <w:style w:type="paragraph" w:styleId="Eivli">
    <w:name w:val="No Spacing"/>
    <w:uiPriority w:val="1"/>
    <w:rsid w:val="00C55EFB"/>
    <w:pPr>
      <w:spacing w:after="0" w:line="240" w:lineRule="auto"/>
    </w:pPr>
    <w:rPr>
      <w:sz w:val="18"/>
      <w:lang w:val="en-GB"/>
    </w:rPr>
  </w:style>
  <w:style w:type="paragraph" w:customStyle="1" w:styleId="Abbreviations">
    <w:name w:val="Abbreviations"/>
    <w:basedOn w:val="Normaali"/>
    <w:qFormat/>
    <w:rsid w:val="000B577B"/>
    <w:pPr>
      <w:spacing w:after="60"/>
      <w:ind w:left="1418" w:hanging="1418"/>
    </w:pPr>
    <w:rPr>
      <w:sz w:val="22"/>
    </w:rPr>
  </w:style>
  <w:style w:type="paragraph" w:customStyle="1" w:styleId="Tableheading">
    <w:name w:val="Table heading"/>
    <w:basedOn w:val="Normaali"/>
    <w:qFormat/>
    <w:rsid w:val="00983287"/>
    <w:pPr>
      <w:spacing w:before="60" w:after="60"/>
      <w:ind w:left="113" w:right="113"/>
      <w:jc w:val="center"/>
    </w:pPr>
    <w:rPr>
      <w:b/>
      <w:color w:val="00558C"/>
      <w:sz w:val="20"/>
      <w:lang w:val="en-US"/>
    </w:rPr>
  </w:style>
  <w:style w:type="paragraph" w:customStyle="1" w:styleId="Appendix">
    <w:name w:val="Appendix"/>
    <w:next w:val="Leipteksti"/>
    <w:qFormat/>
    <w:rsid w:val="00E5035D"/>
    <w:pPr>
      <w:numPr>
        <w:numId w:val="8"/>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ali"/>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ali"/>
    <w:next w:val="Normaali"/>
    <w:rsid w:val="0026038D"/>
    <w:rPr>
      <w:caps/>
      <w:color w:val="00558C"/>
      <w:sz w:val="50"/>
    </w:rPr>
  </w:style>
  <w:style w:type="paragraph" w:customStyle="1" w:styleId="Documentdate">
    <w:name w:val="Document date"/>
    <w:basedOn w:val="Normaali"/>
    <w:rsid w:val="004E0BBB"/>
    <w:rPr>
      <w:b/>
      <w:color w:val="00558C"/>
      <w:sz w:val="28"/>
    </w:rPr>
  </w:style>
  <w:style w:type="paragraph" w:customStyle="1" w:styleId="Footerportrait">
    <w:name w:val="Footer portrait"/>
    <w:basedOn w:val="Normaali"/>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aikkamerkkiteksti">
    <w:name w:val="Placeholder Text"/>
    <w:basedOn w:val="Kappaleenoletusfontti"/>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Sisluet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Otsikko">
    <w:name w:val="Title"/>
    <w:basedOn w:val="Normaali"/>
    <w:link w:val="Otsikko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OtsikkoChar">
    <w:name w:val="Otsikko Char"/>
    <w:basedOn w:val="Kappaleenoletusfontti"/>
    <w:link w:val="Otsikko"/>
    <w:rsid w:val="00693B1F"/>
    <w:rPr>
      <w:rFonts w:ascii="Arial" w:eastAsia="Times New Roman" w:hAnsi="Arial" w:cs="Arial"/>
      <w:b/>
      <w:bCs/>
      <w:kern w:val="28"/>
      <w:sz w:val="32"/>
      <w:szCs w:val="32"/>
      <w:lang w:val="en-GB" w:eastAsia="en-GB"/>
    </w:rPr>
  </w:style>
  <w:style w:type="paragraph" w:styleId="Muutos">
    <w:name w:val="Revision"/>
    <w:hidden/>
    <w:uiPriority w:val="99"/>
    <w:semiHidden/>
    <w:rsid w:val="00B250D6"/>
    <w:pPr>
      <w:spacing w:after="0" w:line="240" w:lineRule="auto"/>
    </w:pPr>
    <w:rPr>
      <w:sz w:val="18"/>
      <w:lang w:val="en-GB"/>
    </w:rPr>
  </w:style>
  <w:style w:type="paragraph" w:customStyle="1" w:styleId="Referencetext">
    <w:name w:val="Reference text"/>
    <w:basedOn w:val="Normaali"/>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Otsikko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ali"/>
    <w:link w:val="MRNChar"/>
    <w:rsid w:val="00E86147"/>
    <w:rPr>
      <w:b/>
      <w:color w:val="00558C"/>
      <w:sz w:val="28"/>
    </w:rPr>
  </w:style>
  <w:style w:type="character" w:customStyle="1" w:styleId="MRNChar">
    <w:name w:val="MRN Char"/>
    <w:basedOn w:val="Kappaleenoletusfontti"/>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Kappaleenoletusfontti"/>
    <w:link w:val="Revokes"/>
    <w:rsid w:val="003F70D2"/>
    <w:rPr>
      <w:b/>
      <w:i/>
      <w:color w:val="00558C"/>
      <w:sz w:val="28"/>
      <w:lang w:val="en-GB"/>
    </w:rPr>
  </w:style>
  <w:style w:type="paragraph" w:customStyle="1" w:styleId="Reference">
    <w:name w:val="Reference"/>
    <w:basedOn w:val="Normaali"/>
    <w:qFormat/>
    <w:rsid w:val="00CF10E3"/>
    <w:pPr>
      <w:numPr>
        <w:numId w:val="9"/>
      </w:numPr>
      <w:spacing w:before="120" w:after="60" w:line="240" w:lineRule="auto"/>
      <w:jc w:val="both"/>
    </w:pPr>
    <w:rPr>
      <w:rFonts w:eastAsia="Times New Roman" w:cs="Times New Roman"/>
      <w:sz w:val="22"/>
      <w:szCs w:val="20"/>
    </w:rPr>
  </w:style>
  <w:style w:type="paragraph" w:customStyle="1" w:styleId="Equation">
    <w:name w:val="Equation"/>
    <w:basedOn w:val="Leipteksti"/>
    <w:next w:val="Leipteksti"/>
    <w:link w:val="EquationChar"/>
    <w:qFormat/>
    <w:rsid w:val="00835EA0"/>
    <w:pPr>
      <w:numPr>
        <w:numId w:val="10"/>
      </w:numPr>
      <w:spacing w:before="60"/>
      <w:jc w:val="right"/>
    </w:pPr>
  </w:style>
  <w:style w:type="character" w:customStyle="1" w:styleId="EquationChar">
    <w:name w:val="Equation Char"/>
    <w:basedOn w:val="LeiptekstiChar"/>
    <w:link w:val="Equation"/>
    <w:rsid w:val="00835EA0"/>
    <w:rPr>
      <w:lang w:val="en-GB"/>
    </w:rPr>
  </w:style>
  <w:style w:type="paragraph" w:customStyle="1" w:styleId="Furtherreading">
    <w:name w:val="Further reading"/>
    <w:basedOn w:val="Leipteksti"/>
    <w:link w:val="FurtherreadingChar"/>
    <w:qFormat/>
    <w:rsid w:val="0022582A"/>
    <w:pPr>
      <w:numPr>
        <w:numId w:val="11"/>
      </w:numPr>
      <w:spacing w:before="60"/>
    </w:pPr>
  </w:style>
  <w:style w:type="character" w:customStyle="1" w:styleId="FurtherreadingChar">
    <w:name w:val="Further reading Char"/>
    <w:basedOn w:val="LeiptekstiChar"/>
    <w:link w:val="Furtherreading"/>
    <w:rsid w:val="0022582A"/>
    <w:rPr>
      <w:lang w:val="en-GB"/>
    </w:rPr>
  </w:style>
  <w:style w:type="paragraph" w:customStyle="1" w:styleId="Documentrevisiontabletitle">
    <w:name w:val="Document revision table title"/>
    <w:basedOn w:val="Normaali"/>
    <w:rsid w:val="005D3920"/>
    <w:pPr>
      <w:spacing w:before="60" w:after="60"/>
      <w:ind w:left="113" w:right="113"/>
    </w:pPr>
    <w:rPr>
      <w:b/>
      <w:color w:val="00558C"/>
      <w:sz w:val="20"/>
    </w:rPr>
  </w:style>
  <w:style w:type="paragraph" w:customStyle="1" w:styleId="AnnexFigureCaption">
    <w:name w:val="Annex Figure Caption"/>
    <w:basedOn w:val="Leipteksti"/>
    <w:link w:val="AnnexFigureCaptionChar"/>
    <w:qFormat/>
    <w:rsid w:val="002176C4"/>
    <w:pPr>
      <w:numPr>
        <w:numId w:val="18"/>
      </w:numPr>
      <w:jc w:val="center"/>
    </w:pPr>
    <w:rPr>
      <w:i/>
      <w:color w:val="00558C"/>
      <w:lang w:eastAsia="en-GB"/>
    </w:rPr>
  </w:style>
  <w:style w:type="character" w:customStyle="1" w:styleId="AnnexFigureCaptionChar">
    <w:name w:val="Annex Figure Caption Char"/>
    <w:basedOn w:val="LeiptekstiChar"/>
    <w:link w:val="AnnexFigureCaption"/>
    <w:rsid w:val="002176C4"/>
    <w:rPr>
      <w:i/>
      <w:color w:val="00558C"/>
      <w:lang w:val="en-GB" w:eastAsia="en-GB"/>
    </w:rPr>
  </w:style>
  <w:style w:type="paragraph" w:styleId="Hakemisto1">
    <w:name w:val="index 1"/>
    <w:basedOn w:val="Normaali"/>
    <w:next w:val="Normaali"/>
    <w:autoRedefine/>
    <w:semiHidden/>
    <w:unhideWhenUsed/>
    <w:rsid w:val="00326BB4"/>
    <w:pPr>
      <w:spacing w:line="240" w:lineRule="auto"/>
      <w:ind w:left="180" w:hanging="180"/>
    </w:pPr>
  </w:style>
  <w:style w:type="paragraph" w:customStyle="1" w:styleId="AppendixHead1">
    <w:name w:val="Appendix Head 1"/>
    <w:basedOn w:val="Normaali"/>
    <w:next w:val="Heading1separationline"/>
    <w:qFormat/>
    <w:rsid w:val="008603E0"/>
    <w:pPr>
      <w:numPr>
        <w:ilvl w:val="1"/>
        <w:numId w:val="8"/>
      </w:numPr>
      <w:spacing w:before="120" w:after="120" w:line="240" w:lineRule="auto"/>
    </w:pPr>
    <w:rPr>
      <w:rFonts w:eastAsia="Calibri" w:cs="Arial"/>
      <w:b/>
      <w:caps/>
      <w:color w:val="00558C"/>
      <w:sz w:val="28"/>
      <w:lang w:eastAsia="en-GB"/>
    </w:rPr>
  </w:style>
  <w:style w:type="paragraph" w:customStyle="1" w:styleId="EmphasisParagraph">
    <w:name w:val="Emphasis Paragraph"/>
    <w:basedOn w:val="Leipteksti"/>
    <w:next w:val="Leipteksti"/>
    <w:link w:val="EmphasisParagraphChar"/>
    <w:rsid w:val="00202CB2"/>
    <w:pPr>
      <w:ind w:left="425" w:right="709"/>
    </w:pPr>
    <w:rPr>
      <w:i/>
    </w:rPr>
  </w:style>
  <w:style w:type="character" w:customStyle="1" w:styleId="EmphasisParagraphChar">
    <w:name w:val="Emphasis Paragraph Char"/>
    <w:basedOn w:val="LeiptekstiChar"/>
    <w:link w:val="EmphasisParagraph"/>
    <w:rsid w:val="00202CB2"/>
    <w:rPr>
      <w:i/>
      <w:lang w:val="en-GB"/>
    </w:rPr>
  </w:style>
  <w:style w:type="paragraph" w:customStyle="1" w:styleId="Quotationparagraph">
    <w:name w:val="Quotation paragraph"/>
    <w:basedOn w:val="Leipteksti"/>
    <w:link w:val="QuotationparagraphChar"/>
    <w:qFormat/>
    <w:rsid w:val="00A800A9"/>
    <w:pPr>
      <w:suppressAutoHyphens/>
      <w:ind w:left="567" w:right="707"/>
    </w:pPr>
  </w:style>
  <w:style w:type="character" w:customStyle="1" w:styleId="QuotationparagraphChar">
    <w:name w:val="Quotation paragraph Char"/>
    <w:basedOn w:val="LeiptekstiChar"/>
    <w:link w:val="Quotationparagraph"/>
    <w:rsid w:val="00A800A9"/>
    <w:rPr>
      <w:lang w:val="en-GB"/>
    </w:rPr>
  </w:style>
  <w:style w:type="paragraph" w:styleId="Luettelokappale">
    <w:name w:val="List Paragraph"/>
    <w:basedOn w:val="Normaali"/>
    <w:qFormat/>
    <w:rsid w:val="008F33E4"/>
    <w:pPr>
      <w:spacing w:after="160" w:line="256" w:lineRule="auto"/>
      <w:ind w:left="720"/>
      <w:contextualSpacing/>
    </w:pPr>
    <w:rPr>
      <w:sz w:val="22"/>
      <w:lang w:val="fi-FI"/>
    </w:rPr>
  </w:style>
  <w:style w:type="character" w:customStyle="1" w:styleId="ui-provider">
    <w:name w:val="ui-provider"/>
    <w:basedOn w:val="Kappaleenoletusfontti"/>
    <w:rsid w:val="00D260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951862">
      <w:bodyDiv w:val="1"/>
      <w:marLeft w:val="0"/>
      <w:marRight w:val="0"/>
      <w:marTop w:val="0"/>
      <w:marBottom w:val="0"/>
      <w:divBdr>
        <w:top w:val="none" w:sz="0" w:space="0" w:color="auto"/>
        <w:left w:val="none" w:sz="0" w:space="0" w:color="auto"/>
        <w:bottom w:val="none" w:sz="0" w:space="0" w:color="auto"/>
        <w:right w:val="none" w:sz="0" w:space="0" w:color="auto"/>
      </w:divBdr>
    </w:div>
    <w:div w:id="395708660">
      <w:bodyDiv w:val="1"/>
      <w:marLeft w:val="0"/>
      <w:marRight w:val="0"/>
      <w:marTop w:val="0"/>
      <w:marBottom w:val="0"/>
      <w:divBdr>
        <w:top w:val="none" w:sz="0" w:space="0" w:color="auto"/>
        <w:left w:val="none" w:sz="0" w:space="0" w:color="auto"/>
        <w:bottom w:val="none" w:sz="0" w:space="0" w:color="auto"/>
        <w:right w:val="none" w:sz="0" w:space="0" w:color="auto"/>
      </w:divBdr>
    </w:div>
    <w:div w:id="435753715">
      <w:bodyDiv w:val="1"/>
      <w:marLeft w:val="0"/>
      <w:marRight w:val="0"/>
      <w:marTop w:val="0"/>
      <w:marBottom w:val="0"/>
      <w:divBdr>
        <w:top w:val="none" w:sz="0" w:space="0" w:color="auto"/>
        <w:left w:val="none" w:sz="0" w:space="0" w:color="auto"/>
        <w:bottom w:val="none" w:sz="0" w:space="0" w:color="auto"/>
        <w:right w:val="none" w:sz="0" w:space="0" w:color="auto"/>
      </w:divBdr>
    </w:div>
    <w:div w:id="647436857">
      <w:bodyDiv w:val="1"/>
      <w:marLeft w:val="0"/>
      <w:marRight w:val="0"/>
      <w:marTop w:val="0"/>
      <w:marBottom w:val="0"/>
      <w:divBdr>
        <w:top w:val="none" w:sz="0" w:space="0" w:color="auto"/>
        <w:left w:val="none" w:sz="0" w:space="0" w:color="auto"/>
        <w:bottom w:val="none" w:sz="0" w:space="0" w:color="auto"/>
        <w:right w:val="none" w:sz="0" w:space="0" w:color="auto"/>
      </w:divBdr>
    </w:div>
    <w:div w:id="871459970">
      <w:bodyDiv w:val="1"/>
      <w:marLeft w:val="0"/>
      <w:marRight w:val="0"/>
      <w:marTop w:val="0"/>
      <w:marBottom w:val="0"/>
      <w:divBdr>
        <w:top w:val="none" w:sz="0" w:space="0" w:color="auto"/>
        <w:left w:val="none" w:sz="0" w:space="0" w:color="auto"/>
        <w:bottom w:val="none" w:sz="0" w:space="0" w:color="auto"/>
        <w:right w:val="none" w:sz="0" w:space="0" w:color="auto"/>
      </w:divBdr>
    </w:div>
    <w:div w:id="1005671550">
      <w:bodyDiv w:val="1"/>
      <w:marLeft w:val="0"/>
      <w:marRight w:val="0"/>
      <w:marTop w:val="0"/>
      <w:marBottom w:val="0"/>
      <w:divBdr>
        <w:top w:val="none" w:sz="0" w:space="0" w:color="auto"/>
        <w:left w:val="none" w:sz="0" w:space="0" w:color="auto"/>
        <w:bottom w:val="none" w:sz="0" w:space="0" w:color="auto"/>
        <w:right w:val="none" w:sz="0" w:space="0" w:color="auto"/>
      </w:divBdr>
    </w:div>
    <w:div w:id="1089233890">
      <w:bodyDiv w:val="1"/>
      <w:marLeft w:val="0"/>
      <w:marRight w:val="0"/>
      <w:marTop w:val="0"/>
      <w:marBottom w:val="0"/>
      <w:divBdr>
        <w:top w:val="none" w:sz="0" w:space="0" w:color="auto"/>
        <w:left w:val="none" w:sz="0" w:space="0" w:color="auto"/>
        <w:bottom w:val="none" w:sz="0" w:space="0" w:color="auto"/>
        <w:right w:val="none" w:sz="0" w:space="0" w:color="auto"/>
      </w:divBdr>
    </w:div>
    <w:div w:id="1657955903">
      <w:bodyDiv w:val="1"/>
      <w:marLeft w:val="0"/>
      <w:marRight w:val="0"/>
      <w:marTop w:val="0"/>
      <w:marBottom w:val="0"/>
      <w:divBdr>
        <w:top w:val="none" w:sz="0" w:space="0" w:color="auto"/>
        <w:left w:val="none" w:sz="0" w:space="0" w:color="auto"/>
        <w:bottom w:val="none" w:sz="0" w:space="0" w:color="auto"/>
        <w:right w:val="none" w:sz="0" w:space="0" w:color="auto"/>
      </w:divBdr>
      <w:divsChild>
        <w:div w:id="335040128">
          <w:marLeft w:val="0"/>
          <w:marRight w:val="0"/>
          <w:marTop w:val="0"/>
          <w:marBottom w:val="0"/>
          <w:divBdr>
            <w:top w:val="none" w:sz="0" w:space="0" w:color="auto"/>
            <w:left w:val="none" w:sz="0" w:space="0" w:color="auto"/>
            <w:bottom w:val="none" w:sz="0" w:space="0" w:color="auto"/>
            <w:right w:val="none" w:sz="0" w:space="0" w:color="auto"/>
          </w:divBdr>
          <w:divsChild>
            <w:div w:id="1240169256">
              <w:marLeft w:val="0"/>
              <w:marRight w:val="0"/>
              <w:marTop w:val="0"/>
              <w:marBottom w:val="0"/>
              <w:divBdr>
                <w:top w:val="none" w:sz="0" w:space="0" w:color="auto"/>
                <w:left w:val="none" w:sz="0" w:space="0" w:color="auto"/>
                <w:bottom w:val="none" w:sz="0" w:space="0" w:color="auto"/>
                <w:right w:val="none" w:sz="0" w:space="0" w:color="auto"/>
              </w:divBdr>
            </w:div>
            <w:div w:id="1818498411">
              <w:marLeft w:val="0"/>
              <w:marRight w:val="0"/>
              <w:marTop w:val="0"/>
              <w:marBottom w:val="0"/>
              <w:divBdr>
                <w:top w:val="none" w:sz="0" w:space="0" w:color="auto"/>
                <w:left w:val="none" w:sz="0" w:space="0" w:color="auto"/>
                <w:bottom w:val="none" w:sz="0" w:space="0" w:color="auto"/>
                <w:right w:val="none" w:sz="0" w:space="0" w:color="auto"/>
              </w:divBdr>
            </w:div>
            <w:div w:id="1393192181">
              <w:marLeft w:val="0"/>
              <w:marRight w:val="0"/>
              <w:marTop w:val="0"/>
              <w:marBottom w:val="0"/>
              <w:divBdr>
                <w:top w:val="none" w:sz="0" w:space="0" w:color="auto"/>
                <w:left w:val="none" w:sz="0" w:space="0" w:color="auto"/>
                <w:bottom w:val="none" w:sz="0" w:space="0" w:color="auto"/>
                <w:right w:val="none" w:sz="0" w:space="0" w:color="auto"/>
              </w:divBdr>
            </w:div>
          </w:divsChild>
        </w:div>
        <w:div w:id="1639647902">
          <w:marLeft w:val="0"/>
          <w:marRight w:val="0"/>
          <w:marTop w:val="0"/>
          <w:marBottom w:val="0"/>
          <w:divBdr>
            <w:top w:val="none" w:sz="0" w:space="0" w:color="auto"/>
            <w:left w:val="none" w:sz="0" w:space="0" w:color="auto"/>
            <w:bottom w:val="none" w:sz="0" w:space="0" w:color="auto"/>
            <w:right w:val="none" w:sz="0" w:space="0" w:color="auto"/>
          </w:divBdr>
          <w:divsChild>
            <w:div w:id="84791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052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eader" Target="header3.xml"/><Relationship Id="rId26" Type="http://schemas.openxmlformats.org/officeDocument/2006/relationships/header" Target="header9.xml"/><Relationship Id="rId21" Type="http://schemas.openxmlformats.org/officeDocument/2006/relationships/header" Target="header5.xml"/><Relationship Id="rId34" Type="http://schemas.openxmlformats.org/officeDocument/2006/relationships/header" Target="header12.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2.xml"/><Relationship Id="rId25" Type="http://schemas.openxmlformats.org/officeDocument/2006/relationships/header" Target="header8.xml"/><Relationship Id="rId33" Type="http://schemas.openxmlformats.org/officeDocument/2006/relationships/footer" Target="footer6.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7.xml"/><Relationship Id="rId32" Type="http://schemas.openxmlformats.org/officeDocument/2006/relationships/header" Target="header11.xml"/><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6.xml"/><Relationship Id="rId28" Type="http://schemas.microsoft.com/office/2018/08/relationships/commentsExtensible" Target="commentsExtensible.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5.xml"/><Relationship Id="rId30" Type="http://schemas.openxmlformats.org/officeDocument/2006/relationships/hyperlink" Target="http://www.iala-aism.org/wiki/dictionary" TargetMode="External"/><Relationship Id="rId35" Type="http://schemas.openxmlformats.org/officeDocument/2006/relationships/footer" Target="footer7.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2.xml><?xml version="1.0" encoding="utf-8"?>
<ds:datastoreItem xmlns:ds="http://schemas.openxmlformats.org/officeDocument/2006/customXml" ds:itemID="{A2C13804-425A-4729-BADD-39E9DC58F155}"/>
</file>

<file path=customXml/itemProps3.xml><?xml version="1.0" encoding="utf-8"?>
<ds:datastoreItem xmlns:ds="http://schemas.openxmlformats.org/officeDocument/2006/customXml" ds:itemID="{3CDCB612-A86B-481C-BD5C-799D6B5F29E8}">
  <ds:schemaRefs>
    <ds:schemaRef ds:uri="http://schemas.openxmlformats.org/officeDocument/2006/bibliography"/>
  </ds:schemaRefs>
</ds:datastoreItem>
</file>

<file path=customXml/itemProps4.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2</TotalTime>
  <Pages>34</Pages>
  <Words>7310</Words>
  <Characters>59213</Characters>
  <Application>Microsoft Office Word</Application>
  <DocSecurity>0</DocSecurity>
  <Lines>493</Lines>
  <Paragraphs>132</Paragraphs>
  <ScaleCrop>false</ScaleCrop>
  <HeadingPairs>
    <vt:vector size="10" baseType="variant">
      <vt:variant>
        <vt:lpstr>Otsikko</vt:lpstr>
      </vt:variant>
      <vt:variant>
        <vt:i4>1</vt:i4>
      </vt:variant>
      <vt:variant>
        <vt:lpstr>Rubrik</vt:lpstr>
      </vt:variant>
      <vt:variant>
        <vt:i4>1</vt:i4>
      </vt:variant>
      <vt:variant>
        <vt:lpstr>Titel</vt:lpstr>
      </vt:variant>
      <vt:variant>
        <vt:i4>1</vt:i4>
      </vt:variant>
      <vt:variant>
        <vt:lpstr>Title</vt:lpstr>
      </vt:variant>
      <vt:variant>
        <vt:i4>1</vt:i4>
      </vt:variant>
      <vt:variant>
        <vt:lpstr>Titre</vt:lpstr>
      </vt:variant>
      <vt:variant>
        <vt:i4>1</vt:i4>
      </vt:variant>
    </vt:vector>
  </HeadingPairs>
  <TitlesOfParts>
    <vt:vector size="5" baseType="lpstr">
      <vt:lpstr>IALA Guideline Macro Enabled Template</vt:lpstr>
      <vt:lpstr>IALA Guideline Macro Enabled Template</vt:lpstr>
      <vt:lpstr>IALA Guideline Macro Enabled Template</vt:lpstr>
      <vt:lpstr>IALA Guideline Macro Enabled Template</vt:lpstr>
      <vt:lpstr>IALA Guideline 1115</vt:lpstr>
    </vt:vector>
  </TitlesOfParts>
  <Manager>IALA</Manager>
  <Company>IALA</Company>
  <LinksUpToDate>false</LinksUpToDate>
  <CharactersWithSpaces>66391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Kaski Maiju</cp:lastModifiedBy>
  <cp:revision>2</cp:revision>
  <cp:lastPrinted>2020-11-25T08:30:00Z</cp:lastPrinted>
  <dcterms:created xsi:type="dcterms:W3CDTF">2024-03-14T13:56:00Z</dcterms:created>
  <dcterms:modified xsi:type="dcterms:W3CDTF">2024-03-14T13:56:00Z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ediaServiceImageTags">
    <vt:lpwstr/>
  </property>
</Properties>
</file>